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9DA14" w14:textId="77777777" w:rsidR="00307816" w:rsidRDefault="00307816">
      <w:pPr>
        <w:pStyle w:val="Corpsdetexte"/>
        <w:rPr>
          <w:rFonts w:ascii="Times New Roman"/>
          <w:sz w:val="20"/>
        </w:rPr>
      </w:pPr>
    </w:p>
    <w:p w14:paraId="6FD017B1" w14:textId="77777777" w:rsidR="00307816" w:rsidRDefault="00307816">
      <w:pPr>
        <w:pStyle w:val="Corpsdetexte"/>
        <w:rPr>
          <w:rFonts w:ascii="Times New Roman"/>
          <w:sz w:val="20"/>
        </w:rPr>
      </w:pPr>
    </w:p>
    <w:p w14:paraId="1D29C6D5" w14:textId="77777777" w:rsidR="00307816" w:rsidRDefault="00307816">
      <w:pPr>
        <w:pStyle w:val="Corpsdetexte"/>
        <w:rPr>
          <w:rFonts w:ascii="Times New Roman"/>
          <w:sz w:val="20"/>
        </w:rPr>
      </w:pPr>
    </w:p>
    <w:p w14:paraId="66BD91A6" w14:textId="77777777" w:rsidR="00307816" w:rsidRDefault="00307816">
      <w:pPr>
        <w:pStyle w:val="Corpsdetexte"/>
        <w:rPr>
          <w:rFonts w:ascii="Times New Roman"/>
          <w:sz w:val="20"/>
        </w:rPr>
      </w:pPr>
    </w:p>
    <w:p w14:paraId="118976F5" w14:textId="77777777" w:rsidR="00307816" w:rsidRDefault="00307816">
      <w:pPr>
        <w:pStyle w:val="Corpsdetexte"/>
        <w:rPr>
          <w:rFonts w:ascii="Times New Roman"/>
          <w:sz w:val="20"/>
        </w:rPr>
      </w:pPr>
    </w:p>
    <w:p w14:paraId="61A54CD3" w14:textId="77777777" w:rsidR="00307816" w:rsidRDefault="00307816">
      <w:pPr>
        <w:pStyle w:val="Corpsdetexte"/>
        <w:spacing w:before="149"/>
        <w:rPr>
          <w:rFonts w:ascii="Times New Roman"/>
          <w:sz w:val="20"/>
        </w:rPr>
      </w:pPr>
    </w:p>
    <w:tbl>
      <w:tblPr>
        <w:tblStyle w:val="TableNormal"/>
        <w:tblW w:w="0" w:type="auto"/>
        <w:tblInd w:w="215" w:type="dxa"/>
        <w:tblLayout w:type="fixed"/>
        <w:tblLook w:val="01E0" w:firstRow="1" w:lastRow="1" w:firstColumn="1" w:lastColumn="1" w:noHBand="0" w:noVBand="0"/>
      </w:tblPr>
      <w:tblGrid>
        <w:gridCol w:w="4515"/>
        <w:gridCol w:w="4512"/>
      </w:tblGrid>
      <w:tr w:rsidR="00307816" w14:paraId="0A654B32" w14:textId="77777777">
        <w:trPr>
          <w:trHeight w:val="6507"/>
        </w:trPr>
        <w:tc>
          <w:tcPr>
            <w:tcW w:w="4515" w:type="dxa"/>
            <w:shd w:val="clear" w:color="auto" w:fill="0892AE"/>
          </w:tcPr>
          <w:p w14:paraId="1D8120DB" w14:textId="77777777" w:rsidR="00307816" w:rsidRDefault="007E5EBB">
            <w:pPr>
              <w:pStyle w:val="TableParagraph"/>
              <w:spacing w:before="1"/>
              <w:ind w:left="107"/>
              <w:rPr>
                <w:b/>
                <w:sz w:val="44"/>
              </w:rPr>
            </w:pPr>
            <w:r>
              <w:rPr>
                <w:b/>
                <w:color w:val="FFFFFF"/>
                <w:sz w:val="44"/>
              </w:rPr>
              <w:t>Acte</w:t>
            </w:r>
            <w:r>
              <w:rPr>
                <w:b/>
                <w:color w:val="FFFFFF"/>
                <w:spacing w:val="-12"/>
                <w:sz w:val="44"/>
              </w:rPr>
              <w:t xml:space="preserve"> </w:t>
            </w:r>
            <w:r>
              <w:rPr>
                <w:b/>
                <w:color w:val="FFFFFF"/>
                <w:spacing w:val="-2"/>
                <w:sz w:val="44"/>
              </w:rPr>
              <w:t>d'engagement</w:t>
            </w:r>
          </w:p>
        </w:tc>
        <w:tc>
          <w:tcPr>
            <w:tcW w:w="4512" w:type="dxa"/>
            <w:shd w:val="clear" w:color="auto" w:fill="0892AE"/>
          </w:tcPr>
          <w:p w14:paraId="2DBEC3AB" w14:textId="30DCBC27" w:rsidR="00307816" w:rsidRPr="00D044A4" w:rsidRDefault="007E5EBB" w:rsidP="00D044A4">
            <w:pPr>
              <w:rPr>
                <w:rFonts w:cs="Times New Roman"/>
                <w:b/>
                <w:color w:val="FFFFFF" w:themeColor="background1"/>
                <w:sz w:val="44"/>
                <w:szCs w:val="44"/>
              </w:rPr>
            </w:pPr>
            <w:r>
              <w:rPr>
                <w:b/>
                <w:color w:val="FFFFFF"/>
                <w:sz w:val="44"/>
              </w:rPr>
              <w:t xml:space="preserve">Marché de conception réalisation pour </w:t>
            </w:r>
            <w:r w:rsidR="00D044A4" w:rsidRPr="005B2429">
              <w:rPr>
                <w:rFonts w:cs="Times New Roman"/>
                <w:b/>
                <w:color w:val="FFFFFF" w:themeColor="background1"/>
                <w:sz w:val="44"/>
                <w:szCs w:val="44"/>
              </w:rPr>
              <w:t>Marché de conception réalisation pour l</w:t>
            </w:r>
            <w:r w:rsidR="00D044A4">
              <w:rPr>
                <w:rFonts w:cs="Times New Roman"/>
                <w:b/>
                <w:color w:val="FFFFFF" w:themeColor="background1"/>
                <w:sz w:val="44"/>
                <w:szCs w:val="44"/>
              </w:rPr>
              <w:t xml:space="preserve">a construction du groupe scolaire de la </w:t>
            </w:r>
            <w:r w:rsidR="00D044A4" w:rsidRPr="002D70B2">
              <w:rPr>
                <w:rFonts w:asciiTheme="minorHAnsi" w:hAnsiTheme="minorHAnsi" w:cstheme="minorHAnsi"/>
                <w:b/>
                <w:bCs/>
                <w:color w:val="FFFFFF" w:themeColor="background1"/>
                <w:sz w:val="44"/>
                <w:szCs w:val="44"/>
              </w:rPr>
              <w:t xml:space="preserve">ZAC Quartiers T - Secteur des </w:t>
            </w:r>
            <w:proofErr w:type="spellStart"/>
            <w:r w:rsidR="00D044A4" w:rsidRPr="002D70B2">
              <w:rPr>
                <w:rFonts w:asciiTheme="minorHAnsi" w:hAnsiTheme="minorHAnsi" w:cstheme="minorHAnsi"/>
                <w:b/>
                <w:bCs/>
                <w:color w:val="FFFFFF" w:themeColor="background1"/>
                <w:sz w:val="44"/>
                <w:szCs w:val="44"/>
              </w:rPr>
              <w:t>Ecouardes</w:t>
            </w:r>
            <w:proofErr w:type="spellEnd"/>
            <w:r w:rsidR="00D044A4" w:rsidRPr="002D70B2">
              <w:rPr>
                <w:rFonts w:asciiTheme="minorHAnsi" w:hAnsiTheme="minorHAnsi" w:cstheme="minorHAnsi"/>
                <w:b/>
                <w:bCs/>
                <w:color w:val="FFFFFF" w:themeColor="background1"/>
                <w:sz w:val="44"/>
                <w:szCs w:val="44"/>
              </w:rPr>
              <w:t xml:space="preserve"> Est à TAVERNY </w:t>
            </w:r>
            <w:r w:rsidR="00D044A4">
              <w:rPr>
                <w:b/>
                <w:color w:val="FFFFFF" w:themeColor="background1"/>
                <w:sz w:val="44"/>
                <w:szCs w:val="44"/>
              </w:rPr>
              <w:t>(95)</w:t>
            </w:r>
          </w:p>
        </w:tc>
      </w:tr>
      <w:tr w:rsidR="00307816" w14:paraId="1B0E711A" w14:textId="77777777">
        <w:trPr>
          <w:trHeight w:val="2753"/>
        </w:trPr>
        <w:tc>
          <w:tcPr>
            <w:tcW w:w="4515" w:type="dxa"/>
            <w:tcBorders>
              <w:right w:val="single" w:sz="8" w:space="0" w:color="0892AE"/>
            </w:tcBorders>
          </w:tcPr>
          <w:p w14:paraId="7CB91B8E" w14:textId="77777777" w:rsidR="00307816" w:rsidRDefault="00307816">
            <w:pPr>
              <w:pStyle w:val="TableParagraph"/>
              <w:rPr>
                <w:rFonts w:ascii="Times New Roman"/>
                <w:sz w:val="38"/>
              </w:rPr>
            </w:pPr>
          </w:p>
          <w:p w14:paraId="46490DC1" w14:textId="77777777" w:rsidR="004D21A7" w:rsidRPr="004D21A7" w:rsidRDefault="004D21A7" w:rsidP="004D21A7"/>
          <w:p w14:paraId="0078A6D2" w14:textId="77777777" w:rsidR="004D21A7" w:rsidRPr="004D21A7" w:rsidRDefault="004D21A7" w:rsidP="004D21A7"/>
          <w:p w14:paraId="54D75AC1" w14:textId="77777777" w:rsidR="004D21A7" w:rsidRPr="004D21A7" w:rsidRDefault="004D21A7" w:rsidP="004D21A7"/>
          <w:p w14:paraId="6D6CEA0D" w14:textId="77777777" w:rsidR="004D21A7" w:rsidRPr="004D21A7" w:rsidRDefault="004D21A7" w:rsidP="004D21A7"/>
          <w:p w14:paraId="0D04658F" w14:textId="77777777" w:rsidR="004D21A7" w:rsidRPr="004D21A7" w:rsidRDefault="004D21A7" w:rsidP="004D21A7"/>
          <w:p w14:paraId="5C2DB195" w14:textId="77777777" w:rsidR="004D21A7" w:rsidRPr="004D21A7" w:rsidRDefault="004D21A7" w:rsidP="004D21A7"/>
          <w:p w14:paraId="5E112147" w14:textId="77777777" w:rsidR="004D21A7" w:rsidRPr="004D21A7" w:rsidRDefault="004D21A7" w:rsidP="004D21A7"/>
          <w:p w14:paraId="0F3F2833" w14:textId="77777777" w:rsidR="004D21A7" w:rsidRPr="004D21A7" w:rsidRDefault="004D21A7" w:rsidP="004D21A7"/>
          <w:p w14:paraId="67EFD469" w14:textId="77777777" w:rsidR="004D21A7" w:rsidRPr="004D21A7" w:rsidRDefault="004D21A7" w:rsidP="004D21A7"/>
          <w:p w14:paraId="0F27294D" w14:textId="77777777" w:rsidR="004D21A7" w:rsidRPr="004D21A7" w:rsidRDefault="004D21A7" w:rsidP="004D21A7"/>
          <w:p w14:paraId="6B0268FF" w14:textId="77777777" w:rsidR="004D21A7" w:rsidRPr="004D21A7" w:rsidRDefault="004D21A7" w:rsidP="004D21A7"/>
        </w:tc>
        <w:tc>
          <w:tcPr>
            <w:tcW w:w="4512" w:type="dxa"/>
            <w:tcBorders>
              <w:left w:val="single" w:sz="8" w:space="0" w:color="0892AE"/>
            </w:tcBorders>
          </w:tcPr>
          <w:p w14:paraId="5682E271" w14:textId="77777777" w:rsidR="00307816" w:rsidRDefault="007E5EBB">
            <w:pPr>
              <w:pStyle w:val="TableParagraph"/>
              <w:spacing w:before="493"/>
              <w:ind w:left="98"/>
              <w:rPr>
                <w:b/>
                <w:sz w:val="44"/>
              </w:rPr>
            </w:pPr>
            <w:r>
              <w:rPr>
                <w:b/>
                <w:color w:val="0892AE"/>
                <w:sz w:val="44"/>
              </w:rPr>
              <w:t xml:space="preserve">Grand Paris </w:t>
            </w:r>
            <w:r>
              <w:rPr>
                <w:b/>
                <w:color w:val="0892AE"/>
                <w:spacing w:val="-2"/>
                <w:sz w:val="44"/>
              </w:rPr>
              <w:t>Aménagement</w:t>
            </w:r>
          </w:p>
          <w:p w14:paraId="7635E0CA" w14:textId="77777777" w:rsidR="00307816" w:rsidRDefault="00307816">
            <w:pPr>
              <w:pStyle w:val="TableParagraph"/>
              <w:spacing w:before="187"/>
              <w:rPr>
                <w:rFonts w:ascii="Times New Roman"/>
                <w:sz w:val="44"/>
              </w:rPr>
            </w:pPr>
          </w:p>
          <w:p w14:paraId="0BFD9A20" w14:textId="1F2AF192" w:rsidR="00307816" w:rsidRDefault="007E5EBB">
            <w:pPr>
              <w:pStyle w:val="TableParagraph"/>
              <w:ind w:left="98"/>
              <w:rPr>
                <w:sz w:val="24"/>
              </w:rPr>
            </w:pPr>
            <w:r>
              <w:rPr>
                <w:sz w:val="24"/>
              </w:rPr>
              <w:t>Numéro</w:t>
            </w:r>
            <w:r>
              <w:rPr>
                <w:spacing w:val="-2"/>
                <w:sz w:val="24"/>
              </w:rPr>
              <w:t xml:space="preserve"> </w:t>
            </w:r>
            <w:r>
              <w:rPr>
                <w:sz w:val="24"/>
              </w:rPr>
              <w:t>du</w:t>
            </w:r>
            <w:r>
              <w:rPr>
                <w:spacing w:val="-2"/>
                <w:sz w:val="24"/>
              </w:rPr>
              <w:t xml:space="preserve"> </w:t>
            </w:r>
            <w:r>
              <w:rPr>
                <w:sz w:val="24"/>
              </w:rPr>
              <w:t>marché</w:t>
            </w:r>
            <w:r>
              <w:rPr>
                <w:spacing w:val="-3"/>
                <w:sz w:val="24"/>
              </w:rPr>
              <w:t xml:space="preserve"> </w:t>
            </w:r>
            <w:r>
              <w:rPr>
                <w:sz w:val="24"/>
              </w:rPr>
              <w:t>:</w:t>
            </w:r>
            <w:r>
              <w:rPr>
                <w:spacing w:val="-2"/>
                <w:sz w:val="24"/>
              </w:rPr>
              <w:t xml:space="preserve"> </w:t>
            </w:r>
          </w:p>
        </w:tc>
      </w:tr>
    </w:tbl>
    <w:p w14:paraId="1415C41F" w14:textId="77777777" w:rsidR="00307816" w:rsidRDefault="00307816">
      <w:pPr>
        <w:rPr>
          <w:sz w:val="24"/>
        </w:rPr>
        <w:sectPr w:rsidR="00307816" w:rsidSect="004D21A7">
          <w:headerReference w:type="default" r:id="rId8"/>
          <w:footerReference w:type="default" r:id="rId9"/>
          <w:type w:val="continuous"/>
          <w:pgSz w:w="11910" w:h="16850"/>
          <w:pgMar w:top="2000" w:right="1140" w:bottom="1160" w:left="1340" w:header="975" w:footer="974" w:gutter="0"/>
          <w:pgNumType w:start="1"/>
          <w:cols w:space="720"/>
          <w:titlePg/>
          <w:docGrid w:linePitch="299"/>
        </w:sectPr>
      </w:pPr>
    </w:p>
    <w:p w14:paraId="22118C4A" w14:textId="77777777" w:rsidR="00307816" w:rsidRPr="00955ECB" w:rsidRDefault="007E5EBB" w:rsidP="004D21A7">
      <w:pPr>
        <w:spacing w:before="49"/>
        <w:ind w:left="100"/>
        <w:jc w:val="center"/>
        <w:rPr>
          <w:rFonts w:ascii="Arial Narrow" w:hAnsi="Arial Narrow"/>
          <w:b/>
          <w:color w:val="002060"/>
          <w:sz w:val="44"/>
          <w:rPrChange w:id="0" w:author="Belkacem HAICHEUR" w:date="2025-06-17T08:50:00Z" w16du:dateUtc="2025-06-17T06:50:00Z">
            <w:rPr>
              <w:rFonts w:ascii="Arial Narrow" w:hAnsi="Arial Narrow"/>
              <w:b/>
              <w:sz w:val="44"/>
            </w:rPr>
          </w:rPrChange>
        </w:rPr>
      </w:pPr>
      <w:r w:rsidRPr="00955ECB">
        <w:rPr>
          <w:rFonts w:ascii="Arial Narrow" w:hAnsi="Arial Narrow"/>
          <w:b/>
          <w:color w:val="002060"/>
          <w:spacing w:val="-2"/>
          <w:sz w:val="44"/>
          <w:rPrChange w:id="1" w:author="Belkacem HAICHEUR" w:date="2025-06-17T08:50:00Z" w16du:dateUtc="2025-06-17T06:50:00Z">
            <w:rPr>
              <w:rFonts w:ascii="Arial Narrow" w:hAnsi="Arial Narrow"/>
              <w:b/>
              <w:color w:val="0892AE"/>
              <w:spacing w:val="-2"/>
              <w:sz w:val="44"/>
            </w:rPr>
          </w:rPrChange>
        </w:rPr>
        <w:lastRenderedPageBreak/>
        <w:t>Sommaire</w:t>
      </w:r>
    </w:p>
    <w:sdt>
      <w:sdtPr>
        <w:rPr>
          <w:rFonts w:ascii="Arial Narrow" w:hAnsi="Arial Narrow"/>
        </w:rPr>
        <w:id w:val="1048488415"/>
        <w:docPartObj>
          <w:docPartGallery w:val="Table of Contents"/>
          <w:docPartUnique/>
        </w:docPartObj>
      </w:sdtPr>
      <w:sdtContent>
        <w:p w14:paraId="163FC11C" w14:textId="77777777" w:rsidR="00307816" w:rsidRPr="00CA704F" w:rsidRDefault="00307816">
          <w:pPr>
            <w:pStyle w:val="TM1"/>
            <w:numPr>
              <w:ilvl w:val="0"/>
              <w:numId w:val="4"/>
            </w:numPr>
            <w:tabs>
              <w:tab w:val="left" w:pos="539"/>
              <w:tab w:val="right" w:leader="dot" w:pos="9117"/>
            </w:tabs>
            <w:spacing w:before="199"/>
            <w:ind w:hanging="439"/>
            <w:rPr>
              <w:rFonts w:ascii="Arial Narrow" w:hAnsi="Arial Narrow"/>
            </w:rPr>
          </w:pPr>
          <w:r w:rsidRPr="00CA704F">
            <w:rPr>
              <w:rFonts w:ascii="Arial Narrow" w:hAnsi="Arial Narrow"/>
              <w:rPrChange w:id="2" w:author="Belkacem HAICHEUR" w:date="2025-06-10T18:53:00Z" w16du:dateUtc="2025-06-10T16:53:00Z">
                <w:rPr/>
              </w:rPrChange>
            </w:rPr>
            <w:fldChar w:fldCharType="begin"/>
          </w:r>
          <w:r w:rsidRPr="00CA704F">
            <w:rPr>
              <w:rFonts w:ascii="Arial Narrow" w:hAnsi="Arial Narrow"/>
              <w:rPrChange w:id="3" w:author="Belkacem HAICHEUR" w:date="2025-06-10T18:53:00Z" w16du:dateUtc="2025-06-10T16:53:00Z">
                <w:rPr/>
              </w:rPrChange>
            </w:rPr>
            <w:instrText>HYPERLINK \l "_bookmark0"</w:instrText>
          </w:r>
          <w:r w:rsidRPr="0040486F">
            <w:rPr>
              <w:rFonts w:ascii="Arial Narrow" w:hAnsi="Arial Narrow"/>
            </w:rPr>
          </w:r>
          <w:r w:rsidRPr="00CA704F">
            <w:rPr>
              <w:rFonts w:ascii="Arial Narrow" w:hAnsi="Arial Narrow"/>
              <w:rPrChange w:id="4" w:author="Belkacem HAICHEUR" w:date="2025-06-10T18:53:00Z" w16du:dateUtc="2025-06-10T16:53:00Z">
                <w:rPr/>
              </w:rPrChange>
            </w:rPr>
            <w:fldChar w:fldCharType="separate"/>
          </w:r>
          <w:r w:rsidRPr="00CA704F">
            <w:rPr>
              <w:rFonts w:ascii="Arial Narrow" w:hAnsi="Arial Narrow"/>
            </w:rPr>
            <w:t>Identification</w:t>
          </w:r>
          <w:r w:rsidRPr="00CA704F">
            <w:rPr>
              <w:rFonts w:ascii="Arial Narrow" w:hAnsi="Arial Narrow"/>
              <w:spacing w:val="-5"/>
            </w:rPr>
            <w:t xml:space="preserve"> </w:t>
          </w:r>
          <w:r w:rsidRPr="00CA704F">
            <w:rPr>
              <w:rFonts w:ascii="Arial Narrow" w:hAnsi="Arial Narrow"/>
            </w:rPr>
            <w:t>du</w:t>
          </w:r>
          <w:r w:rsidRPr="00CA704F">
            <w:rPr>
              <w:rFonts w:ascii="Arial Narrow" w:hAnsi="Arial Narrow"/>
              <w:spacing w:val="-4"/>
            </w:rPr>
            <w:t xml:space="preserve"> </w:t>
          </w:r>
          <w:r w:rsidRPr="00CA704F">
            <w:rPr>
              <w:rFonts w:ascii="Arial Narrow" w:hAnsi="Arial Narrow"/>
            </w:rPr>
            <w:t>pouvoir</w:t>
          </w:r>
          <w:r w:rsidRPr="00CA704F">
            <w:rPr>
              <w:rFonts w:ascii="Arial Narrow" w:hAnsi="Arial Narrow"/>
              <w:spacing w:val="-4"/>
            </w:rPr>
            <w:t xml:space="preserve"> </w:t>
          </w:r>
          <w:r w:rsidRPr="00CA704F">
            <w:rPr>
              <w:rFonts w:ascii="Arial Narrow" w:hAnsi="Arial Narrow"/>
              <w:spacing w:val="-2"/>
            </w:rPr>
            <w:t>adjudicateur</w:t>
          </w:r>
          <w:r w:rsidRPr="00CA704F">
            <w:rPr>
              <w:rFonts w:ascii="Arial Narrow" w:hAnsi="Arial Narrow"/>
            </w:rPr>
            <w:tab/>
          </w:r>
          <w:r w:rsidRPr="00CA704F">
            <w:rPr>
              <w:rFonts w:ascii="Arial Narrow" w:hAnsi="Arial Narrow"/>
              <w:spacing w:val="-10"/>
            </w:rPr>
            <w:t>3</w:t>
          </w:r>
          <w:r w:rsidRPr="00CA704F">
            <w:rPr>
              <w:rFonts w:ascii="Arial Narrow" w:hAnsi="Arial Narrow"/>
              <w:rPrChange w:id="5" w:author="Belkacem HAICHEUR" w:date="2025-06-10T18:53:00Z" w16du:dateUtc="2025-06-10T16:53:00Z">
                <w:rPr/>
              </w:rPrChange>
            </w:rPr>
            <w:fldChar w:fldCharType="end"/>
          </w:r>
        </w:p>
        <w:p w14:paraId="26E01AED" w14:textId="77777777" w:rsidR="00307816" w:rsidRPr="00CA704F" w:rsidRDefault="00307816">
          <w:pPr>
            <w:pStyle w:val="TM1"/>
            <w:numPr>
              <w:ilvl w:val="0"/>
              <w:numId w:val="4"/>
            </w:numPr>
            <w:tabs>
              <w:tab w:val="left" w:pos="539"/>
              <w:tab w:val="right" w:leader="dot" w:pos="9117"/>
            </w:tabs>
            <w:ind w:hanging="439"/>
            <w:rPr>
              <w:rFonts w:ascii="Arial Narrow" w:hAnsi="Arial Narrow"/>
            </w:rPr>
          </w:pPr>
          <w:r w:rsidRPr="00CA704F">
            <w:rPr>
              <w:rFonts w:ascii="Arial Narrow" w:hAnsi="Arial Narrow"/>
              <w:rPrChange w:id="6" w:author="Belkacem HAICHEUR" w:date="2025-06-10T18:53:00Z" w16du:dateUtc="2025-06-10T16:53:00Z">
                <w:rPr/>
              </w:rPrChange>
            </w:rPr>
            <w:fldChar w:fldCharType="begin"/>
          </w:r>
          <w:r w:rsidRPr="00CA704F">
            <w:rPr>
              <w:rFonts w:ascii="Arial Narrow" w:hAnsi="Arial Narrow"/>
              <w:rPrChange w:id="7" w:author="Belkacem HAICHEUR" w:date="2025-06-10T18:53:00Z" w16du:dateUtc="2025-06-10T16:53:00Z">
                <w:rPr/>
              </w:rPrChange>
            </w:rPr>
            <w:instrText>HYPERLINK \l "_bookmark1"</w:instrText>
          </w:r>
          <w:r w:rsidRPr="0040486F">
            <w:rPr>
              <w:rFonts w:ascii="Arial Narrow" w:hAnsi="Arial Narrow"/>
            </w:rPr>
          </w:r>
          <w:r w:rsidRPr="00CA704F">
            <w:rPr>
              <w:rFonts w:ascii="Arial Narrow" w:hAnsi="Arial Narrow"/>
              <w:rPrChange w:id="8" w:author="Belkacem HAICHEUR" w:date="2025-06-10T18:53:00Z" w16du:dateUtc="2025-06-10T16:53:00Z">
                <w:rPr/>
              </w:rPrChange>
            </w:rPr>
            <w:fldChar w:fldCharType="separate"/>
          </w:r>
          <w:r w:rsidRPr="00CA704F">
            <w:rPr>
              <w:rFonts w:ascii="Arial Narrow" w:hAnsi="Arial Narrow"/>
            </w:rPr>
            <w:t>Identification</w:t>
          </w:r>
          <w:r w:rsidRPr="00CA704F">
            <w:rPr>
              <w:rFonts w:ascii="Arial Narrow" w:hAnsi="Arial Narrow"/>
              <w:spacing w:val="-4"/>
            </w:rPr>
            <w:t xml:space="preserve"> </w:t>
          </w:r>
          <w:r w:rsidRPr="00CA704F">
            <w:rPr>
              <w:rFonts w:ascii="Arial Narrow" w:hAnsi="Arial Narrow"/>
            </w:rPr>
            <w:t>du</w:t>
          </w:r>
          <w:r w:rsidRPr="00CA704F">
            <w:rPr>
              <w:rFonts w:ascii="Arial Narrow" w:hAnsi="Arial Narrow"/>
              <w:spacing w:val="-3"/>
            </w:rPr>
            <w:t xml:space="preserve"> </w:t>
          </w:r>
          <w:r w:rsidRPr="00CA704F">
            <w:rPr>
              <w:rFonts w:ascii="Arial Narrow" w:hAnsi="Arial Narrow"/>
            </w:rPr>
            <w:t>co-</w:t>
          </w:r>
          <w:r w:rsidRPr="00CA704F">
            <w:rPr>
              <w:rFonts w:ascii="Arial Narrow" w:hAnsi="Arial Narrow"/>
              <w:spacing w:val="-2"/>
            </w:rPr>
            <w:t>contractant</w:t>
          </w:r>
          <w:r w:rsidRPr="00CA704F">
            <w:rPr>
              <w:rFonts w:ascii="Arial Narrow" w:hAnsi="Arial Narrow"/>
            </w:rPr>
            <w:tab/>
          </w:r>
          <w:r w:rsidRPr="00CA704F">
            <w:rPr>
              <w:rFonts w:ascii="Arial Narrow" w:hAnsi="Arial Narrow"/>
              <w:spacing w:val="-10"/>
            </w:rPr>
            <w:t>3</w:t>
          </w:r>
          <w:r w:rsidRPr="00CA704F">
            <w:rPr>
              <w:rFonts w:ascii="Arial Narrow" w:hAnsi="Arial Narrow"/>
              <w:rPrChange w:id="9" w:author="Belkacem HAICHEUR" w:date="2025-06-10T18:53:00Z" w16du:dateUtc="2025-06-10T16:53:00Z">
                <w:rPr/>
              </w:rPrChange>
            </w:rPr>
            <w:fldChar w:fldCharType="end"/>
          </w:r>
        </w:p>
        <w:p w14:paraId="7E75C212" w14:textId="77777777" w:rsidR="00307816" w:rsidRPr="00CA704F" w:rsidRDefault="00307816">
          <w:pPr>
            <w:pStyle w:val="TM1"/>
            <w:numPr>
              <w:ilvl w:val="0"/>
              <w:numId w:val="4"/>
            </w:numPr>
            <w:tabs>
              <w:tab w:val="left" w:pos="539"/>
              <w:tab w:val="right" w:leader="dot" w:pos="9117"/>
            </w:tabs>
            <w:spacing w:before="101"/>
            <w:ind w:hanging="439"/>
            <w:rPr>
              <w:rFonts w:ascii="Arial Narrow" w:hAnsi="Arial Narrow"/>
            </w:rPr>
          </w:pPr>
          <w:r w:rsidRPr="00CA704F">
            <w:rPr>
              <w:rFonts w:ascii="Arial Narrow" w:hAnsi="Arial Narrow"/>
              <w:rPrChange w:id="10" w:author="Belkacem HAICHEUR" w:date="2025-06-10T18:53:00Z" w16du:dateUtc="2025-06-10T16:53:00Z">
                <w:rPr/>
              </w:rPrChange>
            </w:rPr>
            <w:fldChar w:fldCharType="begin"/>
          </w:r>
          <w:r w:rsidRPr="00CA704F">
            <w:rPr>
              <w:rFonts w:ascii="Arial Narrow" w:hAnsi="Arial Narrow"/>
              <w:rPrChange w:id="11" w:author="Belkacem HAICHEUR" w:date="2025-06-10T18:53:00Z" w16du:dateUtc="2025-06-10T16:53:00Z">
                <w:rPr/>
              </w:rPrChange>
            </w:rPr>
            <w:instrText>HYPERLINK \l "_bookmark2"</w:instrText>
          </w:r>
          <w:r w:rsidRPr="0040486F">
            <w:rPr>
              <w:rFonts w:ascii="Arial Narrow" w:hAnsi="Arial Narrow"/>
            </w:rPr>
          </w:r>
          <w:r w:rsidRPr="00CA704F">
            <w:rPr>
              <w:rFonts w:ascii="Arial Narrow" w:hAnsi="Arial Narrow"/>
              <w:rPrChange w:id="12" w:author="Belkacem HAICHEUR" w:date="2025-06-10T18:53:00Z" w16du:dateUtc="2025-06-10T16:53:00Z">
                <w:rPr/>
              </w:rPrChange>
            </w:rPr>
            <w:fldChar w:fldCharType="separate"/>
          </w:r>
          <w:r w:rsidRPr="00CA704F">
            <w:rPr>
              <w:rFonts w:ascii="Arial Narrow" w:hAnsi="Arial Narrow"/>
            </w:rPr>
            <w:t>Dispositions</w:t>
          </w:r>
          <w:r w:rsidRPr="00CA704F">
            <w:rPr>
              <w:rFonts w:ascii="Arial Narrow" w:hAnsi="Arial Narrow"/>
              <w:spacing w:val="-7"/>
            </w:rPr>
            <w:t xml:space="preserve"> </w:t>
          </w:r>
          <w:r w:rsidRPr="00CA704F">
            <w:rPr>
              <w:rFonts w:ascii="Arial Narrow" w:hAnsi="Arial Narrow"/>
              <w:spacing w:val="-2"/>
            </w:rPr>
            <w:t>générales</w:t>
          </w:r>
          <w:r w:rsidRPr="00CA704F">
            <w:rPr>
              <w:rFonts w:ascii="Arial Narrow" w:hAnsi="Arial Narrow"/>
            </w:rPr>
            <w:tab/>
          </w:r>
          <w:r w:rsidRPr="00CA704F">
            <w:rPr>
              <w:rFonts w:ascii="Arial Narrow" w:hAnsi="Arial Narrow"/>
              <w:spacing w:val="-10"/>
            </w:rPr>
            <w:t>4</w:t>
          </w:r>
          <w:r w:rsidRPr="00CA704F">
            <w:rPr>
              <w:rFonts w:ascii="Arial Narrow" w:hAnsi="Arial Narrow"/>
              <w:rPrChange w:id="13" w:author="Belkacem HAICHEUR" w:date="2025-06-10T18:53:00Z" w16du:dateUtc="2025-06-10T16:53:00Z">
                <w:rPr/>
              </w:rPrChange>
            </w:rPr>
            <w:fldChar w:fldCharType="end"/>
          </w:r>
        </w:p>
        <w:p w14:paraId="06A333CA" w14:textId="77777777" w:rsidR="00307816" w:rsidRPr="00CA704F" w:rsidRDefault="00307816">
          <w:pPr>
            <w:pStyle w:val="TM2"/>
            <w:numPr>
              <w:ilvl w:val="1"/>
              <w:numId w:val="4"/>
            </w:numPr>
            <w:tabs>
              <w:tab w:val="left" w:pos="981"/>
              <w:tab w:val="right" w:leader="dot" w:pos="9117"/>
            </w:tabs>
            <w:spacing w:before="100"/>
            <w:rPr>
              <w:rFonts w:ascii="Arial Narrow" w:hAnsi="Arial Narrow"/>
            </w:rPr>
          </w:pPr>
          <w:r w:rsidRPr="00CA704F">
            <w:rPr>
              <w:rFonts w:ascii="Arial Narrow" w:hAnsi="Arial Narrow"/>
              <w:rPrChange w:id="14" w:author="Belkacem HAICHEUR" w:date="2025-06-10T18:53:00Z" w16du:dateUtc="2025-06-10T16:53:00Z">
                <w:rPr/>
              </w:rPrChange>
            </w:rPr>
            <w:fldChar w:fldCharType="begin"/>
          </w:r>
          <w:r w:rsidRPr="00CA704F">
            <w:rPr>
              <w:rFonts w:ascii="Arial Narrow" w:hAnsi="Arial Narrow"/>
              <w:rPrChange w:id="15" w:author="Belkacem HAICHEUR" w:date="2025-06-10T18:53:00Z" w16du:dateUtc="2025-06-10T16:53:00Z">
                <w:rPr/>
              </w:rPrChange>
            </w:rPr>
            <w:instrText>HYPERLINK \l "_bookmark3"</w:instrText>
          </w:r>
          <w:r w:rsidRPr="0040486F">
            <w:rPr>
              <w:rFonts w:ascii="Arial Narrow" w:hAnsi="Arial Narrow"/>
            </w:rPr>
          </w:r>
          <w:r w:rsidRPr="00CA704F">
            <w:rPr>
              <w:rFonts w:ascii="Arial Narrow" w:hAnsi="Arial Narrow"/>
              <w:rPrChange w:id="16" w:author="Belkacem HAICHEUR" w:date="2025-06-10T18:53:00Z" w16du:dateUtc="2025-06-10T16:53:00Z">
                <w:rPr/>
              </w:rPrChange>
            </w:rPr>
            <w:fldChar w:fldCharType="separate"/>
          </w:r>
          <w:r w:rsidRPr="00CA704F">
            <w:rPr>
              <w:rFonts w:ascii="Arial Narrow" w:hAnsi="Arial Narrow"/>
            </w:rPr>
            <w:t>Objet</w:t>
          </w:r>
          <w:r w:rsidRPr="00CA704F">
            <w:rPr>
              <w:rFonts w:ascii="Arial Narrow" w:hAnsi="Arial Narrow"/>
              <w:spacing w:val="-2"/>
            </w:rPr>
            <w:t xml:space="preserve"> </w:t>
          </w:r>
          <w:r w:rsidRPr="00CA704F">
            <w:rPr>
              <w:rFonts w:ascii="Arial Narrow" w:hAnsi="Arial Narrow"/>
            </w:rPr>
            <w:t>du</w:t>
          </w:r>
          <w:r w:rsidRPr="00CA704F">
            <w:rPr>
              <w:rFonts w:ascii="Arial Narrow" w:hAnsi="Arial Narrow"/>
              <w:spacing w:val="-1"/>
            </w:rPr>
            <w:t xml:space="preserve"> </w:t>
          </w:r>
          <w:r w:rsidRPr="00CA704F">
            <w:rPr>
              <w:rFonts w:ascii="Arial Narrow" w:hAnsi="Arial Narrow"/>
              <w:spacing w:val="-2"/>
            </w:rPr>
            <w:t>marché</w:t>
          </w:r>
          <w:r w:rsidRPr="00CA704F">
            <w:rPr>
              <w:rFonts w:ascii="Arial Narrow" w:hAnsi="Arial Narrow"/>
            </w:rPr>
            <w:tab/>
          </w:r>
          <w:r w:rsidRPr="00CA704F">
            <w:rPr>
              <w:rFonts w:ascii="Arial Narrow" w:hAnsi="Arial Narrow"/>
              <w:spacing w:val="-12"/>
            </w:rPr>
            <w:t>4</w:t>
          </w:r>
          <w:r w:rsidRPr="00CA704F">
            <w:rPr>
              <w:rFonts w:ascii="Arial Narrow" w:hAnsi="Arial Narrow"/>
              <w:rPrChange w:id="17" w:author="Belkacem HAICHEUR" w:date="2025-06-10T18:53:00Z" w16du:dateUtc="2025-06-10T16:53:00Z">
                <w:rPr/>
              </w:rPrChange>
            </w:rPr>
            <w:fldChar w:fldCharType="end"/>
          </w:r>
        </w:p>
        <w:p w14:paraId="3E067A9D" w14:textId="77777777" w:rsidR="00307816" w:rsidRPr="00CA704F" w:rsidRDefault="00307816">
          <w:pPr>
            <w:pStyle w:val="TM2"/>
            <w:numPr>
              <w:ilvl w:val="1"/>
              <w:numId w:val="4"/>
            </w:numPr>
            <w:tabs>
              <w:tab w:val="left" w:pos="981"/>
              <w:tab w:val="right" w:leader="dot" w:pos="9117"/>
            </w:tabs>
            <w:spacing w:before="99"/>
            <w:rPr>
              <w:rFonts w:ascii="Arial Narrow" w:hAnsi="Arial Narrow"/>
            </w:rPr>
          </w:pPr>
          <w:r w:rsidRPr="00CA704F">
            <w:rPr>
              <w:rFonts w:ascii="Arial Narrow" w:hAnsi="Arial Narrow"/>
              <w:rPrChange w:id="18" w:author="Belkacem HAICHEUR" w:date="2025-06-10T18:53:00Z" w16du:dateUtc="2025-06-10T16:53:00Z">
                <w:rPr/>
              </w:rPrChange>
            </w:rPr>
            <w:fldChar w:fldCharType="begin"/>
          </w:r>
          <w:r w:rsidRPr="00CA704F">
            <w:rPr>
              <w:rFonts w:ascii="Arial Narrow" w:hAnsi="Arial Narrow"/>
              <w:rPrChange w:id="19" w:author="Belkacem HAICHEUR" w:date="2025-06-10T18:53:00Z" w16du:dateUtc="2025-06-10T16:53:00Z">
                <w:rPr/>
              </w:rPrChange>
            </w:rPr>
            <w:instrText>HYPERLINK \l "_bookmark4"</w:instrText>
          </w:r>
          <w:r w:rsidRPr="0040486F">
            <w:rPr>
              <w:rFonts w:ascii="Arial Narrow" w:hAnsi="Arial Narrow"/>
            </w:rPr>
          </w:r>
          <w:r w:rsidRPr="00CA704F">
            <w:rPr>
              <w:rFonts w:ascii="Arial Narrow" w:hAnsi="Arial Narrow"/>
              <w:rPrChange w:id="20" w:author="Belkacem HAICHEUR" w:date="2025-06-10T18:53:00Z" w16du:dateUtc="2025-06-10T16:53:00Z">
                <w:rPr/>
              </w:rPrChange>
            </w:rPr>
            <w:fldChar w:fldCharType="separate"/>
          </w:r>
          <w:r w:rsidRPr="00CA704F">
            <w:rPr>
              <w:rFonts w:ascii="Arial Narrow" w:hAnsi="Arial Narrow"/>
            </w:rPr>
            <w:t>Mode</w:t>
          </w:r>
          <w:r w:rsidRPr="00CA704F">
            <w:rPr>
              <w:rFonts w:ascii="Arial Narrow" w:hAnsi="Arial Narrow"/>
              <w:spacing w:val="-3"/>
            </w:rPr>
            <w:t xml:space="preserve"> </w:t>
          </w:r>
          <w:r w:rsidRPr="00CA704F">
            <w:rPr>
              <w:rFonts w:ascii="Arial Narrow" w:hAnsi="Arial Narrow"/>
            </w:rPr>
            <w:t xml:space="preserve">de </w:t>
          </w:r>
          <w:r w:rsidRPr="00CA704F">
            <w:rPr>
              <w:rFonts w:ascii="Arial Narrow" w:hAnsi="Arial Narrow"/>
              <w:spacing w:val="-2"/>
            </w:rPr>
            <w:t>passation</w:t>
          </w:r>
          <w:r w:rsidRPr="00CA704F">
            <w:rPr>
              <w:rFonts w:ascii="Arial Narrow" w:hAnsi="Arial Narrow"/>
            </w:rPr>
            <w:tab/>
          </w:r>
          <w:r w:rsidRPr="00CA704F">
            <w:rPr>
              <w:rFonts w:ascii="Arial Narrow" w:hAnsi="Arial Narrow"/>
              <w:spacing w:val="-12"/>
            </w:rPr>
            <w:t>4</w:t>
          </w:r>
          <w:r w:rsidRPr="00CA704F">
            <w:rPr>
              <w:rFonts w:ascii="Arial Narrow" w:hAnsi="Arial Narrow"/>
              <w:rPrChange w:id="21" w:author="Belkacem HAICHEUR" w:date="2025-06-10T18:53:00Z" w16du:dateUtc="2025-06-10T16:53:00Z">
                <w:rPr/>
              </w:rPrChange>
            </w:rPr>
            <w:fldChar w:fldCharType="end"/>
          </w:r>
        </w:p>
        <w:p w14:paraId="199AB5A6" w14:textId="77777777" w:rsidR="00307816" w:rsidRPr="00CA704F" w:rsidRDefault="00307816">
          <w:pPr>
            <w:pStyle w:val="TM2"/>
            <w:numPr>
              <w:ilvl w:val="1"/>
              <w:numId w:val="4"/>
            </w:numPr>
            <w:tabs>
              <w:tab w:val="left" w:pos="981"/>
              <w:tab w:val="right" w:leader="dot" w:pos="9117"/>
            </w:tabs>
            <w:rPr>
              <w:rFonts w:ascii="Arial Narrow" w:hAnsi="Arial Narrow"/>
            </w:rPr>
          </w:pPr>
          <w:r w:rsidRPr="00CA704F">
            <w:rPr>
              <w:rFonts w:ascii="Arial Narrow" w:hAnsi="Arial Narrow"/>
              <w:rPrChange w:id="22" w:author="Belkacem HAICHEUR" w:date="2025-06-10T18:53:00Z" w16du:dateUtc="2025-06-10T16:53:00Z">
                <w:rPr/>
              </w:rPrChange>
            </w:rPr>
            <w:fldChar w:fldCharType="begin"/>
          </w:r>
          <w:r w:rsidRPr="00CA704F">
            <w:rPr>
              <w:rFonts w:ascii="Arial Narrow" w:hAnsi="Arial Narrow"/>
              <w:rPrChange w:id="23" w:author="Belkacem HAICHEUR" w:date="2025-06-10T18:53:00Z" w16du:dateUtc="2025-06-10T16:53:00Z">
                <w:rPr/>
              </w:rPrChange>
            </w:rPr>
            <w:instrText>HYPERLINK \l "_bookmark5"</w:instrText>
          </w:r>
          <w:r w:rsidRPr="0040486F">
            <w:rPr>
              <w:rFonts w:ascii="Arial Narrow" w:hAnsi="Arial Narrow"/>
            </w:rPr>
          </w:r>
          <w:r w:rsidRPr="00CA704F">
            <w:rPr>
              <w:rFonts w:ascii="Arial Narrow" w:hAnsi="Arial Narrow"/>
              <w:rPrChange w:id="24" w:author="Belkacem HAICHEUR" w:date="2025-06-10T18:53:00Z" w16du:dateUtc="2025-06-10T16:53:00Z">
                <w:rPr/>
              </w:rPrChange>
            </w:rPr>
            <w:fldChar w:fldCharType="separate"/>
          </w:r>
          <w:r w:rsidRPr="00CA704F">
            <w:rPr>
              <w:rFonts w:ascii="Arial Narrow" w:hAnsi="Arial Narrow"/>
            </w:rPr>
            <w:t>Décomposition</w:t>
          </w:r>
          <w:r w:rsidRPr="00CA704F">
            <w:rPr>
              <w:rFonts w:ascii="Arial Narrow" w:hAnsi="Arial Narrow"/>
              <w:spacing w:val="-3"/>
            </w:rPr>
            <w:t xml:space="preserve"> </w:t>
          </w:r>
          <w:r w:rsidRPr="00CA704F">
            <w:rPr>
              <w:rFonts w:ascii="Arial Narrow" w:hAnsi="Arial Narrow"/>
            </w:rPr>
            <w:t>de la</w:t>
          </w:r>
          <w:r w:rsidRPr="00CA704F">
            <w:rPr>
              <w:rFonts w:ascii="Arial Narrow" w:hAnsi="Arial Narrow"/>
              <w:spacing w:val="-3"/>
            </w:rPr>
            <w:t xml:space="preserve"> </w:t>
          </w:r>
          <w:r w:rsidRPr="00CA704F">
            <w:rPr>
              <w:rFonts w:ascii="Arial Narrow" w:hAnsi="Arial Narrow"/>
              <w:spacing w:val="-2"/>
            </w:rPr>
            <w:t>consultation</w:t>
          </w:r>
          <w:r w:rsidRPr="00CA704F">
            <w:rPr>
              <w:rFonts w:ascii="Arial Narrow" w:hAnsi="Arial Narrow"/>
            </w:rPr>
            <w:tab/>
          </w:r>
          <w:r w:rsidRPr="00CA704F">
            <w:rPr>
              <w:rFonts w:ascii="Arial Narrow" w:hAnsi="Arial Narrow"/>
              <w:spacing w:val="-10"/>
            </w:rPr>
            <w:t>4</w:t>
          </w:r>
          <w:r w:rsidRPr="00CA704F">
            <w:rPr>
              <w:rFonts w:ascii="Arial Narrow" w:hAnsi="Arial Narrow"/>
              <w:rPrChange w:id="25" w:author="Belkacem HAICHEUR" w:date="2025-06-10T18:53:00Z" w16du:dateUtc="2025-06-10T16:53:00Z">
                <w:rPr/>
              </w:rPrChange>
            </w:rPr>
            <w:fldChar w:fldCharType="end"/>
          </w:r>
        </w:p>
        <w:p w14:paraId="5F376843" w14:textId="77777777" w:rsidR="00307816" w:rsidRPr="00CA704F" w:rsidRDefault="00307816">
          <w:pPr>
            <w:pStyle w:val="TM1"/>
            <w:numPr>
              <w:ilvl w:val="0"/>
              <w:numId w:val="4"/>
            </w:numPr>
            <w:tabs>
              <w:tab w:val="left" w:pos="539"/>
              <w:tab w:val="right" w:leader="dot" w:pos="9117"/>
            </w:tabs>
            <w:spacing w:before="101"/>
            <w:ind w:hanging="439"/>
            <w:rPr>
              <w:rFonts w:ascii="Arial Narrow" w:hAnsi="Arial Narrow"/>
            </w:rPr>
          </w:pPr>
          <w:r w:rsidRPr="00CA704F">
            <w:rPr>
              <w:rFonts w:ascii="Arial Narrow" w:hAnsi="Arial Narrow"/>
              <w:rPrChange w:id="26" w:author="Belkacem HAICHEUR" w:date="2025-06-10T18:53:00Z" w16du:dateUtc="2025-06-10T16:53:00Z">
                <w:rPr/>
              </w:rPrChange>
            </w:rPr>
            <w:fldChar w:fldCharType="begin"/>
          </w:r>
          <w:r w:rsidRPr="00CA704F">
            <w:rPr>
              <w:rFonts w:ascii="Arial Narrow" w:hAnsi="Arial Narrow"/>
              <w:rPrChange w:id="27" w:author="Belkacem HAICHEUR" w:date="2025-06-10T18:53:00Z" w16du:dateUtc="2025-06-10T16:53:00Z">
                <w:rPr/>
              </w:rPrChange>
            </w:rPr>
            <w:instrText>HYPERLINK \l "_bookmark6"</w:instrText>
          </w:r>
          <w:r w:rsidRPr="0040486F">
            <w:rPr>
              <w:rFonts w:ascii="Arial Narrow" w:hAnsi="Arial Narrow"/>
            </w:rPr>
          </w:r>
          <w:r w:rsidRPr="00CA704F">
            <w:rPr>
              <w:rFonts w:ascii="Arial Narrow" w:hAnsi="Arial Narrow"/>
              <w:rPrChange w:id="28" w:author="Belkacem HAICHEUR" w:date="2025-06-10T18:53:00Z" w16du:dateUtc="2025-06-10T16:53:00Z">
                <w:rPr/>
              </w:rPrChange>
            </w:rPr>
            <w:fldChar w:fldCharType="separate"/>
          </w:r>
          <w:r w:rsidRPr="00CA704F">
            <w:rPr>
              <w:rFonts w:ascii="Arial Narrow" w:hAnsi="Arial Narrow"/>
            </w:rPr>
            <w:t>Durée</w:t>
          </w:r>
          <w:r w:rsidRPr="00CA704F">
            <w:rPr>
              <w:rFonts w:ascii="Arial Narrow" w:hAnsi="Arial Narrow"/>
              <w:spacing w:val="-1"/>
            </w:rPr>
            <w:t xml:space="preserve"> </w:t>
          </w:r>
          <w:r w:rsidRPr="00CA704F">
            <w:rPr>
              <w:rFonts w:ascii="Arial Narrow" w:hAnsi="Arial Narrow"/>
            </w:rPr>
            <w:t>et</w:t>
          </w:r>
          <w:r w:rsidRPr="00CA704F">
            <w:rPr>
              <w:rFonts w:ascii="Arial Narrow" w:hAnsi="Arial Narrow"/>
              <w:spacing w:val="-3"/>
            </w:rPr>
            <w:t xml:space="preserve"> </w:t>
          </w:r>
          <w:r w:rsidRPr="00CA704F">
            <w:rPr>
              <w:rFonts w:ascii="Arial Narrow" w:hAnsi="Arial Narrow"/>
            </w:rPr>
            <w:t>délais</w:t>
          </w:r>
          <w:r w:rsidRPr="00CA704F">
            <w:rPr>
              <w:rFonts w:ascii="Arial Narrow" w:hAnsi="Arial Narrow"/>
              <w:spacing w:val="-3"/>
            </w:rPr>
            <w:t xml:space="preserve"> </w:t>
          </w:r>
          <w:r w:rsidRPr="00CA704F">
            <w:rPr>
              <w:rFonts w:ascii="Arial Narrow" w:hAnsi="Arial Narrow"/>
              <w:spacing w:val="-2"/>
            </w:rPr>
            <w:t>d'exécution</w:t>
          </w:r>
          <w:r w:rsidRPr="00CA704F">
            <w:rPr>
              <w:rFonts w:ascii="Arial Narrow" w:hAnsi="Arial Narrow"/>
            </w:rPr>
            <w:tab/>
          </w:r>
          <w:r w:rsidRPr="00CA704F">
            <w:rPr>
              <w:rFonts w:ascii="Arial Narrow" w:hAnsi="Arial Narrow"/>
              <w:spacing w:val="-10"/>
            </w:rPr>
            <w:t>4</w:t>
          </w:r>
          <w:r w:rsidRPr="00CA704F">
            <w:rPr>
              <w:rFonts w:ascii="Arial Narrow" w:hAnsi="Arial Narrow"/>
              <w:rPrChange w:id="29" w:author="Belkacem HAICHEUR" w:date="2025-06-10T18:53:00Z" w16du:dateUtc="2025-06-10T16:53:00Z">
                <w:rPr/>
              </w:rPrChange>
            </w:rPr>
            <w:fldChar w:fldCharType="end"/>
          </w:r>
        </w:p>
        <w:p w14:paraId="6BA7ACB3" w14:textId="77777777" w:rsidR="00307816" w:rsidRPr="00CA704F" w:rsidRDefault="00307816">
          <w:pPr>
            <w:pStyle w:val="TM1"/>
            <w:numPr>
              <w:ilvl w:val="0"/>
              <w:numId w:val="4"/>
            </w:numPr>
            <w:tabs>
              <w:tab w:val="left" w:pos="539"/>
              <w:tab w:val="right" w:leader="dot" w:pos="9117"/>
            </w:tabs>
            <w:ind w:hanging="439"/>
            <w:rPr>
              <w:rFonts w:ascii="Arial Narrow" w:hAnsi="Arial Narrow"/>
            </w:rPr>
          </w:pPr>
          <w:r w:rsidRPr="00CA704F">
            <w:rPr>
              <w:rFonts w:ascii="Arial Narrow" w:hAnsi="Arial Narrow"/>
              <w:rPrChange w:id="30" w:author="Belkacem HAICHEUR" w:date="2025-06-10T18:53:00Z" w16du:dateUtc="2025-06-10T16:53:00Z">
                <w:rPr/>
              </w:rPrChange>
            </w:rPr>
            <w:fldChar w:fldCharType="begin"/>
          </w:r>
          <w:r w:rsidRPr="00CA704F">
            <w:rPr>
              <w:rFonts w:ascii="Arial Narrow" w:hAnsi="Arial Narrow"/>
              <w:rPrChange w:id="31" w:author="Belkacem HAICHEUR" w:date="2025-06-10T18:53:00Z" w16du:dateUtc="2025-06-10T16:53:00Z">
                <w:rPr/>
              </w:rPrChange>
            </w:rPr>
            <w:instrText>HYPERLINK \l "_bookmark7"</w:instrText>
          </w:r>
          <w:r w:rsidRPr="0040486F">
            <w:rPr>
              <w:rFonts w:ascii="Arial Narrow" w:hAnsi="Arial Narrow"/>
            </w:rPr>
          </w:r>
          <w:r w:rsidRPr="00CA704F">
            <w:rPr>
              <w:rFonts w:ascii="Arial Narrow" w:hAnsi="Arial Narrow"/>
              <w:rPrChange w:id="32" w:author="Belkacem HAICHEUR" w:date="2025-06-10T18:53:00Z" w16du:dateUtc="2025-06-10T16:53:00Z">
                <w:rPr/>
              </w:rPrChange>
            </w:rPr>
            <w:fldChar w:fldCharType="separate"/>
          </w:r>
          <w:r w:rsidRPr="00CA704F">
            <w:rPr>
              <w:rFonts w:ascii="Arial Narrow" w:hAnsi="Arial Narrow"/>
            </w:rPr>
            <w:t>Forme</w:t>
          </w:r>
          <w:r w:rsidRPr="00CA704F">
            <w:rPr>
              <w:rFonts w:ascii="Arial Narrow" w:hAnsi="Arial Narrow"/>
              <w:spacing w:val="-3"/>
            </w:rPr>
            <w:t xml:space="preserve"> </w:t>
          </w:r>
          <w:r w:rsidRPr="00CA704F">
            <w:rPr>
              <w:rFonts w:ascii="Arial Narrow" w:hAnsi="Arial Narrow"/>
            </w:rPr>
            <w:t>du</w:t>
          </w:r>
          <w:r w:rsidRPr="00CA704F">
            <w:rPr>
              <w:rFonts w:ascii="Arial Narrow" w:hAnsi="Arial Narrow"/>
              <w:spacing w:val="-3"/>
            </w:rPr>
            <w:t xml:space="preserve"> </w:t>
          </w:r>
          <w:r w:rsidRPr="00CA704F">
            <w:rPr>
              <w:rFonts w:ascii="Arial Narrow" w:hAnsi="Arial Narrow"/>
            </w:rPr>
            <w:t>prix</w:t>
          </w:r>
          <w:r w:rsidRPr="00CA704F">
            <w:rPr>
              <w:rFonts w:ascii="Arial Narrow" w:hAnsi="Arial Narrow"/>
              <w:spacing w:val="-3"/>
            </w:rPr>
            <w:t xml:space="preserve"> </w:t>
          </w:r>
          <w:r w:rsidRPr="00CA704F">
            <w:rPr>
              <w:rFonts w:ascii="Arial Narrow" w:hAnsi="Arial Narrow"/>
            </w:rPr>
            <w:t>et</w:t>
          </w:r>
          <w:r w:rsidRPr="00CA704F">
            <w:rPr>
              <w:rFonts w:ascii="Arial Narrow" w:hAnsi="Arial Narrow"/>
              <w:spacing w:val="-1"/>
            </w:rPr>
            <w:t xml:space="preserve"> </w:t>
          </w:r>
          <w:r w:rsidRPr="00CA704F">
            <w:rPr>
              <w:rFonts w:ascii="Arial Narrow" w:hAnsi="Arial Narrow"/>
            </w:rPr>
            <w:t>montant</w:t>
          </w:r>
          <w:r w:rsidRPr="00CA704F">
            <w:rPr>
              <w:rFonts w:ascii="Arial Narrow" w:hAnsi="Arial Narrow"/>
              <w:spacing w:val="-1"/>
            </w:rPr>
            <w:t xml:space="preserve"> </w:t>
          </w:r>
          <w:r w:rsidRPr="00CA704F">
            <w:rPr>
              <w:rFonts w:ascii="Arial Narrow" w:hAnsi="Arial Narrow"/>
            </w:rPr>
            <w:t>de</w:t>
          </w:r>
          <w:r w:rsidRPr="00CA704F">
            <w:rPr>
              <w:rFonts w:ascii="Arial Narrow" w:hAnsi="Arial Narrow"/>
              <w:spacing w:val="-1"/>
            </w:rPr>
            <w:t xml:space="preserve"> </w:t>
          </w:r>
          <w:r w:rsidRPr="00CA704F">
            <w:rPr>
              <w:rFonts w:ascii="Arial Narrow" w:hAnsi="Arial Narrow"/>
              <w:spacing w:val="-2"/>
            </w:rPr>
            <w:t>l'offre</w:t>
          </w:r>
          <w:r w:rsidRPr="00CA704F">
            <w:rPr>
              <w:rFonts w:ascii="Arial Narrow" w:hAnsi="Arial Narrow"/>
            </w:rPr>
            <w:tab/>
          </w:r>
          <w:r w:rsidRPr="00CA704F">
            <w:rPr>
              <w:rFonts w:ascii="Arial Narrow" w:hAnsi="Arial Narrow"/>
              <w:spacing w:val="-10"/>
            </w:rPr>
            <w:t>4</w:t>
          </w:r>
          <w:r w:rsidRPr="00CA704F">
            <w:rPr>
              <w:rFonts w:ascii="Arial Narrow" w:hAnsi="Arial Narrow"/>
              <w:rPrChange w:id="33" w:author="Belkacem HAICHEUR" w:date="2025-06-10T18:53:00Z" w16du:dateUtc="2025-06-10T16:53:00Z">
                <w:rPr/>
              </w:rPrChange>
            </w:rPr>
            <w:fldChar w:fldCharType="end"/>
          </w:r>
        </w:p>
        <w:p w14:paraId="1A99517B" w14:textId="77777777" w:rsidR="00307816" w:rsidRPr="00CA704F" w:rsidRDefault="00307816">
          <w:pPr>
            <w:pStyle w:val="TM2"/>
            <w:numPr>
              <w:ilvl w:val="1"/>
              <w:numId w:val="4"/>
            </w:numPr>
            <w:tabs>
              <w:tab w:val="left" w:pos="981"/>
              <w:tab w:val="right" w:leader="dot" w:pos="9117"/>
            </w:tabs>
            <w:spacing w:before="98"/>
            <w:rPr>
              <w:rFonts w:ascii="Arial Narrow" w:hAnsi="Arial Narrow"/>
            </w:rPr>
          </w:pPr>
          <w:r w:rsidRPr="00CA704F">
            <w:rPr>
              <w:rFonts w:ascii="Arial Narrow" w:hAnsi="Arial Narrow"/>
              <w:rPrChange w:id="34" w:author="Belkacem HAICHEUR" w:date="2025-06-10T18:53:00Z" w16du:dateUtc="2025-06-10T16:53:00Z">
                <w:rPr/>
              </w:rPrChange>
            </w:rPr>
            <w:fldChar w:fldCharType="begin"/>
          </w:r>
          <w:r w:rsidRPr="00CA704F">
            <w:rPr>
              <w:rFonts w:ascii="Arial Narrow" w:hAnsi="Arial Narrow"/>
              <w:rPrChange w:id="35" w:author="Belkacem HAICHEUR" w:date="2025-06-10T18:53:00Z" w16du:dateUtc="2025-06-10T16:53:00Z">
                <w:rPr/>
              </w:rPrChange>
            </w:rPr>
            <w:instrText>HYPERLINK \l "_bookmark8"</w:instrText>
          </w:r>
          <w:r w:rsidRPr="0040486F">
            <w:rPr>
              <w:rFonts w:ascii="Arial Narrow" w:hAnsi="Arial Narrow"/>
            </w:rPr>
          </w:r>
          <w:r w:rsidRPr="00CA704F">
            <w:rPr>
              <w:rFonts w:ascii="Arial Narrow" w:hAnsi="Arial Narrow"/>
              <w:rPrChange w:id="36" w:author="Belkacem HAICHEUR" w:date="2025-06-10T18:53:00Z" w16du:dateUtc="2025-06-10T16:53:00Z">
                <w:rPr/>
              </w:rPrChange>
            </w:rPr>
            <w:fldChar w:fldCharType="separate"/>
          </w:r>
          <w:r w:rsidRPr="00CA704F">
            <w:rPr>
              <w:rFonts w:ascii="Arial Narrow" w:hAnsi="Arial Narrow"/>
            </w:rPr>
            <w:t>Forme</w:t>
          </w:r>
          <w:r w:rsidRPr="00CA704F">
            <w:rPr>
              <w:rFonts w:ascii="Arial Narrow" w:hAnsi="Arial Narrow"/>
              <w:spacing w:val="-4"/>
            </w:rPr>
            <w:t xml:space="preserve"> </w:t>
          </w:r>
          <w:r w:rsidRPr="00CA704F">
            <w:rPr>
              <w:rFonts w:ascii="Arial Narrow" w:hAnsi="Arial Narrow"/>
            </w:rPr>
            <w:t>du</w:t>
          </w:r>
          <w:r w:rsidRPr="00CA704F">
            <w:rPr>
              <w:rFonts w:ascii="Arial Narrow" w:hAnsi="Arial Narrow"/>
              <w:spacing w:val="-1"/>
            </w:rPr>
            <w:t xml:space="preserve"> </w:t>
          </w:r>
          <w:r w:rsidRPr="00CA704F">
            <w:rPr>
              <w:rFonts w:ascii="Arial Narrow" w:hAnsi="Arial Narrow"/>
              <w:spacing w:val="-4"/>
            </w:rPr>
            <w:t>prix</w:t>
          </w:r>
          <w:r w:rsidRPr="00CA704F">
            <w:rPr>
              <w:rFonts w:ascii="Arial Narrow" w:hAnsi="Arial Narrow"/>
            </w:rPr>
            <w:tab/>
          </w:r>
          <w:r w:rsidRPr="00CA704F">
            <w:rPr>
              <w:rFonts w:ascii="Arial Narrow" w:hAnsi="Arial Narrow"/>
              <w:spacing w:val="-12"/>
            </w:rPr>
            <w:t>4</w:t>
          </w:r>
          <w:r w:rsidRPr="00CA704F">
            <w:rPr>
              <w:rFonts w:ascii="Arial Narrow" w:hAnsi="Arial Narrow"/>
              <w:rPrChange w:id="37" w:author="Belkacem HAICHEUR" w:date="2025-06-10T18:53:00Z" w16du:dateUtc="2025-06-10T16:53:00Z">
                <w:rPr/>
              </w:rPrChange>
            </w:rPr>
            <w:fldChar w:fldCharType="end"/>
          </w:r>
        </w:p>
        <w:p w14:paraId="06D7984E" w14:textId="77777777" w:rsidR="00307816" w:rsidRPr="00CA704F" w:rsidRDefault="00307816">
          <w:pPr>
            <w:pStyle w:val="TM2"/>
            <w:numPr>
              <w:ilvl w:val="1"/>
              <w:numId w:val="4"/>
            </w:numPr>
            <w:tabs>
              <w:tab w:val="left" w:pos="981"/>
              <w:tab w:val="right" w:leader="dot" w:pos="9117"/>
            </w:tabs>
            <w:rPr>
              <w:rFonts w:ascii="Arial Narrow" w:hAnsi="Arial Narrow"/>
            </w:rPr>
          </w:pPr>
          <w:r w:rsidRPr="00CA704F">
            <w:rPr>
              <w:rFonts w:ascii="Arial Narrow" w:hAnsi="Arial Narrow"/>
              <w:rPrChange w:id="38" w:author="Belkacem HAICHEUR" w:date="2025-06-10T18:53:00Z" w16du:dateUtc="2025-06-10T16:53:00Z">
                <w:rPr/>
              </w:rPrChange>
            </w:rPr>
            <w:fldChar w:fldCharType="begin"/>
          </w:r>
          <w:r w:rsidRPr="00CA704F">
            <w:rPr>
              <w:rFonts w:ascii="Arial Narrow" w:hAnsi="Arial Narrow"/>
              <w:rPrChange w:id="39" w:author="Belkacem HAICHEUR" w:date="2025-06-10T18:53:00Z" w16du:dateUtc="2025-06-10T16:53:00Z">
                <w:rPr/>
              </w:rPrChange>
            </w:rPr>
            <w:instrText>HYPERLINK \l "_bookmark9"</w:instrText>
          </w:r>
          <w:r w:rsidRPr="0040486F">
            <w:rPr>
              <w:rFonts w:ascii="Arial Narrow" w:hAnsi="Arial Narrow"/>
            </w:rPr>
          </w:r>
          <w:r w:rsidRPr="00CA704F">
            <w:rPr>
              <w:rFonts w:ascii="Arial Narrow" w:hAnsi="Arial Narrow"/>
              <w:rPrChange w:id="40" w:author="Belkacem HAICHEUR" w:date="2025-06-10T18:53:00Z" w16du:dateUtc="2025-06-10T16:53:00Z">
                <w:rPr/>
              </w:rPrChange>
            </w:rPr>
            <w:fldChar w:fldCharType="separate"/>
          </w:r>
          <w:r w:rsidRPr="00CA704F">
            <w:rPr>
              <w:rFonts w:ascii="Arial Narrow" w:hAnsi="Arial Narrow"/>
            </w:rPr>
            <w:t>Montant</w:t>
          </w:r>
          <w:r w:rsidRPr="00CA704F">
            <w:rPr>
              <w:rFonts w:ascii="Arial Narrow" w:hAnsi="Arial Narrow"/>
              <w:spacing w:val="-2"/>
            </w:rPr>
            <w:t xml:space="preserve"> </w:t>
          </w:r>
          <w:r w:rsidRPr="00CA704F">
            <w:rPr>
              <w:rFonts w:ascii="Arial Narrow" w:hAnsi="Arial Narrow"/>
            </w:rPr>
            <w:t>de</w:t>
          </w:r>
          <w:r w:rsidRPr="00CA704F">
            <w:rPr>
              <w:rFonts w:ascii="Arial Narrow" w:hAnsi="Arial Narrow"/>
              <w:spacing w:val="1"/>
            </w:rPr>
            <w:t xml:space="preserve"> </w:t>
          </w:r>
          <w:r w:rsidRPr="00CA704F">
            <w:rPr>
              <w:rFonts w:ascii="Arial Narrow" w:hAnsi="Arial Narrow"/>
              <w:spacing w:val="-2"/>
            </w:rPr>
            <w:t>l'offre</w:t>
          </w:r>
          <w:r w:rsidRPr="00CA704F">
            <w:rPr>
              <w:rFonts w:ascii="Arial Narrow" w:hAnsi="Arial Narrow"/>
            </w:rPr>
            <w:tab/>
          </w:r>
          <w:r w:rsidRPr="00CA704F">
            <w:rPr>
              <w:rFonts w:ascii="Arial Narrow" w:hAnsi="Arial Narrow"/>
              <w:spacing w:val="-10"/>
            </w:rPr>
            <w:t>4</w:t>
          </w:r>
          <w:r w:rsidRPr="00CA704F">
            <w:rPr>
              <w:rFonts w:ascii="Arial Narrow" w:hAnsi="Arial Narrow"/>
              <w:rPrChange w:id="41" w:author="Belkacem HAICHEUR" w:date="2025-06-10T18:53:00Z" w16du:dateUtc="2025-06-10T16:53:00Z">
                <w:rPr/>
              </w:rPrChange>
            </w:rPr>
            <w:fldChar w:fldCharType="end"/>
          </w:r>
        </w:p>
        <w:p w14:paraId="17FA99CB" w14:textId="77777777" w:rsidR="00307816" w:rsidRPr="00CA704F" w:rsidRDefault="00307816">
          <w:pPr>
            <w:pStyle w:val="TM1"/>
            <w:numPr>
              <w:ilvl w:val="0"/>
              <w:numId w:val="4"/>
            </w:numPr>
            <w:tabs>
              <w:tab w:val="left" w:pos="539"/>
              <w:tab w:val="right" w:leader="dot" w:pos="9117"/>
            </w:tabs>
            <w:spacing w:before="101"/>
            <w:ind w:hanging="439"/>
            <w:rPr>
              <w:rFonts w:ascii="Arial Narrow" w:hAnsi="Arial Narrow"/>
            </w:rPr>
          </w:pPr>
          <w:r w:rsidRPr="00CA704F">
            <w:rPr>
              <w:rFonts w:ascii="Arial Narrow" w:hAnsi="Arial Narrow"/>
              <w:rPrChange w:id="42" w:author="Belkacem HAICHEUR" w:date="2025-06-10T18:53:00Z" w16du:dateUtc="2025-06-10T16:53:00Z">
                <w:rPr/>
              </w:rPrChange>
            </w:rPr>
            <w:fldChar w:fldCharType="begin"/>
          </w:r>
          <w:r w:rsidRPr="00CA704F">
            <w:rPr>
              <w:rFonts w:ascii="Arial Narrow" w:hAnsi="Arial Narrow"/>
              <w:rPrChange w:id="43" w:author="Belkacem HAICHEUR" w:date="2025-06-10T18:53:00Z" w16du:dateUtc="2025-06-10T16:53:00Z">
                <w:rPr/>
              </w:rPrChange>
            </w:rPr>
            <w:instrText>HYPERLINK \l "_bookmark10"</w:instrText>
          </w:r>
          <w:r w:rsidRPr="0040486F">
            <w:rPr>
              <w:rFonts w:ascii="Arial Narrow" w:hAnsi="Arial Narrow"/>
            </w:rPr>
          </w:r>
          <w:r w:rsidRPr="00CA704F">
            <w:rPr>
              <w:rFonts w:ascii="Arial Narrow" w:hAnsi="Arial Narrow"/>
              <w:rPrChange w:id="44" w:author="Belkacem HAICHEUR" w:date="2025-06-10T18:53:00Z" w16du:dateUtc="2025-06-10T16:53:00Z">
                <w:rPr/>
              </w:rPrChange>
            </w:rPr>
            <w:fldChar w:fldCharType="separate"/>
          </w:r>
          <w:r w:rsidRPr="00CA704F">
            <w:rPr>
              <w:rFonts w:ascii="Arial Narrow" w:hAnsi="Arial Narrow"/>
              <w:spacing w:val="-2"/>
            </w:rPr>
            <w:t>Sous-traitance</w:t>
          </w:r>
          <w:r w:rsidRPr="00CA704F">
            <w:rPr>
              <w:rFonts w:ascii="Arial Narrow" w:hAnsi="Arial Narrow"/>
            </w:rPr>
            <w:tab/>
          </w:r>
          <w:r w:rsidRPr="00CA704F">
            <w:rPr>
              <w:rFonts w:ascii="Arial Narrow" w:hAnsi="Arial Narrow"/>
              <w:spacing w:val="-12"/>
            </w:rPr>
            <w:t>6</w:t>
          </w:r>
          <w:r w:rsidRPr="00CA704F">
            <w:rPr>
              <w:rFonts w:ascii="Arial Narrow" w:hAnsi="Arial Narrow"/>
              <w:rPrChange w:id="45" w:author="Belkacem HAICHEUR" w:date="2025-06-10T18:53:00Z" w16du:dateUtc="2025-06-10T16:53:00Z">
                <w:rPr/>
              </w:rPrChange>
            </w:rPr>
            <w:fldChar w:fldCharType="end"/>
          </w:r>
        </w:p>
        <w:p w14:paraId="03EAAFBB" w14:textId="77777777" w:rsidR="00307816" w:rsidRPr="00CA704F" w:rsidRDefault="00307816">
          <w:pPr>
            <w:pStyle w:val="TM1"/>
            <w:numPr>
              <w:ilvl w:val="0"/>
              <w:numId w:val="4"/>
            </w:numPr>
            <w:tabs>
              <w:tab w:val="left" w:pos="539"/>
              <w:tab w:val="right" w:leader="dot" w:pos="9117"/>
            </w:tabs>
            <w:ind w:hanging="439"/>
            <w:rPr>
              <w:rFonts w:ascii="Arial Narrow" w:hAnsi="Arial Narrow"/>
            </w:rPr>
          </w:pPr>
          <w:r w:rsidRPr="00CA704F">
            <w:rPr>
              <w:rFonts w:ascii="Arial Narrow" w:hAnsi="Arial Narrow"/>
              <w:rPrChange w:id="46" w:author="Belkacem HAICHEUR" w:date="2025-06-10T18:53:00Z" w16du:dateUtc="2025-06-10T16:53:00Z">
                <w:rPr/>
              </w:rPrChange>
            </w:rPr>
            <w:fldChar w:fldCharType="begin"/>
          </w:r>
          <w:r w:rsidRPr="00CA704F">
            <w:rPr>
              <w:rFonts w:ascii="Arial Narrow" w:hAnsi="Arial Narrow"/>
              <w:rPrChange w:id="47" w:author="Belkacem HAICHEUR" w:date="2025-06-10T18:53:00Z" w16du:dateUtc="2025-06-10T16:53:00Z">
                <w:rPr/>
              </w:rPrChange>
            </w:rPr>
            <w:instrText>HYPERLINK \l "_bookmark11"</w:instrText>
          </w:r>
          <w:r w:rsidRPr="0040486F">
            <w:rPr>
              <w:rFonts w:ascii="Arial Narrow" w:hAnsi="Arial Narrow"/>
            </w:rPr>
          </w:r>
          <w:r w:rsidRPr="00CA704F">
            <w:rPr>
              <w:rFonts w:ascii="Arial Narrow" w:hAnsi="Arial Narrow"/>
              <w:rPrChange w:id="48" w:author="Belkacem HAICHEUR" w:date="2025-06-10T18:53:00Z" w16du:dateUtc="2025-06-10T16:53:00Z">
                <w:rPr/>
              </w:rPrChange>
            </w:rPr>
            <w:fldChar w:fldCharType="separate"/>
          </w:r>
          <w:r w:rsidRPr="00CA704F">
            <w:rPr>
              <w:rFonts w:ascii="Arial Narrow" w:hAnsi="Arial Narrow"/>
            </w:rPr>
            <w:t>Avance</w:t>
          </w:r>
          <w:r w:rsidRPr="00CA704F">
            <w:rPr>
              <w:rFonts w:ascii="Arial Narrow" w:hAnsi="Arial Narrow"/>
              <w:spacing w:val="-2"/>
            </w:rPr>
            <w:t xml:space="preserve"> </w:t>
          </w:r>
          <w:r w:rsidRPr="00CA704F">
            <w:rPr>
              <w:rFonts w:ascii="Arial Narrow" w:hAnsi="Arial Narrow"/>
            </w:rPr>
            <w:t>et</w:t>
          </w:r>
          <w:r w:rsidRPr="00CA704F">
            <w:rPr>
              <w:rFonts w:ascii="Arial Narrow" w:hAnsi="Arial Narrow"/>
              <w:spacing w:val="-2"/>
            </w:rPr>
            <w:t xml:space="preserve"> </w:t>
          </w:r>
          <w:r w:rsidRPr="00CA704F">
            <w:rPr>
              <w:rFonts w:ascii="Arial Narrow" w:hAnsi="Arial Narrow"/>
            </w:rPr>
            <w:t>règlement</w:t>
          </w:r>
          <w:r w:rsidRPr="00CA704F">
            <w:rPr>
              <w:rFonts w:ascii="Arial Narrow" w:hAnsi="Arial Narrow"/>
              <w:spacing w:val="-4"/>
            </w:rPr>
            <w:t xml:space="preserve"> </w:t>
          </w:r>
          <w:r w:rsidRPr="00CA704F">
            <w:rPr>
              <w:rFonts w:ascii="Arial Narrow" w:hAnsi="Arial Narrow"/>
            </w:rPr>
            <w:t>des</w:t>
          </w:r>
          <w:r w:rsidRPr="00CA704F">
            <w:rPr>
              <w:rFonts w:ascii="Arial Narrow" w:hAnsi="Arial Narrow"/>
              <w:spacing w:val="-4"/>
            </w:rPr>
            <w:t xml:space="preserve"> </w:t>
          </w:r>
          <w:r w:rsidRPr="00CA704F">
            <w:rPr>
              <w:rFonts w:ascii="Arial Narrow" w:hAnsi="Arial Narrow"/>
              <w:spacing w:val="-2"/>
            </w:rPr>
            <w:t>comptes</w:t>
          </w:r>
          <w:r w:rsidRPr="00CA704F">
            <w:rPr>
              <w:rFonts w:ascii="Arial Narrow" w:hAnsi="Arial Narrow"/>
            </w:rPr>
            <w:tab/>
          </w:r>
          <w:r w:rsidRPr="00CA704F">
            <w:rPr>
              <w:rFonts w:ascii="Arial Narrow" w:hAnsi="Arial Narrow"/>
              <w:spacing w:val="-10"/>
            </w:rPr>
            <w:t>6</w:t>
          </w:r>
          <w:r w:rsidRPr="00CA704F">
            <w:rPr>
              <w:rFonts w:ascii="Arial Narrow" w:hAnsi="Arial Narrow"/>
              <w:rPrChange w:id="49" w:author="Belkacem HAICHEUR" w:date="2025-06-10T18:53:00Z" w16du:dateUtc="2025-06-10T16:53:00Z">
                <w:rPr/>
              </w:rPrChange>
            </w:rPr>
            <w:fldChar w:fldCharType="end"/>
          </w:r>
        </w:p>
        <w:p w14:paraId="5D644823" w14:textId="77777777" w:rsidR="00307816" w:rsidRPr="00CA704F" w:rsidRDefault="00307816">
          <w:pPr>
            <w:pStyle w:val="TM2"/>
            <w:numPr>
              <w:ilvl w:val="1"/>
              <w:numId w:val="4"/>
            </w:numPr>
            <w:tabs>
              <w:tab w:val="left" w:pos="981"/>
              <w:tab w:val="right" w:leader="dot" w:pos="9117"/>
            </w:tabs>
            <w:spacing w:before="99"/>
            <w:rPr>
              <w:rFonts w:ascii="Arial Narrow" w:hAnsi="Arial Narrow"/>
            </w:rPr>
          </w:pPr>
          <w:r w:rsidRPr="00CA704F">
            <w:rPr>
              <w:rFonts w:ascii="Arial Narrow" w:hAnsi="Arial Narrow"/>
              <w:rPrChange w:id="50" w:author="Belkacem HAICHEUR" w:date="2025-06-10T18:53:00Z" w16du:dateUtc="2025-06-10T16:53:00Z">
                <w:rPr/>
              </w:rPrChange>
            </w:rPr>
            <w:fldChar w:fldCharType="begin"/>
          </w:r>
          <w:r w:rsidRPr="00CA704F">
            <w:rPr>
              <w:rFonts w:ascii="Arial Narrow" w:hAnsi="Arial Narrow"/>
              <w:rPrChange w:id="51" w:author="Belkacem HAICHEUR" w:date="2025-06-10T18:53:00Z" w16du:dateUtc="2025-06-10T16:53:00Z">
                <w:rPr/>
              </w:rPrChange>
            </w:rPr>
            <w:instrText>HYPERLINK \l "_bookmark12"</w:instrText>
          </w:r>
          <w:r w:rsidRPr="0040486F">
            <w:rPr>
              <w:rFonts w:ascii="Arial Narrow" w:hAnsi="Arial Narrow"/>
            </w:rPr>
          </w:r>
          <w:r w:rsidRPr="00CA704F">
            <w:rPr>
              <w:rFonts w:ascii="Arial Narrow" w:hAnsi="Arial Narrow"/>
              <w:rPrChange w:id="52" w:author="Belkacem HAICHEUR" w:date="2025-06-10T18:53:00Z" w16du:dateUtc="2025-06-10T16:53:00Z">
                <w:rPr/>
              </w:rPrChange>
            </w:rPr>
            <w:fldChar w:fldCharType="separate"/>
          </w:r>
          <w:r w:rsidRPr="00CA704F">
            <w:rPr>
              <w:rFonts w:ascii="Arial Narrow" w:hAnsi="Arial Narrow"/>
              <w:spacing w:val="-2"/>
            </w:rPr>
            <w:t>Avance</w:t>
          </w:r>
          <w:r w:rsidRPr="00CA704F">
            <w:rPr>
              <w:rFonts w:ascii="Arial Narrow" w:hAnsi="Arial Narrow"/>
            </w:rPr>
            <w:tab/>
          </w:r>
          <w:r w:rsidRPr="00CA704F">
            <w:rPr>
              <w:rFonts w:ascii="Arial Narrow" w:hAnsi="Arial Narrow"/>
              <w:spacing w:val="-10"/>
            </w:rPr>
            <w:t>6</w:t>
          </w:r>
          <w:r w:rsidRPr="00CA704F">
            <w:rPr>
              <w:rFonts w:ascii="Arial Narrow" w:hAnsi="Arial Narrow"/>
              <w:rPrChange w:id="53" w:author="Belkacem HAICHEUR" w:date="2025-06-10T18:53:00Z" w16du:dateUtc="2025-06-10T16:53:00Z">
                <w:rPr/>
              </w:rPrChange>
            </w:rPr>
            <w:fldChar w:fldCharType="end"/>
          </w:r>
        </w:p>
        <w:p w14:paraId="6B305130" w14:textId="77777777" w:rsidR="00307816" w:rsidRPr="00CA704F" w:rsidRDefault="00307816">
          <w:pPr>
            <w:pStyle w:val="TM2"/>
            <w:numPr>
              <w:ilvl w:val="1"/>
              <w:numId w:val="4"/>
            </w:numPr>
            <w:tabs>
              <w:tab w:val="left" w:pos="981"/>
              <w:tab w:val="right" w:leader="dot" w:pos="9117"/>
            </w:tabs>
            <w:rPr>
              <w:rFonts w:ascii="Arial Narrow" w:hAnsi="Arial Narrow"/>
            </w:rPr>
          </w:pPr>
          <w:r w:rsidRPr="00CA704F">
            <w:rPr>
              <w:rFonts w:ascii="Arial Narrow" w:hAnsi="Arial Narrow"/>
              <w:rPrChange w:id="54" w:author="Belkacem HAICHEUR" w:date="2025-06-10T18:53:00Z" w16du:dateUtc="2025-06-10T16:53:00Z">
                <w:rPr/>
              </w:rPrChange>
            </w:rPr>
            <w:fldChar w:fldCharType="begin"/>
          </w:r>
          <w:r w:rsidRPr="00CA704F">
            <w:rPr>
              <w:rFonts w:ascii="Arial Narrow" w:hAnsi="Arial Narrow"/>
              <w:rPrChange w:id="55" w:author="Belkacem HAICHEUR" w:date="2025-06-10T18:53:00Z" w16du:dateUtc="2025-06-10T16:53:00Z">
                <w:rPr/>
              </w:rPrChange>
            </w:rPr>
            <w:instrText>HYPERLINK \l "_bookmark13"</w:instrText>
          </w:r>
          <w:r w:rsidRPr="0040486F">
            <w:rPr>
              <w:rFonts w:ascii="Arial Narrow" w:hAnsi="Arial Narrow"/>
            </w:rPr>
          </w:r>
          <w:r w:rsidRPr="00CA704F">
            <w:rPr>
              <w:rFonts w:ascii="Arial Narrow" w:hAnsi="Arial Narrow"/>
              <w:rPrChange w:id="56" w:author="Belkacem HAICHEUR" w:date="2025-06-10T18:53:00Z" w16du:dateUtc="2025-06-10T16:53:00Z">
                <w:rPr/>
              </w:rPrChange>
            </w:rPr>
            <w:fldChar w:fldCharType="separate"/>
          </w:r>
          <w:r w:rsidRPr="00CA704F">
            <w:rPr>
              <w:rFonts w:ascii="Arial Narrow" w:hAnsi="Arial Narrow"/>
            </w:rPr>
            <w:t>Règlement</w:t>
          </w:r>
          <w:r w:rsidRPr="00CA704F">
            <w:rPr>
              <w:rFonts w:ascii="Arial Narrow" w:hAnsi="Arial Narrow"/>
              <w:spacing w:val="-3"/>
            </w:rPr>
            <w:t xml:space="preserve"> </w:t>
          </w:r>
          <w:r w:rsidRPr="00CA704F">
            <w:rPr>
              <w:rFonts w:ascii="Arial Narrow" w:hAnsi="Arial Narrow"/>
            </w:rPr>
            <w:t>des</w:t>
          </w:r>
          <w:r w:rsidRPr="00CA704F">
            <w:rPr>
              <w:rFonts w:ascii="Arial Narrow" w:hAnsi="Arial Narrow"/>
              <w:spacing w:val="-1"/>
            </w:rPr>
            <w:t xml:space="preserve"> </w:t>
          </w:r>
          <w:r w:rsidRPr="00CA704F">
            <w:rPr>
              <w:rFonts w:ascii="Arial Narrow" w:hAnsi="Arial Narrow"/>
              <w:spacing w:val="-2"/>
            </w:rPr>
            <w:t>comptes</w:t>
          </w:r>
          <w:r w:rsidRPr="00CA704F">
            <w:rPr>
              <w:rFonts w:ascii="Arial Narrow" w:hAnsi="Arial Narrow"/>
            </w:rPr>
            <w:tab/>
          </w:r>
          <w:r w:rsidRPr="00CA704F">
            <w:rPr>
              <w:rFonts w:ascii="Arial Narrow" w:hAnsi="Arial Narrow"/>
              <w:spacing w:val="-10"/>
            </w:rPr>
            <w:t>6</w:t>
          </w:r>
          <w:r w:rsidRPr="00CA704F">
            <w:rPr>
              <w:rFonts w:ascii="Arial Narrow" w:hAnsi="Arial Narrow"/>
              <w:rPrChange w:id="57" w:author="Belkacem HAICHEUR" w:date="2025-06-10T18:53:00Z" w16du:dateUtc="2025-06-10T16:53:00Z">
                <w:rPr/>
              </w:rPrChange>
            </w:rPr>
            <w:fldChar w:fldCharType="end"/>
          </w:r>
        </w:p>
        <w:p w14:paraId="37A77C8C" w14:textId="77777777" w:rsidR="00307816" w:rsidRPr="00CA704F" w:rsidRDefault="00307816">
          <w:pPr>
            <w:pStyle w:val="TM1"/>
            <w:numPr>
              <w:ilvl w:val="0"/>
              <w:numId w:val="4"/>
            </w:numPr>
            <w:tabs>
              <w:tab w:val="left" w:pos="539"/>
              <w:tab w:val="right" w:leader="dot" w:pos="9117"/>
            </w:tabs>
            <w:ind w:hanging="439"/>
            <w:rPr>
              <w:rFonts w:ascii="Arial Narrow" w:hAnsi="Arial Narrow"/>
            </w:rPr>
          </w:pPr>
          <w:r w:rsidRPr="00CA704F">
            <w:rPr>
              <w:rFonts w:ascii="Arial Narrow" w:hAnsi="Arial Narrow"/>
              <w:rPrChange w:id="58" w:author="Belkacem HAICHEUR" w:date="2025-06-10T18:53:00Z" w16du:dateUtc="2025-06-10T16:53:00Z">
                <w:rPr/>
              </w:rPrChange>
            </w:rPr>
            <w:fldChar w:fldCharType="begin"/>
          </w:r>
          <w:r w:rsidRPr="00CA704F">
            <w:rPr>
              <w:rFonts w:ascii="Arial Narrow" w:hAnsi="Arial Narrow"/>
              <w:rPrChange w:id="59" w:author="Belkacem HAICHEUR" w:date="2025-06-10T18:53:00Z" w16du:dateUtc="2025-06-10T16:53:00Z">
                <w:rPr/>
              </w:rPrChange>
            </w:rPr>
            <w:instrText>HYPERLINK \l "_bookmark14"</w:instrText>
          </w:r>
          <w:r w:rsidRPr="0040486F">
            <w:rPr>
              <w:rFonts w:ascii="Arial Narrow" w:hAnsi="Arial Narrow"/>
            </w:rPr>
          </w:r>
          <w:r w:rsidRPr="00CA704F">
            <w:rPr>
              <w:rFonts w:ascii="Arial Narrow" w:hAnsi="Arial Narrow"/>
              <w:rPrChange w:id="60" w:author="Belkacem HAICHEUR" w:date="2025-06-10T18:53:00Z" w16du:dateUtc="2025-06-10T16:53:00Z">
                <w:rPr/>
              </w:rPrChange>
            </w:rPr>
            <w:fldChar w:fldCharType="separate"/>
          </w:r>
          <w:r w:rsidRPr="00CA704F">
            <w:rPr>
              <w:rFonts w:ascii="Arial Narrow" w:hAnsi="Arial Narrow"/>
            </w:rPr>
            <w:t>Acceptation</w:t>
          </w:r>
          <w:r w:rsidRPr="00CA704F">
            <w:rPr>
              <w:rFonts w:ascii="Arial Narrow" w:hAnsi="Arial Narrow"/>
              <w:spacing w:val="-4"/>
            </w:rPr>
            <w:t xml:space="preserve"> </w:t>
          </w:r>
          <w:r w:rsidRPr="00CA704F">
            <w:rPr>
              <w:rFonts w:ascii="Arial Narrow" w:hAnsi="Arial Narrow"/>
            </w:rPr>
            <w:t>de</w:t>
          </w:r>
          <w:r w:rsidRPr="00CA704F">
            <w:rPr>
              <w:rFonts w:ascii="Arial Narrow" w:hAnsi="Arial Narrow"/>
              <w:spacing w:val="-3"/>
            </w:rPr>
            <w:t xml:space="preserve"> </w:t>
          </w:r>
          <w:r w:rsidRPr="00CA704F">
            <w:rPr>
              <w:rFonts w:ascii="Arial Narrow" w:hAnsi="Arial Narrow"/>
              <w:spacing w:val="-2"/>
            </w:rPr>
            <w:t>l'offre</w:t>
          </w:r>
          <w:r w:rsidRPr="00CA704F">
            <w:rPr>
              <w:rFonts w:ascii="Arial Narrow" w:hAnsi="Arial Narrow"/>
            </w:rPr>
            <w:tab/>
          </w:r>
          <w:r w:rsidRPr="00CA704F">
            <w:rPr>
              <w:rFonts w:ascii="Arial Narrow" w:hAnsi="Arial Narrow"/>
              <w:spacing w:val="-10"/>
            </w:rPr>
            <w:t>9</w:t>
          </w:r>
          <w:r w:rsidRPr="00CA704F">
            <w:rPr>
              <w:rFonts w:ascii="Arial Narrow" w:hAnsi="Arial Narrow"/>
              <w:rPrChange w:id="61" w:author="Belkacem HAICHEUR" w:date="2025-06-10T18:53:00Z" w16du:dateUtc="2025-06-10T16:53:00Z">
                <w:rPr/>
              </w:rPrChange>
            </w:rPr>
            <w:fldChar w:fldCharType="end"/>
          </w:r>
        </w:p>
      </w:sdtContent>
    </w:sdt>
    <w:p w14:paraId="2F61E618" w14:textId="77777777" w:rsidR="00307816" w:rsidRPr="00CA704F" w:rsidRDefault="00307816">
      <w:pPr>
        <w:rPr>
          <w:rFonts w:ascii="Arial Narrow" w:hAnsi="Arial Narrow"/>
        </w:rPr>
        <w:sectPr w:rsidR="00307816" w:rsidRPr="00CA704F">
          <w:pgSz w:w="11910" w:h="16850"/>
          <w:pgMar w:top="2000" w:right="1140" w:bottom="1160" w:left="1340" w:header="975" w:footer="974" w:gutter="0"/>
          <w:cols w:space="720"/>
        </w:sectPr>
      </w:pPr>
    </w:p>
    <w:p w14:paraId="3098F834" w14:textId="77777777" w:rsidR="00956F2A" w:rsidRDefault="00956F2A">
      <w:pPr>
        <w:pStyle w:val="Corpsdetexte"/>
        <w:spacing w:before="19"/>
        <w:rPr>
          <w:rFonts w:ascii="Arial Narrow" w:hAnsi="Arial Narrow"/>
          <w:b/>
          <w:sz w:val="24"/>
          <w:szCs w:val="24"/>
        </w:rPr>
      </w:pPr>
      <w:bookmarkStart w:id="62" w:name="_bookmark0"/>
      <w:bookmarkEnd w:id="62"/>
    </w:p>
    <w:p w14:paraId="63349B7B" w14:textId="5482ADF4" w:rsidR="00956F2A" w:rsidRPr="00955ECB" w:rsidRDefault="00956F2A" w:rsidP="00D1032C">
      <w:pPr>
        <w:pStyle w:val="Titre1"/>
        <w:numPr>
          <w:ilvl w:val="0"/>
          <w:numId w:val="3"/>
        </w:numPr>
        <w:tabs>
          <w:tab w:val="left" w:pos="458"/>
          <w:tab w:val="left" w:pos="9356"/>
        </w:tabs>
        <w:spacing w:before="48"/>
        <w:ind w:left="458" w:hanging="358"/>
        <w:rPr>
          <w:rFonts w:ascii="Arial Narrow" w:hAnsi="Arial Narrow"/>
          <w:highlight w:val="darkBlue"/>
          <w:rPrChange w:id="63" w:author="Belkacem HAICHEUR" w:date="2025-06-17T08:51:00Z" w16du:dateUtc="2025-06-17T06:51:00Z">
            <w:rPr>
              <w:rFonts w:ascii="Arial Narrow" w:hAnsi="Arial Narrow"/>
            </w:rPr>
          </w:rPrChange>
        </w:rPr>
      </w:pPr>
      <w:r w:rsidRPr="00955ECB">
        <w:rPr>
          <w:rFonts w:ascii="Arial Narrow" w:hAnsi="Arial Narrow"/>
          <w:color w:val="FFFFFF"/>
          <w:highlight w:val="darkBlue"/>
          <w:shd w:val="clear" w:color="auto" w:fill="0892AE"/>
          <w:rPrChange w:id="64" w:author="Belkacem HAICHEUR" w:date="2025-06-17T08:51:00Z" w16du:dateUtc="2025-06-17T06:51:00Z">
            <w:rPr>
              <w:rFonts w:ascii="Arial Narrow" w:hAnsi="Arial Narrow"/>
              <w:color w:val="FFFFFF"/>
              <w:shd w:val="clear" w:color="auto" w:fill="0892AE"/>
            </w:rPr>
          </w:rPrChange>
        </w:rPr>
        <w:t>Identification du Pouvoir adjudicateur</w:t>
      </w:r>
      <w:r w:rsidRPr="00955ECB">
        <w:rPr>
          <w:rFonts w:ascii="Arial Narrow" w:hAnsi="Arial Narrow"/>
          <w:color w:val="FFFFFF"/>
          <w:highlight w:val="darkBlue"/>
          <w:shd w:val="clear" w:color="auto" w:fill="0892AE"/>
          <w:rPrChange w:id="65" w:author="Belkacem HAICHEUR" w:date="2025-06-17T08:51:00Z" w16du:dateUtc="2025-06-17T06:51:00Z">
            <w:rPr>
              <w:rFonts w:ascii="Arial Narrow" w:hAnsi="Arial Narrow"/>
              <w:color w:val="FFFFFF"/>
              <w:shd w:val="clear" w:color="auto" w:fill="0892AE"/>
            </w:rPr>
          </w:rPrChange>
        </w:rPr>
        <w:tab/>
      </w:r>
    </w:p>
    <w:p w14:paraId="60BC819F" w14:textId="77777777" w:rsidR="00020FF9" w:rsidRPr="00020FF9" w:rsidRDefault="00020FF9">
      <w:pPr>
        <w:pStyle w:val="Corpsdetexte"/>
        <w:spacing w:before="19"/>
        <w:rPr>
          <w:rFonts w:ascii="Arial Narrow" w:hAnsi="Arial Narrow"/>
          <w:b/>
          <w:sz w:val="24"/>
          <w:szCs w:val="24"/>
        </w:rPr>
      </w:pPr>
    </w:p>
    <w:p w14:paraId="3FA205B2" w14:textId="77777777" w:rsidR="00307816" w:rsidRPr="00020FF9" w:rsidRDefault="007E5EBB" w:rsidP="005C404B">
      <w:pPr>
        <w:ind w:left="100"/>
        <w:jc w:val="both"/>
        <w:rPr>
          <w:rFonts w:ascii="Arial Narrow" w:hAnsi="Arial Narrow"/>
          <w:sz w:val="24"/>
          <w:szCs w:val="24"/>
        </w:rPr>
      </w:pPr>
      <w:r w:rsidRPr="00020FF9">
        <w:rPr>
          <w:rFonts w:ascii="Arial Narrow" w:hAnsi="Arial Narrow"/>
          <w:b/>
          <w:sz w:val="24"/>
          <w:szCs w:val="24"/>
        </w:rPr>
        <w:t>Nom</w:t>
      </w:r>
      <w:r w:rsidRPr="00020FF9">
        <w:rPr>
          <w:rFonts w:ascii="Arial Narrow" w:hAnsi="Arial Narrow"/>
          <w:b/>
          <w:spacing w:val="-3"/>
          <w:sz w:val="24"/>
          <w:szCs w:val="24"/>
        </w:rPr>
        <w:t xml:space="preserve"> </w:t>
      </w:r>
      <w:r w:rsidRPr="00020FF9">
        <w:rPr>
          <w:rFonts w:ascii="Arial Narrow" w:hAnsi="Arial Narrow"/>
          <w:b/>
          <w:sz w:val="24"/>
          <w:szCs w:val="24"/>
        </w:rPr>
        <w:t>de</w:t>
      </w:r>
      <w:r w:rsidRPr="00020FF9">
        <w:rPr>
          <w:rFonts w:ascii="Arial Narrow" w:hAnsi="Arial Narrow"/>
          <w:b/>
          <w:spacing w:val="-4"/>
          <w:sz w:val="24"/>
          <w:szCs w:val="24"/>
        </w:rPr>
        <w:t xml:space="preserve"> </w:t>
      </w:r>
      <w:r w:rsidRPr="00020FF9">
        <w:rPr>
          <w:rFonts w:ascii="Arial Narrow" w:hAnsi="Arial Narrow"/>
          <w:b/>
          <w:sz w:val="24"/>
          <w:szCs w:val="24"/>
        </w:rPr>
        <w:t>la</w:t>
      </w:r>
      <w:r w:rsidRPr="00020FF9">
        <w:rPr>
          <w:rFonts w:ascii="Arial Narrow" w:hAnsi="Arial Narrow"/>
          <w:b/>
          <w:spacing w:val="-4"/>
          <w:sz w:val="24"/>
          <w:szCs w:val="24"/>
        </w:rPr>
        <w:t xml:space="preserve"> </w:t>
      </w:r>
      <w:r w:rsidRPr="00020FF9">
        <w:rPr>
          <w:rFonts w:ascii="Arial Narrow" w:hAnsi="Arial Narrow"/>
          <w:b/>
          <w:sz w:val="24"/>
          <w:szCs w:val="24"/>
        </w:rPr>
        <w:t>personne</w:t>
      </w:r>
      <w:r w:rsidRPr="00020FF9">
        <w:rPr>
          <w:rFonts w:ascii="Arial Narrow" w:hAnsi="Arial Narrow"/>
          <w:b/>
          <w:spacing w:val="-4"/>
          <w:sz w:val="24"/>
          <w:szCs w:val="24"/>
        </w:rPr>
        <w:t xml:space="preserve"> </w:t>
      </w:r>
      <w:r w:rsidRPr="00020FF9">
        <w:rPr>
          <w:rFonts w:ascii="Arial Narrow" w:hAnsi="Arial Narrow"/>
          <w:b/>
          <w:sz w:val="24"/>
          <w:szCs w:val="24"/>
        </w:rPr>
        <w:t>publique</w:t>
      </w:r>
      <w:r w:rsidRPr="00020FF9">
        <w:rPr>
          <w:rFonts w:ascii="Arial Narrow" w:hAnsi="Arial Narrow"/>
          <w:b/>
          <w:spacing w:val="-4"/>
          <w:sz w:val="24"/>
          <w:szCs w:val="24"/>
        </w:rPr>
        <w:t xml:space="preserve"> </w:t>
      </w:r>
      <w:r w:rsidRPr="00020FF9">
        <w:rPr>
          <w:rFonts w:ascii="Arial Narrow" w:hAnsi="Arial Narrow"/>
          <w:b/>
          <w:sz w:val="24"/>
          <w:szCs w:val="24"/>
        </w:rPr>
        <w:t>:</w:t>
      </w:r>
      <w:r w:rsidRPr="00020FF9">
        <w:rPr>
          <w:rFonts w:ascii="Arial Narrow" w:hAnsi="Arial Narrow"/>
          <w:b/>
          <w:spacing w:val="-2"/>
          <w:sz w:val="24"/>
          <w:szCs w:val="24"/>
        </w:rPr>
        <w:t xml:space="preserve"> </w:t>
      </w:r>
      <w:r w:rsidRPr="00020FF9">
        <w:rPr>
          <w:rFonts w:ascii="Arial Narrow" w:hAnsi="Arial Narrow"/>
          <w:sz w:val="24"/>
          <w:szCs w:val="24"/>
        </w:rPr>
        <w:t>Grand</w:t>
      </w:r>
      <w:r w:rsidRPr="00020FF9">
        <w:rPr>
          <w:rFonts w:ascii="Arial Narrow" w:hAnsi="Arial Narrow"/>
          <w:spacing w:val="-4"/>
          <w:sz w:val="24"/>
          <w:szCs w:val="24"/>
        </w:rPr>
        <w:t xml:space="preserve"> </w:t>
      </w:r>
      <w:r w:rsidRPr="00020FF9">
        <w:rPr>
          <w:rFonts w:ascii="Arial Narrow" w:hAnsi="Arial Narrow"/>
          <w:sz w:val="24"/>
          <w:szCs w:val="24"/>
        </w:rPr>
        <w:t>Paris</w:t>
      </w:r>
      <w:r w:rsidRPr="00020FF9">
        <w:rPr>
          <w:rFonts w:ascii="Arial Narrow" w:hAnsi="Arial Narrow"/>
          <w:spacing w:val="-2"/>
          <w:sz w:val="24"/>
          <w:szCs w:val="24"/>
        </w:rPr>
        <w:t xml:space="preserve"> Aménagement</w:t>
      </w:r>
    </w:p>
    <w:p w14:paraId="45C15867" w14:textId="77777777" w:rsidR="00307816" w:rsidRPr="00020FF9" w:rsidRDefault="00307816" w:rsidP="005C404B">
      <w:pPr>
        <w:pStyle w:val="Corpsdetexte"/>
        <w:spacing w:before="1"/>
        <w:jc w:val="both"/>
        <w:rPr>
          <w:rFonts w:ascii="Arial Narrow" w:hAnsi="Arial Narrow"/>
          <w:sz w:val="24"/>
          <w:szCs w:val="24"/>
        </w:rPr>
      </w:pPr>
    </w:p>
    <w:p w14:paraId="25693FFC" w14:textId="77777777" w:rsidR="00307816" w:rsidRPr="00020FF9" w:rsidRDefault="007E5EBB" w:rsidP="005C404B">
      <w:pPr>
        <w:pStyle w:val="Corpsdetexte"/>
        <w:ind w:left="100"/>
        <w:jc w:val="both"/>
        <w:rPr>
          <w:rFonts w:ascii="Arial Narrow" w:hAnsi="Arial Narrow"/>
          <w:sz w:val="24"/>
          <w:szCs w:val="24"/>
        </w:rPr>
      </w:pPr>
      <w:r w:rsidRPr="00020FF9">
        <w:rPr>
          <w:rFonts w:ascii="Arial Narrow" w:hAnsi="Arial Narrow"/>
          <w:b/>
          <w:sz w:val="24"/>
          <w:szCs w:val="24"/>
        </w:rPr>
        <w:t>Adresse</w:t>
      </w:r>
      <w:r w:rsidRPr="00020FF9">
        <w:rPr>
          <w:rFonts w:ascii="Arial Narrow" w:hAnsi="Arial Narrow"/>
          <w:b/>
          <w:spacing w:val="-6"/>
          <w:sz w:val="24"/>
          <w:szCs w:val="24"/>
        </w:rPr>
        <w:t xml:space="preserve"> </w:t>
      </w:r>
      <w:r w:rsidRPr="00020FF9">
        <w:rPr>
          <w:rFonts w:ascii="Arial Narrow" w:hAnsi="Arial Narrow"/>
          <w:b/>
          <w:sz w:val="24"/>
          <w:szCs w:val="24"/>
        </w:rPr>
        <w:t>:</w:t>
      </w:r>
      <w:r w:rsidRPr="00020FF9">
        <w:rPr>
          <w:rFonts w:ascii="Arial Narrow" w:hAnsi="Arial Narrow"/>
          <w:b/>
          <w:spacing w:val="29"/>
          <w:sz w:val="24"/>
          <w:szCs w:val="24"/>
        </w:rPr>
        <w:t xml:space="preserve">  </w:t>
      </w:r>
      <w:r w:rsidRPr="00020FF9">
        <w:rPr>
          <w:rFonts w:ascii="Arial Narrow" w:hAnsi="Arial Narrow"/>
          <w:sz w:val="24"/>
          <w:szCs w:val="24"/>
        </w:rPr>
        <w:t>11</w:t>
      </w:r>
      <w:r w:rsidRPr="00020FF9">
        <w:rPr>
          <w:rFonts w:ascii="Arial Narrow" w:hAnsi="Arial Narrow"/>
          <w:spacing w:val="-1"/>
          <w:sz w:val="24"/>
          <w:szCs w:val="24"/>
        </w:rPr>
        <w:t xml:space="preserve"> </w:t>
      </w:r>
      <w:r w:rsidRPr="00020FF9">
        <w:rPr>
          <w:rFonts w:ascii="Arial Narrow" w:hAnsi="Arial Narrow"/>
          <w:sz w:val="24"/>
          <w:szCs w:val="24"/>
        </w:rPr>
        <w:t>Rue</w:t>
      </w:r>
      <w:r w:rsidRPr="00020FF9">
        <w:rPr>
          <w:rFonts w:ascii="Arial Narrow" w:hAnsi="Arial Narrow"/>
          <w:spacing w:val="-1"/>
          <w:sz w:val="24"/>
          <w:szCs w:val="24"/>
        </w:rPr>
        <w:t xml:space="preserve"> </w:t>
      </w:r>
      <w:r w:rsidRPr="00020FF9">
        <w:rPr>
          <w:rFonts w:ascii="Arial Narrow" w:hAnsi="Arial Narrow"/>
          <w:sz w:val="24"/>
          <w:szCs w:val="24"/>
        </w:rPr>
        <w:t>de</w:t>
      </w:r>
      <w:r w:rsidRPr="00020FF9">
        <w:rPr>
          <w:rFonts w:ascii="Arial Narrow" w:hAnsi="Arial Narrow"/>
          <w:spacing w:val="-2"/>
          <w:sz w:val="24"/>
          <w:szCs w:val="24"/>
        </w:rPr>
        <w:t xml:space="preserve"> </w:t>
      </w:r>
      <w:r w:rsidRPr="00020FF9">
        <w:rPr>
          <w:rFonts w:ascii="Arial Narrow" w:hAnsi="Arial Narrow"/>
          <w:sz w:val="24"/>
          <w:szCs w:val="24"/>
        </w:rPr>
        <w:t>Cambrai</w:t>
      </w:r>
      <w:r w:rsidRPr="00020FF9">
        <w:rPr>
          <w:rFonts w:ascii="Arial Narrow" w:hAnsi="Arial Narrow"/>
          <w:spacing w:val="-1"/>
          <w:sz w:val="24"/>
          <w:szCs w:val="24"/>
        </w:rPr>
        <w:t xml:space="preserve"> </w:t>
      </w:r>
      <w:r w:rsidRPr="00020FF9">
        <w:rPr>
          <w:rFonts w:ascii="Arial Narrow" w:hAnsi="Arial Narrow"/>
          <w:sz w:val="24"/>
          <w:szCs w:val="24"/>
        </w:rPr>
        <w:t>-</w:t>
      </w:r>
      <w:r w:rsidRPr="00020FF9">
        <w:rPr>
          <w:rFonts w:ascii="Arial Narrow" w:hAnsi="Arial Narrow"/>
          <w:spacing w:val="-2"/>
          <w:sz w:val="24"/>
          <w:szCs w:val="24"/>
        </w:rPr>
        <w:t xml:space="preserve"> </w:t>
      </w:r>
      <w:r w:rsidRPr="00020FF9">
        <w:rPr>
          <w:rFonts w:ascii="Arial Narrow" w:hAnsi="Arial Narrow"/>
          <w:sz w:val="24"/>
          <w:szCs w:val="24"/>
        </w:rPr>
        <w:t>Bâtiment</w:t>
      </w:r>
      <w:r w:rsidRPr="00020FF9">
        <w:rPr>
          <w:rFonts w:ascii="Arial Narrow" w:hAnsi="Arial Narrow"/>
          <w:spacing w:val="-4"/>
          <w:sz w:val="24"/>
          <w:szCs w:val="24"/>
        </w:rPr>
        <w:t xml:space="preserve"> </w:t>
      </w:r>
      <w:r w:rsidRPr="00020FF9">
        <w:rPr>
          <w:rFonts w:ascii="Arial Narrow" w:hAnsi="Arial Narrow"/>
          <w:sz w:val="24"/>
          <w:szCs w:val="24"/>
        </w:rPr>
        <w:t>033 -</w:t>
      </w:r>
      <w:r w:rsidRPr="00020FF9">
        <w:rPr>
          <w:rFonts w:ascii="Arial Narrow" w:hAnsi="Arial Narrow"/>
          <w:spacing w:val="-5"/>
          <w:sz w:val="24"/>
          <w:szCs w:val="24"/>
        </w:rPr>
        <w:t xml:space="preserve"> </w:t>
      </w:r>
      <w:r w:rsidRPr="00020FF9">
        <w:rPr>
          <w:rFonts w:ascii="Arial Narrow" w:hAnsi="Arial Narrow"/>
          <w:sz w:val="24"/>
          <w:szCs w:val="24"/>
        </w:rPr>
        <w:t>75945</w:t>
      </w:r>
      <w:r w:rsidRPr="00020FF9">
        <w:rPr>
          <w:rFonts w:ascii="Arial Narrow" w:hAnsi="Arial Narrow"/>
          <w:spacing w:val="-4"/>
          <w:sz w:val="24"/>
          <w:szCs w:val="24"/>
        </w:rPr>
        <w:t xml:space="preserve"> </w:t>
      </w:r>
      <w:r w:rsidRPr="00020FF9">
        <w:rPr>
          <w:rFonts w:ascii="Arial Narrow" w:hAnsi="Arial Narrow"/>
          <w:sz w:val="24"/>
          <w:szCs w:val="24"/>
        </w:rPr>
        <w:t>Paris</w:t>
      </w:r>
      <w:r w:rsidRPr="00020FF9">
        <w:rPr>
          <w:rFonts w:ascii="Arial Narrow" w:hAnsi="Arial Narrow"/>
          <w:spacing w:val="-4"/>
          <w:sz w:val="24"/>
          <w:szCs w:val="24"/>
        </w:rPr>
        <w:t xml:space="preserve"> </w:t>
      </w:r>
      <w:r w:rsidRPr="00020FF9">
        <w:rPr>
          <w:rFonts w:ascii="Arial Narrow" w:hAnsi="Arial Narrow"/>
          <w:sz w:val="24"/>
          <w:szCs w:val="24"/>
        </w:rPr>
        <w:t>Cedex</w:t>
      </w:r>
      <w:r w:rsidRPr="00020FF9">
        <w:rPr>
          <w:rFonts w:ascii="Arial Narrow" w:hAnsi="Arial Narrow"/>
          <w:spacing w:val="-3"/>
          <w:sz w:val="24"/>
          <w:szCs w:val="24"/>
        </w:rPr>
        <w:t xml:space="preserve"> </w:t>
      </w:r>
      <w:r w:rsidRPr="00020FF9">
        <w:rPr>
          <w:rFonts w:ascii="Arial Narrow" w:hAnsi="Arial Narrow"/>
          <w:spacing w:val="-5"/>
          <w:sz w:val="24"/>
          <w:szCs w:val="24"/>
        </w:rPr>
        <w:t>19</w:t>
      </w:r>
    </w:p>
    <w:p w14:paraId="51C874D9" w14:textId="77777777" w:rsidR="00307816" w:rsidRPr="00020FF9" w:rsidRDefault="00307816" w:rsidP="005C404B">
      <w:pPr>
        <w:pStyle w:val="Corpsdetexte"/>
        <w:jc w:val="both"/>
        <w:rPr>
          <w:rFonts w:ascii="Arial Narrow" w:hAnsi="Arial Narrow"/>
          <w:sz w:val="24"/>
          <w:szCs w:val="24"/>
        </w:rPr>
      </w:pPr>
    </w:p>
    <w:p w14:paraId="12377B8E" w14:textId="77777777" w:rsidR="00307816" w:rsidRPr="00020FF9" w:rsidRDefault="007E5EBB" w:rsidP="005C404B">
      <w:pPr>
        <w:ind w:left="100"/>
        <w:jc w:val="both"/>
        <w:rPr>
          <w:rFonts w:ascii="Arial Narrow" w:hAnsi="Arial Narrow"/>
          <w:sz w:val="24"/>
          <w:szCs w:val="24"/>
        </w:rPr>
      </w:pPr>
      <w:r w:rsidRPr="00020FF9">
        <w:rPr>
          <w:rFonts w:ascii="Arial Narrow" w:hAnsi="Arial Narrow"/>
          <w:b/>
          <w:sz w:val="24"/>
          <w:szCs w:val="24"/>
        </w:rPr>
        <w:t>Représenté</w:t>
      </w:r>
      <w:r w:rsidRPr="00020FF9">
        <w:rPr>
          <w:rFonts w:ascii="Arial Narrow" w:hAnsi="Arial Narrow"/>
          <w:b/>
          <w:spacing w:val="-4"/>
          <w:sz w:val="24"/>
          <w:szCs w:val="24"/>
        </w:rPr>
        <w:t xml:space="preserve"> </w:t>
      </w:r>
      <w:r w:rsidRPr="00020FF9">
        <w:rPr>
          <w:rFonts w:ascii="Arial Narrow" w:hAnsi="Arial Narrow"/>
          <w:b/>
          <w:sz w:val="24"/>
          <w:szCs w:val="24"/>
        </w:rPr>
        <w:t>par</w:t>
      </w:r>
      <w:r w:rsidRPr="00020FF9">
        <w:rPr>
          <w:rFonts w:ascii="Arial Narrow" w:hAnsi="Arial Narrow"/>
          <w:b/>
          <w:spacing w:val="-3"/>
          <w:sz w:val="24"/>
          <w:szCs w:val="24"/>
        </w:rPr>
        <w:t xml:space="preserve"> </w:t>
      </w:r>
      <w:r w:rsidRPr="00020FF9">
        <w:rPr>
          <w:rFonts w:ascii="Arial Narrow" w:hAnsi="Arial Narrow"/>
          <w:b/>
          <w:sz w:val="24"/>
          <w:szCs w:val="24"/>
        </w:rPr>
        <w:t>:</w:t>
      </w:r>
      <w:r w:rsidRPr="00020FF9">
        <w:rPr>
          <w:rFonts w:ascii="Arial Narrow" w:hAnsi="Arial Narrow"/>
          <w:b/>
          <w:spacing w:val="-5"/>
          <w:sz w:val="24"/>
          <w:szCs w:val="24"/>
        </w:rPr>
        <w:t xml:space="preserve"> </w:t>
      </w:r>
      <w:r w:rsidRPr="00020FF9">
        <w:rPr>
          <w:rFonts w:ascii="Arial Narrow" w:hAnsi="Arial Narrow"/>
          <w:sz w:val="24"/>
          <w:szCs w:val="24"/>
        </w:rPr>
        <w:t>Monsieur</w:t>
      </w:r>
      <w:r w:rsidRPr="00020FF9">
        <w:rPr>
          <w:rFonts w:ascii="Arial Narrow" w:hAnsi="Arial Narrow"/>
          <w:spacing w:val="-4"/>
          <w:sz w:val="24"/>
          <w:szCs w:val="24"/>
        </w:rPr>
        <w:t xml:space="preserve"> </w:t>
      </w:r>
      <w:r w:rsidRPr="00020FF9">
        <w:rPr>
          <w:rFonts w:ascii="Arial Narrow" w:hAnsi="Arial Narrow"/>
          <w:sz w:val="24"/>
          <w:szCs w:val="24"/>
        </w:rPr>
        <w:t>Stéphan</w:t>
      </w:r>
      <w:r w:rsidRPr="00020FF9">
        <w:rPr>
          <w:rFonts w:ascii="Arial Narrow" w:hAnsi="Arial Narrow"/>
          <w:spacing w:val="-4"/>
          <w:sz w:val="24"/>
          <w:szCs w:val="24"/>
        </w:rPr>
        <w:t xml:space="preserve"> </w:t>
      </w:r>
      <w:r w:rsidRPr="00020FF9">
        <w:rPr>
          <w:rFonts w:ascii="Arial Narrow" w:hAnsi="Arial Narrow"/>
          <w:sz w:val="24"/>
          <w:szCs w:val="24"/>
        </w:rPr>
        <w:t>DE</w:t>
      </w:r>
      <w:r w:rsidRPr="00020FF9">
        <w:rPr>
          <w:rFonts w:ascii="Arial Narrow" w:hAnsi="Arial Narrow"/>
          <w:spacing w:val="-3"/>
          <w:sz w:val="24"/>
          <w:szCs w:val="24"/>
        </w:rPr>
        <w:t xml:space="preserve"> </w:t>
      </w:r>
      <w:r w:rsidRPr="00020FF9">
        <w:rPr>
          <w:rFonts w:ascii="Arial Narrow" w:hAnsi="Arial Narrow"/>
          <w:spacing w:val="-5"/>
          <w:sz w:val="24"/>
          <w:szCs w:val="24"/>
        </w:rPr>
        <w:t>FAY</w:t>
      </w:r>
    </w:p>
    <w:p w14:paraId="758BBE70" w14:textId="77777777" w:rsidR="00307816" w:rsidRPr="00020FF9" w:rsidRDefault="00307816" w:rsidP="005C404B">
      <w:pPr>
        <w:pStyle w:val="Corpsdetexte"/>
        <w:spacing w:before="1"/>
        <w:jc w:val="both"/>
        <w:rPr>
          <w:rFonts w:ascii="Arial Narrow" w:hAnsi="Arial Narrow"/>
          <w:sz w:val="24"/>
          <w:szCs w:val="24"/>
        </w:rPr>
      </w:pPr>
    </w:p>
    <w:p w14:paraId="0D15D650" w14:textId="77777777" w:rsidR="00307816" w:rsidRPr="00020FF9" w:rsidRDefault="007E5EBB" w:rsidP="005C404B">
      <w:pPr>
        <w:ind w:left="100"/>
        <w:jc w:val="both"/>
        <w:rPr>
          <w:rFonts w:ascii="Arial Narrow" w:hAnsi="Arial Narrow"/>
          <w:sz w:val="24"/>
          <w:szCs w:val="24"/>
        </w:rPr>
      </w:pPr>
      <w:r w:rsidRPr="00020FF9">
        <w:rPr>
          <w:rFonts w:ascii="Arial Narrow" w:hAnsi="Arial Narrow"/>
          <w:b/>
          <w:sz w:val="24"/>
          <w:szCs w:val="24"/>
        </w:rPr>
        <w:t>Personne</w:t>
      </w:r>
      <w:r w:rsidRPr="00020FF9">
        <w:rPr>
          <w:rFonts w:ascii="Arial Narrow" w:hAnsi="Arial Narrow"/>
          <w:b/>
          <w:spacing w:val="-3"/>
          <w:sz w:val="24"/>
          <w:szCs w:val="24"/>
        </w:rPr>
        <w:t xml:space="preserve"> </w:t>
      </w:r>
      <w:r w:rsidRPr="00020FF9">
        <w:rPr>
          <w:rFonts w:ascii="Arial Narrow" w:hAnsi="Arial Narrow"/>
          <w:b/>
          <w:sz w:val="24"/>
          <w:szCs w:val="24"/>
        </w:rPr>
        <w:t>habilitée</w:t>
      </w:r>
      <w:r w:rsidRPr="00020FF9">
        <w:rPr>
          <w:rFonts w:ascii="Arial Narrow" w:hAnsi="Arial Narrow"/>
          <w:b/>
          <w:spacing w:val="-4"/>
          <w:sz w:val="24"/>
          <w:szCs w:val="24"/>
        </w:rPr>
        <w:t xml:space="preserve"> </w:t>
      </w:r>
      <w:r w:rsidRPr="00020FF9">
        <w:rPr>
          <w:rFonts w:ascii="Arial Narrow" w:hAnsi="Arial Narrow"/>
          <w:b/>
          <w:sz w:val="24"/>
          <w:szCs w:val="24"/>
        </w:rPr>
        <w:t>à</w:t>
      </w:r>
      <w:r w:rsidRPr="00020FF9">
        <w:rPr>
          <w:rFonts w:ascii="Arial Narrow" w:hAnsi="Arial Narrow"/>
          <w:b/>
          <w:spacing w:val="-2"/>
          <w:sz w:val="24"/>
          <w:szCs w:val="24"/>
        </w:rPr>
        <w:t xml:space="preserve"> </w:t>
      </w:r>
      <w:r w:rsidRPr="00020FF9">
        <w:rPr>
          <w:rFonts w:ascii="Arial Narrow" w:hAnsi="Arial Narrow"/>
          <w:b/>
          <w:sz w:val="24"/>
          <w:szCs w:val="24"/>
        </w:rPr>
        <w:t>donner</w:t>
      </w:r>
      <w:r w:rsidRPr="00020FF9">
        <w:rPr>
          <w:rFonts w:ascii="Arial Narrow" w:hAnsi="Arial Narrow"/>
          <w:b/>
          <w:spacing w:val="-2"/>
          <w:sz w:val="24"/>
          <w:szCs w:val="24"/>
        </w:rPr>
        <w:t xml:space="preserve"> </w:t>
      </w:r>
      <w:r w:rsidRPr="00020FF9">
        <w:rPr>
          <w:rFonts w:ascii="Arial Narrow" w:hAnsi="Arial Narrow"/>
          <w:b/>
          <w:sz w:val="24"/>
          <w:szCs w:val="24"/>
        </w:rPr>
        <w:t>les</w:t>
      </w:r>
      <w:r w:rsidRPr="00020FF9">
        <w:rPr>
          <w:rFonts w:ascii="Arial Narrow" w:hAnsi="Arial Narrow"/>
          <w:b/>
          <w:spacing w:val="-4"/>
          <w:sz w:val="24"/>
          <w:szCs w:val="24"/>
        </w:rPr>
        <w:t xml:space="preserve"> </w:t>
      </w:r>
      <w:r w:rsidRPr="00020FF9">
        <w:rPr>
          <w:rFonts w:ascii="Arial Narrow" w:hAnsi="Arial Narrow"/>
          <w:b/>
          <w:sz w:val="24"/>
          <w:szCs w:val="24"/>
        </w:rPr>
        <w:t>renseignements</w:t>
      </w:r>
      <w:r w:rsidRPr="00020FF9">
        <w:rPr>
          <w:rFonts w:ascii="Arial Narrow" w:hAnsi="Arial Narrow"/>
          <w:b/>
          <w:spacing w:val="-4"/>
          <w:sz w:val="24"/>
          <w:szCs w:val="24"/>
        </w:rPr>
        <w:t xml:space="preserve"> </w:t>
      </w:r>
      <w:r w:rsidRPr="00020FF9">
        <w:rPr>
          <w:rFonts w:ascii="Arial Narrow" w:hAnsi="Arial Narrow"/>
          <w:b/>
          <w:sz w:val="24"/>
          <w:szCs w:val="24"/>
        </w:rPr>
        <w:t>prévus</w:t>
      </w:r>
      <w:r w:rsidRPr="00020FF9">
        <w:rPr>
          <w:rFonts w:ascii="Arial Narrow" w:hAnsi="Arial Narrow"/>
          <w:b/>
          <w:spacing w:val="-2"/>
          <w:sz w:val="24"/>
          <w:szCs w:val="24"/>
        </w:rPr>
        <w:t xml:space="preserve"> </w:t>
      </w:r>
      <w:r w:rsidRPr="00020FF9">
        <w:rPr>
          <w:rFonts w:ascii="Arial Narrow" w:hAnsi="Arial Narrow"/>
          <w:b/>
          <w:sz w:val="24"/>
          <w:szCs w:val="24"/>
        </w:rPr>
        <w:t>à</w:t>
      </w:r>
      <w:r w:rsidRPr="00020FF9">
        <w:rPr>
          <w:rFonts w:ascii="Arial Narrow" w:hAnsi="Arial Narrow"/>
          <w:b/>
          <w:spacing w:val="-4"/>
          <w:sz w:val="24"/>
          <w:szCs w:val="24"/>
        </w:rPr>
        <w:t xml:space="preserve"> </w:t>
      </w:r>
      <w:r w:rsidRPr="00020FF9">
        <w:rPr>
          <w:rFonts w:ascii="Arial Narrow" w:hAnsi="Arial Narrow"/>
          <w:b/>
          <w:sz w:val="24"/>
          <w:szCs w:val="24"/>
        </w:rPr>
        <w:t>l'article</w:t>
      </w:r>
      <w:r w:rsidRPr="00020FF9">
        <w:rPr>
          <w:rFonts w:ascii="Arial Narrow" w:hAnsi="Arial Narrow"/>
          <w:b/>
          <w:spacing w:val="-5"/>
          <w:sz w:val="24"/>
          <w:szCs w:val="24"/>
        </w:rPr>
        <w:t xml:space="preserve"> </w:t>
      </w:r>
      <w:r w:rsidRPr="00020FF9">
        <w:rPr>
          <w:rFonts w:ascii="Arial Narrow" w:hAnsi="Arial Narrow"/>
          <w:b/>
          <w:sz w:val="24"/>
          <w:szCs w:val="24"/>
        </w:rPr>
        <w:t>R.</w:t>
      </w:r>
      <w:r w:rsidRPr="00020FF9">
        <w:rPr>
          <w:rFonts w:ascii="Arial Narrow" w:hAnsi="Arial Narrow"/>
          <w:b/>
          <w:spacing w:val="-3"/>
          <w:sz w:val="24"/>
          <w:szCs w:val="24"/>
        </w:rPr>
        <w:t xml:space="preserve"> </w:t>
      </w:r>
      <w:r w:rsidRPr="00020FF9">
        <w:rPr>
          <w:rFonts w:ascii="Arial Narrow" w:hAnsi="Arial Narrow"/>
          <w:b/>
          <w:sz w:val="24"/>
          <w:szCs w:val="24"/>
        </w:rPr>
        <w:t>2191-60</w:t>
      </w:r>
      <w:r w:rsidRPr="00020FF9">
        <w:rPr>
          <w:rFonts w:ascii="Arial Narrow" w:hAnsi="Arial Narrow"/>
          <w:b/>
          <w:spacing w:val="-2"/>
          <w:sz w:val="24"/>
          <w:szCs w:val="24"/>
        </w:rPr>
        <w:t xml:space="preserve"> </w:t>
      </w:r>
      <w:r w:rsidRPr="00020FF9">
        <w:rPr>
          <w:rFonts w:ascii="Arial Narrow" w:hAnsi="Arial Narrow"/>
          <w:b/>
          <w:sz w:val="24"/>
          <w:szCs w:val="24"/>
        </w:rPr>
        <w:t>du</w:t>
      </w:r>
      <w:r w:rsidRPr="00020FF9">
        <w:rPr>
          <w:rFonts w:ascii="Arial Narrow" w:hAnsi="Arial Narrow"/>
          <w:b/>
          <w:spacing w:val="-3"/>
          <w:sz w:val="24"/>
          <w:szCs w:val="24"/>
        </w:rPr>
        <w:t xml:space="preserve"> </w:t>
      </w:r>
      <w:r w:rsidRPr="00020FF9">
        <w:rPr>
          <w:rFonts w:ascii="Arial Narrow" w:hAnsi="Arial Narrow"/>
          <w:b/>
          <w:sz w:val="24"/>
          <w:szCs w:val="24"/>
        </w:rPr>
        <w:t>code</w:t>
      </w:r>
      <w:r w:rsidRPr="00020FF9">
        <w:rPr>
          <w:rFonts w:ascii="Arial Narrow" w:hAnsi="Arial Narrow"/>
          <w:b/>
          <w:spacing w:val="-3"/>
          <w:sz w:val="24"/>
          <w:szCs w:val="24"/>
        </w:rPr>
        <w:t xml:space="preserve"> </w:t>
      </w:r>
      <w:r w:rsidRPr="00020FF9">
        <w:rPr>
          <w:rFonts w:ascii="Arial Narrow" w:hAnsi="Arial Narrow"/>
          <w:b/>
          <w:sz w:val="24"/>
          <w:szCs w:val="24"/>
        </w:rPr>
        <w:t>de</w:t>
      </w:r>
      <w:r w:rsidRPr="00020FF9">
        <w:rPr>
          <w:rFonts w:ascii="Arial Narrow" w:hAnsi="Arial Narrow"/>
          <w:b/>
          <w:spacing w:val="-4"/>
          <w:sz w:val="24"/>
          <w:szCs w:val="24"/>
        </w:rPr>
        <w:t xml:space="preserve"> </w:t>
      </w:r>
      <w:r w:rsidRPr="00020FF9">
        <w:rPr>
          <w:rFonts w:ascii="Arial Narrow" w:hAnsi="Arial Narrow"/>
          <w:b/>
          <w:sz w:val="24"/>
          <w:szCs w:val="24"/>
        </w:rPr>
        <w:t xml:space="preserve">la commande publique : </w:t>
      </w:r>
      <w:r w:rsidRPr="00020FF9">
        <w:rPr>
          <w:rFonts w:ascii="Arial Narrow" w:hAnsi="Arial Narrow"/>
          <w:sz w:val="24"/>
          <w:szCs w:val="24"/>
        </w:rPr>
        <w:t>Monsieur le Directeur Général</w:t>
      </w:r>
    </w:p>
    <w:p w14:paraId="19CB65D9" w14:textId="77777777" w:rsidR="00307816" w:rsidRPr="00020FF9" w:rsidRDefault="00307816" w:rsidP="005C404B">
      <w:pPr>
        <w:pStyle w:val="Corpsdetexte"/>
        <w:spacing w:before="1"/>
        <w:jc w:val="both"/>
        <w:rPr>
          <w:rFonts w:ascii="Arial Narrow" w:hAnsi="Arial Narrow"/>
          <w:sz w:val="24"/>
          <w:szCs w:val="24"/>
        </w:rPr>
      </w:pPr>
    </w:p>
    <w:p w14:paraId="2B0F04CF" w14:textId="77777777" w:rsidR="00307816" w:rsidRPr="00020FF9" w:rsidRDefault="007E5EBB" w:rsidP="005C404B">
      <w:pPr>
        <w:ind w:left="100"/>
        <w:jc w:val="both"/>
        <w:rPr>
          <w:rFonts w:ascii="Arial Narrow" w:hAnsi="Arial Narrow"/>
          <w:sz w:val="24"/>
          <w:szCs w:val="24"/>
        </w:rPr>
      </w:pPr>
      <w:r w:rsidRPr="00020FF9">
        <w:rPr>
          <w:rFonts w:ascii="Arial Narrow" w:hAnsi="Arial Narrow"/>
          <w:b/>
          <w:sz w:val="24"/>
          <w:szCs w:val="24"/>
        </w:rPr>
        <w:t>Comptable</w:t>
      </w:r>
      <w:r w:rsidRPr="00020FF9">
        <w:rPr>
          <w:rFonts w:ascii="Arial Narrow" w:hAnsi="Arial Narrow"/>
          <w:b/>
          <w:spacing w:val="-7"/>
          <w:sz w:val="24"/>
          <w:szCs w:val="24"/>
        </w:rPr>
        <w:t xml:space="preserve"> </w:t>
      </w:r>
      <w:r w:rsidRPr="00020FF9">
        <w:rPr>
          <w:rFonts w:ascii="Arial Narrow" w:hAnsi="Arial Narrow"/>
          <w:b/>
          <w:sz w:val="24"/>
          <w:szCs w:val="24"/>
        </w:rPr>
        <w:t>public</w:t>
      </w:r>
      <w:r w:rsidRPr="00020FF9">
        <w:rPr>
          <w:rFonts w:ascii="Arial Narrow" w:hAnsi="Arial Narrow"/>
          <w:b/>
          <w:spacing w:val="-2"/>
          <w:sz w:val="24"/>
          <w:szCs w:val="24"/>
        </w:rPr>
        <w:t xml:space="preserve"> </w:t>
      </w:r>
      <w:r w:rsidRPr="00020FF9">
        <w:rPr>
          <w:rFonts w:ascii="Arial Narrow" w:hAnsi="Arial Narrow"/>
          <w:b/>
          <w:sz w:val="24"/>
          <w:szCs w:val="24"/>
        </w:rPr>
        <w:t>ou</w:t>
      </w:r>
      <w:r w:rsidRPr="00020FF9">
        <w:rPr>
          <w:rFonts w:ascii="Arial Narrow" w:hAnsi="Arial Narrow"/>
          <w:b/>
          <w:spacing w:val="-4"/>
          <w:sz w:val="24"/>
          <w:szCs w:val="24"/>
        </w:rPr>
        <w:t xml:space="preserve"> </w:t>
      </w:r>
      <w:r w:rsidRPr="00020FF9">
        <w:rPr>
          <w:rFonts w:ascii="Arial Narrow" w:hAnsi="Arial Narrow"/>
          <w:b/>
          <w:sz w:val="24"/>
          <w:szCs w:val="24"/>
        </w:rPr>
        <w:t>Organisme</w:t>
      </w:r>
      <w:r w:rsidRPr="00020FF9">
        <w:rPr>
          <w:rFonts w:ascii="Arial Narrow" w:hAnsi="Arial Narrow"/>
          <w:b/>
          <w:spacing w:val="-5"/>
          <w:sz w:val="24"/>
          <w:szCs w:val="24"/>
        </w:rPr>
        <w:t xml:space="preserve"> </w:t>
      </w:r>
      <w:r w:rsidRPr="00020FF9">
        <w:rPr>
          <w:rFonts w:ascii="Arial Narrow" w:hAnsi="Arial Narrow"/>
          <w:b/>
          <w:sz w:val="24"/>
          <w:szCs w:val="24"/>
        </w:rPr>
        <w:t>chargé</w:t>
      </w:r>
      <w:r w:rsidRPr="00020FF9">
        <w:rPr>
          <w:rFonts w:ascii="Arial Narrow" w:hAnsi="Arial Narrow"/>
          <w:b/>
          <w:spacing w:val="-7"/>
          <w:sz w:val="24"/>
          <w:szCs w:val="24"/>
        </w:rPr>
        <w:t xml:space="preserve"> </w:t>
      </w:r>
      <w:r w:rsidRPr="00020FF9">
        <w:rPr>
          <w:rFonts w:ascii="Arial Narrow" w:hAnsi="Arial Narrow"/>
          <w:b/>
          <w:sz w:val="24"/>
          <w:szCs w:val="24"/>
        </w:rPr>
        <w:t>du</w:t>
      </w:r>
      <w:r w:rsidRPr="00020FF9">
        <w:rPr>
          <w:rFonts w:ascii="Arial Narrow" w:hAnsi="Arial Narrow"/>
          <w:b/>
          <w:spacing w:val="-5"/>
          <w:sz w:val="24"/>
          <w:szCs w:val="24"/>
        </w:rPr>
        <w:t xml:space="preserve"> </w:t>
      </w:r>
      <w:r w:rsidRPr="00020FF9">
        <w:rPr>
          <w:rFonts w:ascii="Arial Narrow" w:hAnsi="Arial Narrow"/>
          <w:b/>
          <w:sz w:val="24"/>
          <w:szCs w:val="24"/>
        </w:rPr>
        <w:t>paiement</w:t>
      </w:r>
      <w:r w:rsidRPr="00020FF9">
        <w:rPr>
          <w:rFonts w:ascii="Arial Narrow" w:hAnsi="Arial Narrow"/>
          <w:b/>
          <w:spacing w:val="-5"/>
          <w:sz w:val="24"/>
          <w:szCs w:val="24"/>
        </w:rPr>
        <w:t xml:space="preserve"> </w:t>
      </w:r>
      <w:r w:rsidRPr="00020FF9">
        <w:rPr>
          <w:rFonts w:ascii="Arial Narrow" w:hAnsi="Arial Narrow"/>
          <w:b/>
          <w:sz w:val="24"/>
          <w:szCs w:val="24"/>
        </w:rPr>
        <w:t>:</w:t>
      </w:r>
      <w:r w:rsidRPr="00020FF9">
        <w:rPr>
          <w:rFonts w:ascii="Arial Narrow" w:hAnsi="Arial Narrow"/>
          <w:b/>
          <w:spacing w:val="-2"/>
          <w:sz w:val="24"/>
          <w:szCs w:val="24"/>
        </w:rPr>
        <w:t xml:space="preserve"> </w:t>
      </w:r>
      <w:r w:rsidRPr="00020FF9">
        <w:rPr>
          <w:rFonts w:ascii="Arial Narrow" w:hAnsi="Arial Narrow"/>
          <w:sz w:val="24"/>
          <w:szCs w:val="24"/>
        </w:rPr>
        <w:t>Agent</w:t>
      </w:r>
      <w:r w:rsidRPr="00020FF9">
        <w:rPr>
          <w:rFonts w:ascii="Arial Narrow" w:hAnsi="Arial Narrow"/>
          <w:spacing w:val="-3"/>
          <w:sz w:val="24"/>
          <w:szCs w:val="24"/>
        </w:rPr>
        <w:t xml:space="preserve"> </w:t>
      </w:r>
      <w:r w:rsidRPr="00020FF9">
        <w:rPr>
          <w:rFonts w:ascii="Arial Narrow" w:hAnsi="Arial Narrow"/>
          <w:spacing w:val="-2"/>
          <w:sz w:val="24"/>
          <w:szCs w:val="24"/>
        </w:rPr>
        <w:t>comptable</w:t>
      </w:r>
    </w:p>
    <w:p w14:paraId="7A383DE8" w14:textId="77777777" w:rsidR="00307816" w:rsidRPr="00020FF9" w:rsidRDefault="00307816" w:rsidP="005C404B">
      <w:pPr>
        <w:pStyle w:val="Corpsdetexte"/>
        <w:jc w:val="both"/>
        <w:rPr>
          <w:rFonts w:ascii="Arial Narrow" w:hAnsi="Arial Narrow"/>
          <w:sz w:val="24"/>
          <w:szCs w:val="24"/>
        </w:rPr>
      </w:pPr>
    </w:p>
    <w:p w14:paraId="5AABDCC6" w14:textId="77777777" w:rsidR="00307816" w:rsidRPr="00020FF9" w:rsidRDefault="007E5EBB" w:rsidP="005C404B">
      <w:pPr>
        <w:spacing w:before="1"/>
        <w:ind w:left="100"/>
        <w:jc w:val="both"/>
        <w:rPr>
          <w:rFonts w:ascii="Arial Narrow" w:hAnsi="Arial Narrow"/>
          <w:sz w:val="24"/>
          <w:szCs w:val="24"/>
        </w:rPr>
      </w:pPr>
      <w:r w:rsidRPr="00020FF9">
        <w:rPr>
          <w:rFonts w:ascii="Arial Narrow" w:hAnsi="Arial Narrow"/>
          <w:b/>
          <w:sz w:val="24"/>
          <w:szCs w:val="24"/>
        </w:rPr>
        <w:t>Ordonnateur</w:t>
      </w:r>
      <w:r w:rsidRPr="00020FF9">
        <w:rPr>
          <w:rFonts w:ascii="Arial Narrow" w:hAnsi="Arial Narrow"/>
          <w:b/>
          <w:spacing w:val="-5"/>
          <w:sz w:val="24"/>
          <w:szCs w:val="24"/>
        </w:rPr>
        <w:t xml:space="preserve"> </w:t>
      </w:r>
      <w:r w:rsidRPr="00020FF9">
        <w:rPr>
          <w:rFonts w:ascii="Arial Narrow" w:hAnsi="Arial Narrow"/>
          <w:b/>
          <w:sz w:val="24"/>
          <w:szCs w:val="24"/>
        </w:rPr>
        <w:t>:</w:t>
      </w:r>
      <w:r w:rsidRPr="00020FF9">
        <w:rPr>
          <w:rFonts w:ascii="Arial Narrow" w:hAnsi="Arial Narrow"/>
          <w:b/>
          <w:spacing w:val="-4"/>
          <w:sz w:val="24"/>
          <w:szCs w:val="24"/>
        </w:rPr>
        <w:t xml:space="preserve"> </w:t>
      </w:r>
      <w:r w:rsidRPr="00020FF9">
        <w:rPr>
          <w:rFonts w:ascii="Arial Narrow" w:hAnsi="Arial Narrow"/>
          <w:sz w:val="24"/>
          <w:szCs w:val="24"/>
        </w:rPr>
        <w:t>Monsieur</w:t>
      </w:r>
      <w:r w:rsidRPr="00020FF9">
        <w:rPr>
          <w:rFonts w:ascii="Arial Narrow" w:hAnsi="Arial Narrow"/>
          <w:spacing w:val="-7"/>
          <w:sz w:val="24"/>
          <w:szCs w:val="24"/>
        </w:rPr>
        <w:t xml:space="preserve"> </w:t>
      </w:r>
      <w:r w:rsidRPr="00020FF9">
        <w:rPr>
          <w:rFonts w:ascii="Arial Narrow" w:hAnsi="Arial Narrow"/>
          <w:sz w:val="24"/>
          <w:szCs w:val="24"/>
        </w:rPr>
        <w:t>Stéphan</w:t>
      </w:r>
      <w:r w:rsidRPr="00020FF9">
        <w:rPr>
          <w:rFonts w:ascii="Arial Narrow" w:hAnsi="Arial Narrow"/>
          <w:spacing w:val="-4"/>
          <w:sz w:val="24"/>
          <w:szCs w:val="24"/>
        </w:rPr>
        <w:t xml:space="preserve"> </w:t>
      </w:r>
      <w:r w:rsidRPr="00020FF9">
        <w:rPr>
          <w:rFonts w:ascii="Arial Narrow" w:hAnsi="Arial Narrow"/>
          <w:sz w:val="24"/>
          <w:szCs w:val="24"/>
        </w:rPr>
        <w:t>DE</w:t>
      </w:r>
      <w:r w:rsidRPr="00020FF9">
        <w:rPr>
          <w:rFonts w:ascii="Arial Narrow" w:hAnsi="Arial Narrow"/>
          <w:spacing w:val="-2"/>
          <w:sz w:val="24"/>
          <w:szCs w:val="24"/>
        </w:rPr>
        <w:t xml:space="preserve"> </w:t>
      </w:r>
      <w:r w:rsidRPr="00020FF9">
        <w:rPr>
          <w:rFonts w:ascii="Arial Narrow" w:hAnsi="Arial Narrow"/>
          <w:spacing w:val="-5"/>
          <w:sz w:val="24"/>
          <w:szCs w:val="24"/>
        </w:rPr>
        <w:t>FAY</w:t>
      </w:r>
    </w:p>
    <w:p w14:paraId="0E417C90" w14:textId="77777777" w:rsidR="00307816" w:rsidRPr="00020FF9" w:rsidRDefault="00307816">
      <w:pPr>
        <w:pStyle w:val="Corpsdetexte"/>
        <w:rPr>
          <w:rFonts w:ascii="Arial Narrow" w:hAnsi="Arial Narrow"/>
          <w:sz w:val="24"/>
          <w:szCs w:val="24"/>
        </w:rPr>
      </w:pPr>
    </w:p>
    <w:p w14:paraId="55C3D94D" w14:textId="77777777" w:rsidR="003E7E1F" w:rsidRPr="003E7E1F" w:rsidRDefault="003E7E1F" w:rsidP="003E7E1F">
      <w:pPr>
        <w:rPr>
          <w:ins w:id="66" w:author="Laurent Bonnard" w:date="2025-03-13T17:01:00Z" w16du:dateUtc="2025-03-13T16:01:00Z"/>
          <w:rFonts w:ascii="Arial Narrow" w:hAnsi="Arial Narrow" w:cs="Arial"/>
          <w:sz w:val="24"/>
          <w:szCs w:val="24"/>
          <w:lang w:bidi="fr-FR"/>
        </w:rPr>
      </w:pPr>
    </w:p>
    <w:p w14:paraId="5574494B" w14:textId="77777777" w:rsidR="003E7E1F" w:rsidRPr="003E7E1F" w:rsidRDefault="003E7E1F" w:rsidP="003E7E1F">
      <w:pPr>
        <w:jc w:val="both"/>
        <w:rPr>
          <w:ins w:id="67" w:author="Laurent Bonnard" w:date="2025-03-13T17:01:00Z" w16du:dateUtc="2025-03-13T16:01:00Z"/>
          <w:rFonts w:ascii="Arial Narrow" w:hAnsi="Arial Narrow" w:cs="Arial"/>
          <w:b/>
          <w:bCs/>
          <w:smallCaps/>
          <w:sz w:val="24"/>
          <w:szCs w:val="24"/>
        </w:rPr>
      </w:pPr>
      <w:commentRangeStart w:id="68"/>
      <w:ins w:id="69" w:author="Laurent Bonnard" w:date="2025-03-13T17:01:00Z" w16du:dateUtc="2025-03-13T16:01:00Z">
        <w:r w:rsidRPr="003E7E1F">
          <w:rPr>
            <w:rFonts w:ascii="Arial Narrow" w:hAnsi="Arial Narrow" w:cs="Arial"/>
            <w:b/>
            <w:bCs/>
            <w:smallCaps/>
            <w:sz w:val="24"/>
            <w:szCs w:val="24"/>
          </w:rPr>
          <w:t>Personne habilitée à donner les renseignements prévus à l’article R. 2191-59 du code de la commande publique, auquel renvoie l’article R. 2391-28 du même code (nantissements ou cessions de créances)</w:t>
        </w:r>
        <w:commentRangeEnd w:id="68"/>
        <w:r w:rsidRPr="003E7E1F">
          <w:rPr>
            <w:rStyle w:val="Marquedecommentaire"/>
            <w:rFonts w:ascii="Arial Narrow" w:hAnsi="Arial Narrow"/>
            <w:b/>
            <w:bCs/>
            <w:smallCaps/>
            <w:sz w:val="24"/>
            <w:szCs w:val="24"/>
          </w:rPr>
          <w:commentReference w:id="68"/>
        </w:r>
      </w:ins>
    </w:p>
    <w:p w14:paraId="692CB8C8" w14:textId="77777777" w:rsidR="003E7E1F" w:rsidRPr="003E7E1F" w:rsidRDefault="003E7E1F" w:rsidP="003E7E1F">
      <w:pPr>
        <w:rPr>
          <w:ins w:id="70" w:author="Laurent Bonnard" w:date="2025-03-13T17:01:00Z" w16du:dateUtc="2025-03-13T16:01:00Z"/>
          <w:rFonts w:ascii="Arial Narrow" w:hAnsi="Arial Narrow" w:cs="Arial"/>
          <w:sz w:val="24"/>
          <w:szCs w:val="24"/>
          <w:lang w:bidi="fr-FR"/>
        </w:rPr>
      </w:pPr>
    </w:p>
    <w:p w14:paraId="73B9B821" w14:textId="77777777" w:rsidR="003E7E1F" w:rsidRPr="003E7E1F" w:rsidRDefault="003E7E1F">
      <w:pPr>
        <w:jc w:val="both"/>
        <w:rPr>
          <w:ins w:id="71" w:author="Laurent Bonnard" w:date="2025-03-13T17:01:00Z" w16du:dateUtc="2025-03-13T16:01:00Z"/>
          <w:rFonts w:ascii="Arial Narrow" w:hAnsi="Arial Narrow" w:cs="Arial"/>
          <w:sz w:val="24"/>
          <w:szCs w:val="24"/>
          <w:lang w:bidi="fr-FR"/>
        </w:rPr>
        <w:pPrChange w:id="72" w:author="Belkacem HAICHEUR" w:date="2025-06-10T18:37:00Z" w16du:dateUtc="2025-06-10T16:37:00Z">
          <w:pPr/>
        </w:pPrChange>
      </w:pPr>
      <w:ins w:id="73" w:author="Laurent Bonnard" w:date="2025-03-13T17:01:00Z" w16du:dateUtc="2025-03-13T16:01:00Z">
        <w:r w:rsidRPr="003E7E1F">
          <w:rPr>
            <w:rFonts w:ascii="Arial Narrow" w:hAnsi="Arial Narrow" w:cs="Arial"/>
            <w:sz w:val="24"/>
            <w:szCs w:val="24"/>
            <w:highlight w:val="yellow"/>
            <w:lang w:bidi="fr-FR"/>
          </w:rPr>
          <w:t>La/les</w:t>
        </w:r>
        <w:r w:rsidRPr="003E7E1F">
          <w:rPr>
            <w:rFonts w:ascii="Arial Narrow" w:hAnsi="Arial Narrow" w:cs="Arial"/>
            <w:sz w:val="24"/>
            <w:szCs w:val="24"/>
            <w:lang w:bidi="fr-FR"/>
          </w:rPr>
          <w:t xml:space="preserve"> personne habilitée à donner les renseignements prévus à l’article R. 2191-59 du code de la commande publique, auquel renvoie l’article R. 2391-28 du même code (nantissements ou cessions de créances) est </w:t>
        </w:r>
        <w:r w:rsidRPr="003E7E1F">
          <w:rPr>
            <w:rFonts w:ascii="Arial Narrow" w:hAnsi="Arial Narrow" w:cs="Arial"/>
            <w:sz w:val="24"/>
            <w:szCs w:val="24"/>
            <w:highlight w:val="yellow"/>
            <w:lang w:bidi="fr-FR"/>
          </w:rPr>
          <w:t>[à compléter]</w:t>
        </w:r>
      </w:ins>
    </w:p>
    <w:p w14:paraId="36D9C446" w14:textId="77777777" w:rsidR="003E7E1F" w:rsidRPr="003E7E1F" w:rsidRDefault="003E7E1F" w:rsidP="003E7E1F">
      <w:pPr>
        <w:rPr>
          <w:ins w:id="74" w:author="Laurent Bonnard" w:date="2025-03-13T17:01:00Z" w16du:dateUtc="2025-03-13T16:01:00Z"/>
          <w:rFonts w:ascii="Arial Narrow" w:hAnsi="Arial Narrow" w:cs="Arial"/>
          <w:sz w:val="24"/>
          <w:szCs w:val="24"/>
          <w:lang w:bidi="fr-FR"/>
        </w:rPr>
      </w:pPr>
    </w:p>
    <w:p w14:paraId="5B4B75B0" w14:textId="77777777" w:rsidR="003E7E1F" w:rsidRPr="003E7E1F" w:rsidRDefault="003E7E1F" w:rsidP="003E7E1F">
      <w:pPr>
        <w:rPr>
          <w:ins w:id="75" w:author="Laurent Bonnard" w:date="2025-03-13T17:01:00Z" w16du:dateUtc="2025-03-13T16:01:00Z"/>
          <w:rFonts w:ascii="Arial Narrow" w:hAnsi="Arial Narrow" w:cs="Arial"/>
          <w:b/>
          <w:bCs/>
          <w:sz w:val="24"/>
          <w:szCs w:val="24"/>
        </w:rPr>
      </w:pPr>
      <w:ins w:id="76" w:author="Laurent Bonnard" w:date="2025-03-13T17:01:00Z" w16du:dateUtc="2025-03-13T16:01:00Z">
        <w:r w:rsidRPr="003E7E1F">
          <w:rPr>
            <w:rFonts w:ascii="Arial Narrow" w:hAnsi="Arial Narrow" w:cs="Arial"/>
            <w:b/>
            <w:bCs/>
            <w:sz w:val="24"/>
            <w:szCs w:val="24"/>
          </w:rPr>
          <w:t>COMPTABLE ASSIGNATAIRE</w:t>
        </w:r>
      </w:ins>
    </w:p>
    <w:p w14:paraId="78EECCFB" w14:textId="77777777" w:rsidR="003E7E1F" w:rsidRPr="003E7E1F" w:rsidRDefault="003E7E1F" w:rsidP="003E7E1F">
      <w:pPr>
        <w:rPr>
          <w:ins w:id="77" w:author="Laurent Bonnard" w:date="2025-03-13T17:01:00Z" w16du:dateUtc="2025-03-13T16:01:00Z"/>
          <w:rFonts w:ascii="Arial Narrow" w:hAnsi="Arial Narrow" w:cs="Arial"/>
          <w:sz w:val="24"/>
          <w:szCs w:val="24"/>
          <w:lang w:bidi="fr-FR"/>
        </w:rPr>
      </w:pPr>
    </w:p>
    <w:p w14:paraId="7C3AB689" w14:textId="77777777" w:rsidR="003E7E1F" w:rsidRPr="003E7E1F" w:rsidRDefault="003E7E1F" w:rsidP="003E7E1F">
      <w:pPr>
        <w:rPr>
          <w:ins w:id="78" w:author="Laurent Bonnard" w:date="2025-03-13T17:01:00Z" w16du:dateUtc="2025-03-13T16:01:00Z"/>
          <w:rFonts w:ascii="Arial Narrow" w:hAnsi="Arial Narrow" w:cs="Arial"/>
          <w:sz w:val="24"/>
          <w:szCs w:val="24"/>
          <w:lang w:bidi="fr-FR"/>
        </w:rPr>
      </w:pPr>
      <w:ins w:id="79" w:author="Laurent Bonnard" w:date="2025-03-13T17:01:00Z" w16du:dateUtc="2025-03-13T16:01:00Z">
        <w:r w:rsidRPr="003E7E1F">
          <w:rPr>
            <w:rFonts w:ascii="Arial Narrow" w:hAnsi="Arial Narrow" w:cs="Arial"/>
            <w:sz w:val="24"/>
            <w:szCs w:val="24"/>
            <w:lang w:bidi="fr-FR"/>
          </w:rPr>
          <w:t xml:space="preserve">Le comptable assignataire en charge du règlement du présent Marché est </w:t>
        </w:r>
        <w:commentRangeStart w:id="80"/>
        <w:r w:rsidRPr="003E7E1F">
          <w:rPr>
            <w:rFonts w:ascii="Arial Narrow" w:hAnsi="Arial Narrow" w:cs="Arial"/>
            <w:sz w:val="24"/>
            <w:szCs w:val="24"/>
            <w:highlight w:val="yellow"/>
            <w:lang w:bidi="fr-FR"/>
          </w:rPr>
          <w:t>[à compléter]</w:t>
        </w:r>
        <w:commentRangeEnd w:id="80"/>
        <w:r w:rsidRPr="003E7E1F">
          <w:rPr>
            <w:rStyle w:val="Marquedecommentaire"/>
            <w:rFonts w:ascii="Arial Narrow" w:hAnsi="Arial Narrow"/>
            <w:sz w:val="24"/>
            <w:szCs w:val="24"/>
          </w:rPr>
          <w:commentReference w:id="80"/>
        </w:r>
      </w:ins>
    </w:p>
    <w:p w14:paraId="7379A1A0" w14:textId="77777777" w:rsidR="003E7E1F" w:rsidRPr="003E7E1F" w:rsidRDefault="003E7E1F" w:rsidP="003E7E1F">
      <w:pPr>
        <w:rPr>
          <w:ins w:id="81" w:author="Laurent Bonnard" w:date="2025-03-13T17:01:00Z" w16du:dateUtc="2025-03-13T16:01:00Z"/>
          <w:rFonts w:ascii="Arial Narrow" w:hAnsi="Arial Narrow" w:cs="Arial"/>
          <w:sz w:val="24"/>
          <w:szCs w:val="24"/>
        </w:rPr>
      </w:pPr>
      <w:bookmarkStart w:id="82" w:name="_Toc179556786"/>
    </w:p>
    <w:p w14:paraId="1C3A5AB5" w14:textId="77777777" w:rsidR="003E7E1F" w:rsidRPr="003E7E1F" w:rsidRDefault="003E7E1F" w:rsidP="003E7E1F">
      <w:pPr>
        <w:rPr>
          <w:ins w:id="83" w:author="Laurent Bonnard" w:date="2025-03-13T17:01:00Z" w16du:dateUtc="2025-03-13T16:01:00Z"/>
          <w:rFonts w:ascii="Arial Narrow" w:hAnsi="Arial Narrow"/>
          <w:sz w:val="24"/>
          <w:szCs w:val="24"/>
        </w:rPr>
      </w:pPr>
    </w:p>
    <w:bookmarkEnd w:id="82"/>
    <w:p w14:paraId="05B694AB" w14:textId="77777777" w:rsidR="003E7E1F" w:rsidRPr="003E7E1F" w:rsidRDefault="003E7E1F" w:rsidP="003E7E1F">
      <w:pPr>
        <w:rPr>
          <w:ins w:id="84" w:author="Laurent Bonnard" w:date="2025-03-13T17:01:00Z" w16du:dateUtc="2025-03-13T16:01:00Z"/>
          <w:rFonts w:ascii="Arial Narrow" w:hAnsi="Arial Narrow" w:cs="Arial"/>
          <w:b/>
          <w:bCs/>
          <w:sz w:val="24"/>
          <w:szCs w:val="24"/>
        </w:rPr>
      </w:pPr>
      <w:ins w:id="85" w:author="Laurent Bonnard" w:date="2025-03-13T17:01:00Z" w16du:dateUtc="2025-03-13T16:01:00Z">
        <w:r w:rsidRPr="003E7E1F">
          <w:rPr>
            <w:rFonts w:ascii="Arial Narrow" w:hAnsi="Arial Narrow" w:cs="Arial"/>
            <w:b/>
            <w:bCs/>
            <w:sz w:val="24"/>
            <w:szCs w:val="24"/>
          </w:rPr>
          <w:t>IMPUTATION BUDGETAIRE</w:t>
        </w:r>
      </w:ins>
    </w:p>
    <w:p w14:paraId="48721F77" w14:textId="77777777" w:rsidR="003E7E1F" w:rsidRPr="003E7E1F" w:rsidRDefault="003E7E1F" w:rsidP="003E7E1F">
      <w:pPr>
        <w:rPr>
          <w:ins w:id="86" w:author="Laurent Bonnard" w:date="2025-03-13T17:01:00Z" w16du:dateUtc="2025-03-13T16:01:00Z"/>
          <w:rFonts w:ascii="Arial Narrow" w:hAnsi="Arial Narrow" w:cs="Arial"/>
          <w:sz w:val="24"/>
          <w:szCs w:val="24"/>
        </w:rPr>
      </w:pPr>
    </w:p>
    <w:p w14:paraId="5D2DECAC" w14:textId="77777777" w:rsidR="003E7E1F" w:rsidRPr="003E7E1F" w:rsidRDefault="003E7E1F" w:rsidP="003E7E1F">
      <w:pPr>
        <w:rPr>
          <w:ins w:id="87" w:author="Laurent Bonnard" w:date="2025-03-13T17:01:00Z" w16du:dateUtc="2025-03-13T16:01:00Z"/>
          <w:rFonts w:ascii="Arial Narrow" w:hAnsi="Arial Narrow" w:cs="Arial"/>
          <w:sz w:val="24"/>
          <w:szCs w:val="24"/>
        </w:rPr>
      </w:pPr>
      <w:ins w:id="88" w:author="Laurent Bonnard" w:date="2025-03-13T17:01:00Z" w16du:dateUtc="2025-03-13T16:01:00Z">
        <w:r w:rsidRPr="003E7E1F">
          <w:rPr>
            <w:rFonts w:ascii="Arial Narrow" w:hAnsi="Arial Narrow" w:cs="Arial"/>
            <w:sz w:val="24"/>
            <w:szCs w:val="24"/>
          </w:rPr>
          <w:t>L’imputation budgétaire se rattachant au marché public est</w:t>
        </w:r>
        <w:commentRangeStart w:id="89"/>
        <w:r w:rsidRPr="003E7E1F">
          <w:rPr>
            <w:rFonts w:ascii="Arial Narrow" w:hAnsi="Arial Narrow" w:cs="Arial"/>
            <w:sz w:val="24"/>
            <w:szCs w:val="24"/>
          </w:rPr>
          <w:t xml:space="preserve"> [à compléter]</w:t>
        </w:r>
        <w:commentRangeEnd w:id="89"/>
        <w:r w:rsidRPr="003E7E1F">
          <w:rPr>
            <w:rStyle w:val="Marquedecommentaire"/>
            <w:rFonts w:ascii="Arial Narrow" w:hAnsi="Arial Narrow"/>
            <w:sz w:val="24"/>
            <w:szCs w:val="24"/>
          </w:rPr>
          <w:commentReference w:id="89"/>
        </w:r>
        <w:r w:rsidRPr="003E7E1F">
          <w:rPr>
            <w:rFonts w:ascii="Arial Narrow" w:hAnsi="Arial Narrow" w:cs="Arial"/>
            <w:sz w:val="24"/>
            <w:szCs w:val="24"/>
          </w:rPr>
          <w:t>.</w:t>
        </w:r>
      </w:ins>
    </w:p>
    <w:p w14:paraId="45DD7786" w14:textId="77777777" w:rsidR="003E7E1F" w:rsidDel="00AA01AC" w:rsidRDefault="003E7E1F">
      <w:pPr>
        <w:tabs>
          <w:tab w:val="left" w:pos="9498"/>
        </w:tabs>
        <w:rPr>
          <w:ins w:id="90" w:author="Laurent Bonnard" w:date="2025-03-13T17:01:00Z" w16du:dateUtc="2025-03-13T16:01:00Z"/>
          <w:del w:id="91" w:author="Belkacem HAICHEUR" w:date="2025-06-10T17:30:00Z" w16du:dateUtc="2025-06-10T15:30:00Z"/>
          <w:rFonts w:cs="Arial"/>
        </w:rPr>
        <w:pPrChange w:id="92" w:author="Belkacem HAICHEUR" w:date="2025-06-10T18:53:00Z" w16du:dateUtc="2025-06-10T16:53:00Z">
          <w:pPr/>
        </w:pPrChange>
      </w:pPr>
      <w:ins w:id="93" w:author="Laurent Bonnard" w:date="2025-03-13T17:01:00Z" w16du:dateUtc="2025-03-13T16:01:00Z">
        <w:r>
          <w:rPr>
            <w:rFonts w:cs="Arial"/>
          </w:rPr>
          <w:br w:type="page"/>
        </w:r>
      </w:ins>
    </w:p>
    <w:p w14:paraId="0154519F" w14:textId="77777777" w:rsidR="00307816" w:rsidDel="00AA01AC" w:rsidRDefault="00307816">
      <w:pPr>
        <w:tabs>
          <w:tab w:val="left" w:pos="9498"/>
        </w:tabs>
        <w:rPr>
          <w:ins w:id="94" w:author="Laurent Bonnard" w:date="2025-03-13T17:01:00Z" w16du:dateUtc="2025-03-13T16:01:00Z"/>
          <w:del w:id="95" w:author="Belkacem HAICHEUR" w:date="2025-06-10T17:30:00Z" w16du:dateUtc="2025-06-10T15:30:00Z"/>
        </w:rPr>
        <w:pPrChange w:id="96" w:author="Belkacem HAICHEUR" w:date="2025-06-10T18:53:00Z" w16du:dateUtc="2025-06-10T16:53:00Z">
          <w:pPr>
            <w:pStyle w:val="Corpsdetexte"/>
            <w:spacing w:before="147"/>
          </w:pPr>
        </w:pPrChange>
      </w:pPr>
    </w:p>
    <w:p w14:paraId="4C9A386A" w14:textId="3583673E" w:rsidR="003E7E1F" w:rsidDel="00AA01AC" w:rsidRDefault="003E7E1F">
      <w:pPr>
        <w:pStyle w:val="Corpsdetexte"/>
        <w:tabs>
          <w:tab w:val="left" w:pos="9498"/>
        </w:tabs>
        <w:spacing w:before="147"/>
        <w:rPr>
          <w:ins w:id="97" w:author="Laurent Bonnard" w:date="2025-03-13T17:01:00Z" w16du:dateUtc="2025-03-13T16:01:00Z"/>
          <w:del w:id="98" w:author="Belkacem HAICHEUR" w:date="2025-06-10T17:30:00Z" w16du:dateUtc="2025-06-10T15:30:00Z"/>
          <w:rFonts w:ascii="Arial Narrow" w:hAnsi="Arial Narrow"/>
          <w:sz w:val="28"/>
        </w:rPr>
        <w:pPrChange w:id="99" w:author="Belkacem HAICHEUR" w:date="2025-06-10T18:53:00Z" w16du:dateUtc="2025-06-10T16:53:00Z">
          <w:pPr>
            <w:pStyle w:val="Corpsdetexte"/>
            <w:spacing w:before="147"/>
          </w:pPr>
        </w:pPrChange>
      </w:pPr>
    </w:p>
    <w:p w14:paraId="761BB77E" w14:textId="4BE972D8" w:rsidR="003E7E1F" w:rsidRPr="00020FF9" w:rsidDel="00AA01AC" w:rsidRDefault="003E7E1F">
      <w:pPr>
        <w:pStyle w:val="Corpsdetexte"/>
        <w:tabs>
          <w:tab w:val="left" w:pos="9498"/>
        </w:tabs>
        <w:spacing w:before="147"/>
        <w:rPr>
          <w:del w:id="100" w:author="Belkacem HAICHEUR" w:date="2025-06-10T17:30:00Z" w16du:dateUtc="2025-06-10T15:30:00Z"/>
          <w:rFonts w:ascii="Arial Narrow" w:hAnsi="Arial Narrow"/>
          <w:sz w:val="28"/>
        </w:rPr>
        <w:pPrChange w:id="101" w:author="Belkacem HAICHEUR" w:date="2025-06-10T18:53:00Z" w16du:dateUtc="2025-06-10T16:53:00Z">
          <w:pPr>
            <w:pStyle w:val="Corpsdetexte"/>
            <w:spacing w:before="147"/>
          </w:pPr>
        </w:pPrChange>
      </w:pPr>
    </w:p>
    <w:p w14:paraId="1ACBE1CF" w14:textId="77777777" w:rsidR="00307816" w:rsidRPr="00955ECB" w:rsidRDefault="007E5EBB">
      <w:pPr>
        <w:pStyle w:val="Titre1"/>
        <w:numPr>
          <w:ilvl w:val="0"/>
          <w:numId w:val="3"/>
        </w:numPr>
        <w:tabs>
          <w:tab w:val="left" w:pos="458"/>
          <w:tab w:val="left" w:pos="9498"/>
        </w:tabs>
        <w:ind w:left="458" w:right="-68" w:hanging="358"/>
        <w:rPr>
          <w:rFonts w:ascii="Arial Narrow" w:hAnsi="Arial Narrow"/>
          <w:highlight w:val="darkBlue"/>
          <w:rPrChange w:id="102" w:author="Belkacem HAICHEUR" w:date="2025-06-17T08:51:00Z" w16du:dateUtc="2025-06-17T06:51:00Z">
            <w:rPr>
              <w:rFonts w:ascii="Arial Narrow" w:hAnsi="Arial Narrow"/>
            </w:rPr>
          </w:rPrChange>
        </w:rPr>
        <w:pPrChange w:id="103" w:author="Belkacem HAICHEUR" w:date="2025-06-10T18:53:00Z" w16du:dateUtc="2025-06-10T16:53:00Z">
          <w:pPr>
            <w:pStyle w:val="Titre1"/>
            <w:numPr>
              <w:numId w:val="3"/>
            </w:numPr>
            <w:tabs>
              <w:tab w:val="left" w:pos="458"/>
              <w:tab w:val="left" w:pos="9356"/>
            </w:tabs>
            <w:ind w:left="360" w:right="-68" w:hanging="360"/>
          </w:pPr>
        </w:pPrChange>
      </w:pPr>
      <w:bookmarkStart w:id="104" w:name="_bookmark1"/>
      <w:bookmarkEnd w:id="104"/>
      <w:r w:rsidRPr="00955ECB">
        <w:rPr>
          <w:rFonts w:ascii="Arial Narrow" w:hAnsi="Arial Narrow"/>
          <w:color w:val="FFFFFF"/>
          <w:highlight w:val="darkBlue"/>
          <w:shd w:val="clear" w:color="auto" w:fill="0892AE"/>
          <w:rPrChange w:id="105" w:author="Belkacem HAICHEUR" w:date="2025-06-17T08:51:00Z" w16du:dateUtc="2025-06-17T06:51:00Z">
            <w:rPr>
              <w:rFonts w:ascii="Arial Narrow" w:hAnsi="Arial Narrow"/>
              <w:color w:val="FFFFFF"/>
              <w:shd w:val="clear" w:color="auto" w:fill="0892AE"/>
            </w:rPr>
          </w:rPrChange>
        </w:rPr>
        <w:t>Identification</w:t>
      </w:r>
      <w:r w:rsidRPr="00955ECB">
        <w:rPr>
          <w:rFonts w:ascii="Arial Narrow" w:hAnsi="Arial Narrow"/>
          <w:color w:val="FFFFFF"/>
          <w:spacing w:val="-9"/>
          <w:highlight w:val="darkBlue"/>
          <w:shd w:val="clear" w:color="auto" w:fill="0892AE"/>
          <w:rPrChange w:id="106" w:author="Belkacem HAICHEUR" w:date="2025-06-17T08:51:00Z" w16du:dateUtc="2025-06-17T06:51:00Z">
            <w:rPr>
              <w:rFonts w:ascii="Arial Narrow" w:hAnsi="Arial Narrow"/>
              <w:color w:val="FFFFFF"/>
              <w:spacing w:val="-9"/>
              <w:shd w:val="clear" w:color="auto" w:fill="0892AE"/>
            </w:rPr>
          </w:rPrChange>
        </w:rPr>
        <w:t xml:space="preserve"> </w:t>
      </w:r>
      <w:r w:rsidRPr="00955ECB">
        <w:rPr>
          <w:rFonts w:ascii="Arial Narrow" w:hAnsi="Arial Narrow"/>
          <w:color w:val="FFFFFF"/>
          <w:highlight w:val="darkBlue"/>
          <w:shd w:val="clear" w:color="auto" w:fill="0892AE"/>
          <w:rPrChange w:id="107" w:author="Belkacem HAICHEUR" w:date="2025-06-17T08:51:00Z" w16du:dateUtc="2025-06-17T06:51:00Z">
            <w:rPr>
              <w:rFonts w:ascii="Arial Narrow" w:hAnsi="Arial Narrow"/>
              <w:color w:val="FFFFFF"/>
              <w:shd w:val="clear" w:color="auto" w:fill="0892AE"/>
            </w:rPr>
          </w:rPrChange>
        </w:rPr>
        <w:t>du</w:t>
      </w:r>
      <w:r w:rsidRPr="00955ECB">
        <w:rPr>
          <w:rFonts w:ascii="Arial Narrow" w:hAnsi="Arial Narrow"/>
          <w:color w:val="FFFFFF"/>
          <w:spacing w:val="-7"/>
          <w:highlight w:val="darkBlue"/>
          <w:shd w:val="clear" w:color="auto" w:fill="0892AE"/>
          <w:rPrChange w:id="108" w:author="Belkacem HAICHEUR" w:date="2025-06-17T08:51:00Z" w16du:dateUtc="2025-06-17T06:51:00Z">
            <w:rPr>
              <w:rFonts w:ascii="Arial Narrow" w:hAnsi="Arial Narrow"/>
              <w:color w:val="FFFFFF"/>
              <w:spacing w:val="-7"/>
              <w:shd w:val="clear" w:color="auto" w:fill="0892AE"/>
            </w:rPr>
          </w:rPrChange>
        </w:rPr>
        <w:t xml:space="preserve"> </w:t>
      </w:r>
      <w:r w:rsidRPr="00955ECB">
        <w:rPr>
          <w:rFonts w:ascii="Arial Narrow" w:hAnsi="Arial Narrow"/>
          <w:color w:val="FFFFFF"/>
          <w:highlight w:val="darkBlue"/>
          <w:shd w:val="clear" w:color="auto" w:fill="0892AE"/>
          <w:rPrChange w:id="109" w:author="Belkacem HAICHEUR" w:date="2025-06-17T08:51:00Z" w16du:dateUtc="2025-06-17T06:51:00Z">
            <w:rPr>
              <w:rFonts w:ascii="Arial Narrow" w:hAnsi="Arial Narrow"/>
              <w:color w:val="FFFFFF"/>
              <w:shd w:val="clear" w:color="auto" w:fill="0892AE"/>
            </w:rPr>
          </w:rPrChange>
        </w:rPr>
        <w:t>co-</w:t>
      </w:r>
      <w:r w:rsidRPr="00955ECB">
        <w:rPr>
          <w:rFonts w:ascii="Arial Narrow" w:hAnsi="Arial Narrow"/>
          <w:color w:val="FFFFFF"/>
          <w:spacing w:val="-2"/>
          <w:highlight w:val="darkBlue"/>
          <w:shd w:val="clear" w:color="auto" w:fill="0892AE"/>
          <w:rPrChange w:id="110" w:author="Belkacem HAICHEUR" w:date="2025-06-17T08:51:00Z" w16du:dateUtc="2025-06-17T06:51:00Z">
            <w:rPr>
              <w:rFonts w:ascii="Arial Narrow" w:hAnsi="Arial Narrow"/>
              <w:color w:val="FFFFFF"/>
              <w:spacing w:val="-2"/>
              <w:shd w:val="clear" w:color="auto" w:fill="0892AE"/>
            </w:rPr>
          </w:rPrChange>
        </w:rPr>
        <w:t>contractant</w:t>
      </w:r>
      <w:r w:rsidRPr="00955ECB">
        <w:rPr>
          <w:rFonts w:ascii="Arial Narrow" w:hAnsi="Arial Narrow"/>
          <w:color w:val="FFFFFF"/>
          <w:highlight w:val="darkBlue"/>
          <w:shd w:val="clear" w:color="auto" w:fill="0892AE"/>
          <w:rPrChange w:id="111" w:author="Belkacem HAICHEUR" w:date="2025-06-17T08:51:00Z" w16du:dateUtc="2025-06-17T06:51:00Z">
            <w:rPr>
              <w:rFonts w:ascii="Arial Narrow" w:hAnsi="Arial Narrow"/>
              <w:color w:val="FFFFFF"/>
              <w:shd w:val="clear" w:color="auto" w:fill="0892AE"/>
            </w:rPr>
          </w:rPrChange>
        </w:rPr>
        <w:tab/>
      </w:r>
    </w:p>
    <w:p w14:paraId="1AA279A6" w14:textId="77777777" w:rsidR="00307816" w:rsidRPr="00DC4ED6" w:rsidRDefault="00307816" w:rsidP="00956F2A">
      <w:pPr>
        <w:pStyle w:val="Corpsdetexte"/>
        <w:spacing w:before="17"/>
        <w:jc w:val="both"/>
        <w:rPr>
          <w:rFonts w:ascii="Arial Narrow" w:hAnsi="Arial Narrow"/>
          <w:b/>
          <w:sz w:val="24"/>
          <w:szCs w:val="24"/>
        </w:rPr>
      </w:pPr>
    </w:p>
    <w:p w14:paraId="31376461" w14:textId="4537F446" w:rsidR="00FC01F2" w:rsidRDefault="007E5EBB" w:rsidP="00061364">
      <w:pPr>
        <w:pStyle w:val="Corpsdetexte"/>
        <w:ind w:left="102" w:right="-68"/>
        <w:jc w:val="both"/>
        <w:rPr>
          <w:rFonts w:ascii="Arial Narrow" w:hAnsi="Arial Narrow"/>
          <w:sz w:val="24"/>
          <w:szCs w:val="24"/>
        </w:rPr>
      </w:pPr>
      <w:r w:rsidRPr="00DC4ED6">
        <w:rPr>
          <w:rFonts w:ascii="Arial Narrow" w:hAnsi="Arial Narrow"/>
          <w:sz w:val="24"/>
          <w:szCs w:val="24"/>
        </w:rPr>
        <w:t>Après</w:t>
      </w:r>
      <w:r w:rsidRPr="00DC4ED6">
        <w:rPr>
          <w:rFonts w:ascii="Arial Narrow" w:hAnsi="Arial Narrow"/>
          <w:spacing w:val="-2"/>
          <w:sz w:val="24"/>
          <w:szCs w:val="24"/>
        </w:rPr>
        <w:t xml:space="preserve"> </w:t>
      </w:r>
      <w:r w:rsidRPr="00DC4ED6">
        <w:rPr>
          <w:rFonts w:ascii="Arial Narrow" w:hAnsi="Arial Narrow"/>
          <w:sz w:val="24"/>
          <w:szCs w:val="24"/>
        </w:rPr>
        <w:t>avoir</w:t>
      </w:r>
      <w:r w:rsidRPr="00DC4ED6">
        <w:rPr>
          <w:rFonts w:ascii="Arial Narrow" w:hAnsi="Arial Narrow"/>
          <w:spacing w:val="-2"/>
          <w:sz w:val="24"/>
          <w:szCs w:val="24"/>
        </w:rPr>
        <w:t xml:space="preserve"> </w:t>
      </w:r>
      <w:r w:rsidRPr="00DC4ED6">
        <w:rPr>
          <w:rFonts w:ascii="Arial Narrow" w:hAnsi="Arial Narrow"/>
          <w:sz w:val="24"/>
          <w:szCs w:val="24"/>
        </w:rPr>
        <w:t>pris</w:t>
      </w:r>
      <w:r w:rsidRPr="00DC4ED6">
        <w:rPr>
          <w:rFonts w:ascii="Arial Narrow" w:hAnsi="Arial Narrow"/>
          <w:spacing w:val="-5"/>
          <w:sz w:val="24"/>
          <w:szCs w:val="24"/>
        </w:rPr>
        <w:t xml:space="preserve"> </w:t>
      </w:r>
      <w:r w:rsidRPr="00DC4ED6">
        <w:rPr>
          <w:rFonts w:ascii="Arial Narrow" w:hAnsi="Arial Narrow"/>
          <w:sz w:val="24"/>
          <w:szCs w:val="24"/>
        </w:rPr>
        <w:t>connaissance</w:t>
      </w:r>
      <w:r w:rsidRPr="00DC4ED6">
        <w:rPr>
          <w:rFonts w:ascii="Arial Narrow" w:hAnsi="Arial Narrow"/>
          <w:spacing w:val="-1"/>
          <w:sz w:val="24"/>
          <w:szCs w:val="24"/>
        </w:rPr>
        <w:t xml:space="preserve"> </w:t>
      </w:r>
      <w:r w:rsidRPr="00DC4ED6">
        <w:rPr>
          <w:rFonts w:ascii="Arial Narrow" w:hAnsi="Arial Narrow"/>
          <w:sz w:val="24"/>
          <w:szCs w:val="24"/>
        </w:rPr>
        <w:t>des</w:t>
      </w:r>
      <w:r w:rsidRPr="00DC4ED6">
        <w:rPr>
          <w:rFonts w:ascii="Arial Narrow" w:hAnsi="Arial Narrow"/>
          <w:spacing w:val="-4"/>
          <w:sz w:val="24"/>
          <w:szCs w:val="24"/>
        </w:rPr>
        <w:t xml:space="preserve"> </w:t>
      </w:r>
      <w:r w:rsidRPr="00DC4ED6">
        <w:rPr>
          <w:rFonts w:ascii="Arial Narrow" w:hAnsi="Arial Narrow"/>
          <w:sz w:val="24"/>
          <w:szCs w:val="24"/>
        </w:rPr>
        <w:t>pièces</w:t>
      </w:r>
      <w:r w:rsidRPr="00DC4ED6">
        <w:rPr>
          <w:rFonts w:ascii="Arial Narrow" w:hAnsi="Arial Narrow"/>
          <w:spacing w:val="-4"/>
          <w:sz w:val="24"/>
          <w:szCs w:val="24"/>
        </w:rPr>
        <w:t xml:space="preserve"> </w:t>
      </w:r>
      <w:r w:rsidRPr="00DC4ED6">
        <w:rPr>
          <w:rFonts w:ascii="Arial Narrow" w:hAnsi="Arial Narrow"/>
          <w:sz w:val="24"/>
          <w:szCs w:val="24"/>
        </w:rPr>
        <w:t>constitutives</w:t>
      </w:r>
      <w:r w:rsidRPr="00DC4ED6">
        <w:rPr>
          <w:rFonts w:ascii="Arial Narrow" w:hAnsi="Arial Narrow"/>
          <w:spacing w:val="-6"/>
          <w:sz w:val="24"/>
          <w:szCs w:val="24"/>
        </w:rPr>
        <w:t xml:space="preserve"> </w:t>
      </w:r>
      <w:r w:rsidRPr="00DC4ED6">
        <w:rPr>
          <w:rFonts w:ascii="Arial Narrow" w:hAnsi="Arial Narrow"/>
          <w:sz w:val="24"/>
          <w:szCs w:val="24"/>
        </w:rPr>
        <w:t>du</w:t>
      </w:r>
      <w:r w:rsidRPr="00DC4ED6">
        <w:rPr>
          <w:rFonts w:ascii="Arial Narrow" w:hAnsi="Arial Narrow"/>
          <w:spacing w:val="-3"/>
          <w:sz w:val="24"/>
          <w:szCs w:val="24"/>
        </w:rPr>
        <w:t xml:space="preserve"> </w:t>
      </w:r>
      <w:r w:rsidRPr="00DC4ED6">
        <w:rPr>
          <w:rFonts w:ascii="Arial Narrow" w:hAnsi="Arial Narrow"/>
          <w:sz w:val="24"/>
          <w:szCs w:val="24"/>
        </w:rPr>
        <w:t>marché</w:t>
      </w:r>
      <w:r w:rsidRPr="00DC4ED6">
        <w:rPr>
          <w:rFonts w:ascii="Arial Narrow" w:hAnsi="Arial Narrow"/>
          <w:spacing w:val="-4"/>
          <w:sz w:val="24"/>
          <w:szCs w:val="24"/>
        </w:rPr>
        <w:t xml:space="preserve"> </w:t>
      </w:r>
      <w:r w:rsidRPr="00DC4ED6">
        <w:rPr>
          <w:rFonts w:ascii="Arial Narrow" w:hAnsi="Arial Narrow"/>
          <w:sz w:val="24"/>
          <w:szCs w:val="24"/>
        </w:rPr>
        <w:t>et</w:t>
      </w:r>
      <w:r w:rsidRPr="00DC4ED6">
        <w:rPr>
          <w:rFonts w:ascii="Arial Narrow" w:hAnsi="Arial Narrow"/>
          <w:spacing w:val="-4"/>
          <w:sz w:val="24"/>
          <w:szCs w:val="24"/>
        </w:rPr>
        <w:t xml:space="preserve"> </w:t>
      </w:r>
      <w:r w:rsidRPr="00DC4ED6">
        <w:rPr>
          <w:rFonts w:ascii="Arial Narrow" w:hAnsi="Arial Narrow"/>
          <w:sz w:val="24"/>
          <w:szCs w:val="24"/>
        </w:rPr>
        <w:t>conformément</w:t>
      </w:r>
      <w:r w:rsidRPr="00DC4ED6">
        <w:rPr>
          <w:rFonts w:ascii="Arial Narrow" w:hAnsi="Arial Narrow"/>
          <w:spacing w:val="-2"/>
          <w:sz w:val="24"/>
          <w:szCs w:val="24"/>
        </w:rPr>
        <w:t xml:space="preserve"> </w:t>
      </w:r>
      <w:r w:rsidRPr="00DC4ED6">
        <w:rPr>
          <w:rFonts w:ascii="Arial Narrow" w:hAnsi="Arial Narrow"/>
          <w:sz w:val="24"/>
          <w:szCs w:val="24"/>
        </w:rPr>
        <w:t>à</w:t>
      </w:r>
      <w:r w:rsidRPr="00DC4ED6">
        <w:rPr>
          <w:rFonts w:ascii="Arial Narrow" w:hAnsi="Arial Narrow"/>
          <w:spacing w:val="-2"/>
          <w:sz w:val="24"/>
          <w:szCs w:val="24"/>
        </w:rPr>
        <w:t xml:space="preserve"> </w:t>
      </w:r>
      <w:r w:rsidRPr="00DC4ED6">
        <w:rPr>
          <w:rFonts w:ascii="Arial Narrow" w:hAnsi="Arial Narrow"/>
          <w:sz w:val="24"/>
          <w:szCs w:val="24"/>
        </w:rPr>
        <w:t>leurs</w:t>
      </w:r>
      <w:r w:rsidRPr="00DC4ED6">
        <w:rPr>
          <w:rFonts w:ascii="Arial Narrow" w:hAnsi="Arial Narrow"/>
          <w:spacing w:val="-5"/>
          <w:sz w:val="24"/>
          <w:szCs w:val="24"/>
        </w:rPr>
        <w:t xml:space="preserve"> </w:t>
      </w:r>
      <w:r w:rsidRPr="00DC4ED6">
        <w:rPr>
          <w:rFonts w:ascii="Arial Narrow" w:hAnsi="Arial Narrow"/>
          <w:sz w:val="24"/>
          <w:szCs w:val="24"/>
        </w:rPr>
        <w:t>clauses</w:t>
      </w:r>
      <w:r w:rsidRPr="00DC4ED6">
        <w:rPr>
          <w:rFonts w:ascii="Arial Narrow" w:hAnsi="Arial Narrow"/>
          <w:spacing w:val="-4"/>
          <w:sz w:val="24"/>
          <w:szCs w:val="24"/>
        </w:rPr>
        <w:t xml:space="preserve"> </w:t>
      </w:r>
      <w:r w:rsidR="00061364">
        <w:rPr>
          <w:rFonts w:ascii="Arial Narrow" w:hAnsi="Arial Narrow"/>
          <w:spacing w:val="-4"/>
          <w:sz w:val="24"/>
          <w:szCs w:val="24"/>
        </w:rPr>
        <w:t xml:space="preserve">le signataire </w:t>
      </w:r>
      <w:r w:rsidRPr="00DC4ED6">
        <w:rPr>
          <w:rFonts w:ascii="Arial Narrow" w:hAnsi="Arial Narrow"/>
          <w:sz w:val="24"/>
          <w:szCs w:val="24"/>
        </w:rPr>
        <w:t xml:space="preserve">: </w:t>
      </w:r>
    </w:p>
    <w:p w14:paraId="2E62A054" w14:textId="77777777" w:rsidR="00061364" w:rsidRDefault="00061364" w:rsidP="00061364">
      <w:pPr>
        <w:pStyle w:val="Corpsdetexte"/>
        <w:ind w:left="100" w:right="-68"/>
        <w:jc w:val="both"/>
        <w:rPr>
          <w:rFonts w:ascii="Arial Narrow" w:hAnsi="Arial Narrow"/>
          <w:sz w:val="24"/>
          <w:szCs w:val="24"/>
        </w:rPr>
      </w:pPr>
    </w:p>
    <w:p w14:paraId="6621A42A" w14:textId="12B607A9" w:rsidR="00307816" w:rsidRPr="00061364" w:rsidRDefault="00061364" w:rsidP="00061364">
      <w:pPr>
        <w:pStyle w:val="Corpsdetexte"/>
        <w:ind w:left="100" w:right="-68"/>
        <w:jc w:val="both"/>
        <w:rPr>
          <w:rFonts w:ascii="Arial Narrow" w:hAnsi="Arial Narrow"/>
          <w:b/>
          <w:bCs/>
          <w:sz w:val="24"/>
          <w:szCs w:val="24"/>
          <w:u w:val="single"/>
        </w:rPr>
      </w:pPr>
      <w:r w:rsidRPr="00061364">
        <w:rPr>
          <w:rFonts w:ascii="Arial Narrow" w:hAnsi="Arial Narrow"/>
          <w:b/>
          <w:bCs/>
          <w:sz w:val="24"/>
          <w:szCs w:val="24"/>
          <w:u w:val="single"/>
        </w:rPr>
        <w:t>Contractant unique :</w:t>
      </w:r>
    </w:p>
    <w:p w14:paraId="3443BEE9" w14:textId="77777777" w:rsidR="00061364" w:rsidRPr="00DC4ED6" w:rsidRDefault="00061364" w:rsidP="00061364">
      <w:pPr>
        <w:pStyle w:val="Corpsdetexte"/>
        <w:ind w:left="100" w:right="-68"/>
        <w:jc w:val="both"/>
        <w:rPr>
          <w:rFonts w:ascii="Arial Narrow" w:hAnsi="Arial Narrow"/>
          <w:sz w:val="24"/>
          <w:szCs w:val="24"/>
        </w:rPr>
      </w:pPr>
    </w:p>
    <w:p w14:paraId="589FBFFB" w14:textId="6C508CC6" w:rsidR="00D044A4" w:rsidRPr="00DC4ED6" w:rsidRDefault="007E5EBB" w:rsidP="00956F2A">
      <w:pPr>
        <w:pStyle w:val="Corpsdetexte"/>
        <w:spacing w:before="1" w:line="480" w:lineRule="auto"/>
        <w:ind w:left="100" w:right="6819"/>
        <w:jc w:val="both"/>
        <w:rPr>
          <w:rFonts w:ascii="Arial Narrow" w:hAnsi="Arial Narrow"/>
          <w:color w:val="0000FF"/>
          <w:sz w:val="24"/>
          <w:szCs w:val="24"/>
        </w:rPr>
      </w:pPr>
      <w:r w:rsidRPr="00DC4ED6">
        <w:rPr>
          <w:rFonts w:ascii="Arial Narrow" w:hAnsi="Arial Narrow"/>
          <w:sz w:val="24"/>
          <w:szCs w:val="24"/>
        </w:rPr>
        <w:t>Nom</w:t>
      </w:r>
      <w:r w:rsidRPr="00DC4ED6">
        <w:rPr>
          <w:rFonts w:ascii="Arial Narrow" w:hAnsi="Arial Narrow"/>
          <w:spacing w:val="-11"/>
          <w:sz w:val="24"/>
          <w:szCs w:val="24"/>
        </w:rPr>
        <w:t xml:space="preserve"> </w:t>
      </w:r>
      <w:r w:rsidRPr="00DC4ED6">
        <w:rPr>
          <w:rFonts w:ascii="Arial Narrow" w:hAnsi="Arial Narrow"/>
          <w:sz w:val="24"/>
          <w:szCs w:val="24"/>
        </w:rPr>
        <w:t>:</w:t>
      </w:r>
      <w:r w:rsidRPr="00DC4ED6">
        <w:rPr>
          <w:rFonts w:ascii="Arial Narrow" w:hAnsi="Arial Narrow"/>
          <w:spacing w:val="-10"/>
          <w:sz w:val="24"/>
          <w:szCs w:val="24"/>
        </w:rPr>
        <w:t xml:space="preserve"> </w:t>
      </w:r>
    </w:p>
    <w:p w14:paraId="33A3D310" w14:textId="0394D515" w:rsidR="00307816" w:rsidRPr="00DC4ED6" w:rsidRDefault="007E5EBB" w:rsidP="00061364">
      <w:pPr>
        <w:pStyle w:val="Corpsdetexte"/>
        <w:spacing w:after="240"/>
        <w:ind w:left="102" w:right="6821"/>
        <w:jc w:val="both"/>
        <w:rPr>
          <w:rFonts w:ascii="Arial Narrow" w:hAnsi="Arial Narrow"/>
          <w:sz w:val="24"/>
          <w:szCs w:val="24"/>
        </w:rPr>
      </w:pPr>
      <w:r w:rsidRPr="00DC4ED6">
        <w:rPr>
          <w:rFonts w:ascii="Arial Narrow" w:hAnsi="Arial Narrow"/>
          <w:sz w:val="24"/>
          <w:szCs w:val="24"/>
        </w:rPr>
        <w:t xml:space="preserve">Qualité : </w:t>
      </w:r>
    </w:p>
    <w:p w14:paraId="2EE4C8E8" w14:textId="77777777" w:rsidR="00307816" w:rsidRPr="00DC4ED6" w:rsidRDefault="007E5EBB" w:rsidP="00061364">
      <w:pPr>
        <w:pStyle w:val="Corpsdetexte"/>
        <w:tabs>
          <w:tab w:val="left" w:pos="541"/>
        </w:tabs>
        <w:ind w:left="102"/>
        <w:jc w:val="both"/>
        <w:rPr>
          <w:rFonts w:ascii="Arial Narrow" w:hAnsi="Arial Narrow"/>
          <w:sz w:val="24"/>
          <w:szCs w:val="24"/>
        </w:rPr>
      </w:pPr>
      <w:r w:rsidRPr="00DC4ED6">
        <w:rPr>
          <w:rFonts w:ascii="Segoe UI Symbol" w:hAnsi="Segoe UI Symbol" w:cs="Segoe UI Symbol"/>
          <w:spacing w:val="-10"/>
          <w:sz w:val="24"/>
          <w:szCs w:val="24"/>
        </w:rPr>
        <w:t>❏</w:t>
      </w:r>
      <w:r w:rsidRPr="00DC4ED6">
        <w:rPr>
          <w:rFonts w:ascii="Arial Narrow" w:hAnsi="Arial Narrow"/>
          <w:sz w:val="24"/>
          <w:szCs w:val="24"/>
        </w:rPr>
        <w:tab/>
        <w:t>s’engage,</w:t>
      </w:r>
      <w:r w:rsidRPr="00DC4ED6">
        <w:rPr>
          <w:rFonts w:ascii="Arial Narrow" w:hAnsi="Arial Narrow"/>
          <w:spacing w:val="-5"/>
          <w:sz w:val="24"/>
          <w:szCs w:val="24"/>
        </w:rPr>
        <w:t xml:space="preserve"> </w:t>
      </w:r>
      <w:r w:rsidRPr="00DC4ED6">
        <w:rPr>
          <w:rFonts w:ascii="Arial Narrow" w:hAnsi="Arial Narrow"/>
          <w:sz w:val="24"/>
          <w:szCs w:val="24"/>
        </w:rPr>
        <w:t>sur</w:t>
      </w:r>
      <w:r w:rsidRPr="00DC4ED6">
        <w:rPr>
          <w:rFonts w:ascii="Arial Narrow" w:hAnsi="Arial Narrow"/>
          <w:spacing w:val="-3"/>
          <w:sz w:val="24"/>
          <w:szCs w:val="24"/>
        </w:rPr>
        <w:t xml:space="preserve"> </w:t>
      </w:r>
      <w:r w:rsidRPr="00DC4ED6">
        <w:rPr>
          <w:rFonts w:ascii="Arial Narrow" w:hAnsi="Arial Narrow"/>
          <w:sz w:val="24"/>
          <w:szCs w:val="24"/>
        </w:rPr>
        <w:t>la</w:t>
      </w:r>
      <w:r w:rsidRPr="00DC4ED6">
        <w:rPr>
          <w:rFonts w:ascii="Arial Narrow" w:hAnsi="Arial Narrow"/>
          <w:spacing w:val="-2"/>
          <w:sz w:val="24"/>
          <w:szCs w:val="24"/>
        </w:rPr>
        <w:t xml:space="preserve"> </w:t>
      </w:r>
      <w:r w:rsidRPr="00DC4ED6">
        <w:rPr>
          <w:rFonts w:ascii="Arial Narrow" w:hAnsi="Arial Narrow"/>
          <w:sz w:val="24"/>
          <w:szCs w:val="24"/>
        </w:rPr>
        <w:t>base</w:t>
      </w:r>
      <w:r w:rsidRPr="00DC4ED6">
        <w:rPr>
          <w:rFonts w:ascii="Arial Narrow" w:hAnsi="Arial Narrow"/>
          <w:spacing w:val="-3"/>
          <w:sz w:val="24"/>
          <w:szCs w:val="24"/>
        </w:rPr>
        <w:t xml:space="preserve"> </w:t>
      </w:r>
      <w:r w:rsidRPr="00DC4ED6">
        <w:rPr>
          <w:rFonts w:ascii="Arial Narrow" w:hAnsi="Arial Narrow"/>
          <w:sz w:val="24"/>
          <w:szCs w:val="24"/>
        </w:rPr>
        <w:t>de</w:t>
      </w:r>
      <w:r w:rsidRPr="00DC4ED6">
        <w:rPr>
          <w:rFonts w:ascii="Arial Narrow" w:hAnsi="Arial Narrow"/>
          <w:spacing w:val="-2"/>
          <w:sz w:val="24"/>
          <w:szCs w:val="24"/>
        </w:rPr>
        <w:t xml:space="preserve"> </w:t>
      </w:r>
      <w:r w:rsidRPr="00DC4ED6">
        <w:rPr>
          <w:rFonts w:ascii="Arial Narrow" w:hAnsi="Arial Narrow"/>
          <w:sz w:val="24"/>
          <w:szCs w:val="24"/>
        </w:rPr>
        <w:t>son</w:t>
      </w:r>
      <w:r w:rsidRPr="00DC4ED6">
        <w:rPr>
          <w:rFonts w:ascii="Arial Narrow" w:hAnsi="Arial Narrow"/>
          <w:spacing w:val="-6"/>
          <w:sz w:val="24"/>
          <w:szCs w:val="24"/>
        </w:rPr>
        <w:t xml:space="preserve"> </w:t>
      </w:r>
      <w:r w:rsidRPr="00DC4ED6">
        <w:rPr>
          <w:rFonts w:ascii="Arial Narrow" w:hAnsi="Arial Narrow"/>
          <w:sz w:val="24"/>
          <w:szCs w:val="24"/>
        </w:rPr>
        <w:t>offre</w:t>
      </w:r>
      <w:r w:rsidRPr="00DC4ED6">
        <w:rPr>
          <w:rFonts w:ascii="Arial Narrow" w:hAnsi="Arial Narrow"/>
          <w:spacing w:val="-3"/>
          <w:sz w:val="24"/>
          <w:szCs w:val="24"/>
        </w:rPr>
        <w:t xml:space="preserve"> </w:t>
      </w:r>
      <w:r w:rsidRPr="00DC4ED6">
        <w:rPr>
          <w:rFonts w:ascii="Arial Narrow" w:hAnsi="Arial Narrow"/>
          <w:sz w:val="24"/>
          <w:szCs w:val="24"/>
        </w:rPr>
        <w:t>et</w:t>
      </w:r>
      <w:r w:rsidRPr="00DC4ED6">
        <w:rPr>
          <w:rFonts w:ascii="Arial Narrow" w:hAnsi="Arial Narrow"/>
          <w:spacing w:val="-2"/>
          <w:sz w:val="24"/>
          <w:szCs w:val="24"/>
        </w:rPr>
        <w:t xml:space="preserve"> </w:t>
      </w:r>
      <w:r w:rsidRPr="00DC4ED6">
        <w:rPr>
          <w:rFonts w:ascii="Arial Narrow" w:hAnsi="Arial Narrow"/>
          <w:sz w:val="24"/>
          <w:szCs w:val="24"/>
        </w:rPr>
        <w:t>pour</w:t>
      </w:r>
      <w:r w:rsidRPr="00DC4ED6">
        <w:rPr>
          <w:rFonts w:ascii="Arial Narrow" w:hAnsi="Arial Narrow"/>
          <w:spacing w:val="-5"/>
          <w:sz w:val="24"/>
          <w:szCs w:val="24"/>
        </w:rPr>
        <w:t xml:space="preserve"> </w:t>
      </w:r>
      <w:r w:rsidRPr="00DC4ED6">
        <w:rPr>
          <w:rFonts w:ascii="Arial Narrow" w:hAnsi="Arial Narrow"/>
          <w:sz w:val="24"/>
          <w:szCs w:val="24"/>
        </w:rPr>
        <w:t>son</w:t>
      </w:r>
      <w:r w:rsidRPr="00DC4ED6">
        <w:rPr>
          <w:rFonts w:ascii="Arial Narrow" w:hAnsi="Arial Narrow"/>
          <w:spacing w:val="-4"/>
          <w:sz w:val="24"/>
          <w:szCs w:val="24"/>
        </w:rPr>
        <w:t xml:space="preserve"> </w:t>
      </w:r>
      <w:r w:rsidRPr="00DC4ED6">
        <w:rPr>
          <w:rFonts w:ascii="Arial Narrow" w:hAnsi="Arial Narrow"/>
          <w:sz w:val="24"/>
          <w:szCs w:val="24"/>
        </w:rPr>
        <w:t>propre</w:t>
      </w:r>
      <w:r w:rsidRPr="00DC4ED6">
        <w:rPr>
          <w:rFonts w:ascii="Arial Narrow" w:hAnsi="Arial Narrow"/>
          <w:spacing w:val="-2"/>
          <w:sz w:val="24"/>
          <w:szCs w:val="24"/>
        </w:rPr>
        <w:t xml:space="preserve"> </w:t>
      </w:r>
      <w:r w:rsidRPr="00DC4ED6">
        <w:rPr>
          <w:rFonts w:ascii="Arial Narrow" w:hAnsi="Arial Narrow"/>
          <w:sz w:val="24"/>
          <w:szCs w:val="24"/>
        </w:rPr>
        <w:t>compte</w:t>
      </w:r>
      <w:r w:rsidRPr="00DC4ED6">
        <w:rPr>
          <w:rFonts w:ascii="Arial Narrow" w:hAnsi="Arial Narrow"/>
          <w:spacing w:val="-2"/>
          <w:sz w:val="24"/>
          <w:szCs w:val="24"/>
        </w:rPr>
        <w:t xml:space="preserve"> </w:t>
      </w:r>
      <w:r w:rsidRPr="00DC4ED6">
        <w:rPr>
          <w:rFonts w:ascii="Arial Narrow" w:hAnsi="Arial Narrow"/>
          <w:spacing w:val="-10"/>
          <w:sz w:val="24"/>
          <w:szCs w:val="24"/>
        </w:rPr>
        <w:t>;</w:t>
      </w:r>
    </w:p>
    <w:p w14:paraId="7C3DBA66" w14:textId="77777777" w:rsidR="00307816" w:rsidRPr="00DC4ED6" w:rsidRDefault="007E5EBB" w:rsidP="00956F2A">
      <w:pPr>
        <w:pStyle w:val="Corpsdetexte"/>
        <w:tabs>
          <w:tab w:val="left" w:pos="541"/>
          <w:tab w:val="left" w:leader="dot" w:pos="5121"/>
        </w:tabs>
        <w:ind w:left="100"/>
        <w:jc w:val="both"/>
        <w:rPr>
          <w:rFonts w:ascii="Arial Narrow" w:hAnsi="Arial Narrow"/>
          <w:sz w:val="24"/>
          <w:szCs w:val="24"/>
        </w:rPr>
      </w:pPr>
      <w:r w:rsidRPr="00DC4ED6">
        <w:rPr>
          <w:rFonts w:ascii="Segoe UI Symbol" w:hAnsi="Segoe UI Symbol" w:cs="Segoe UI Symbol"/>
          <w:spacing w:val="-10"/>
          <w:sz w:val="24"/>
          <w:szCs w:val="24"/>
        </w:rPr>
        <w:t>❏</w:t>
      </w:r>
      <w:r w:rsidRPr="00DC4ED6">
        <w:rPr>
          <w:rFonts w:ascii="Arial Narrow" w:hAnsi="Arial Narrow"/>
          <w:sz w:val="24"/>
          <w:szCs w:val="24"/>
        </w:rPr>
        <w:tab/>
        <w:t>engage</w:t>
      </w:r>
      <w:r w:rsidRPr="00DC4ED6">
        <w:rPr>
          <w:rFonts w:ascii="Arial Narrow" w:hAnsi="Arial Narrow"/>
          <w:spacing w:val="-2"/>
          <w:sz w:val="24"/>
          <w:szCs w:val="24"/>
        </w:rPr>
        <w:t xml:space="preserve"> </w:t>
      </w:r>
      <w:r w:rsidRPr="00DC4ED6">
        <w:rPr>
          <w:rFonts w:ascii="Arial Narrow" w:hAnsi="Arial Narrow"/>
          <w:sz w:val="24"/>
          <w:szCs w:val="24"/>
        </w:rPr>
        <w:t>la</w:t>
      </w:r>
      <w:r w:rsidRPr="00DC4ED6">
        <w:rPr>
          <w:rFonts w:ascii="Arial Narrow" w:hAnsi="Arial Narrow"/>
          <w:spacing w:val="-4"/>
          <w:sz w:val="24"/>
          <w:szCs w:val="24"/>
        </w:rPr>
        <w:t xml:space="preserve"> </w:t>
      </w:r>
      <w:r w:rsidRPr="00DC4ED6">
        <w:rPr>
          <w:rFonts w:ascii="Arial Narrow" w:hAnsi="Arial Narrow"/>
          <w:spacing w:val="-2"/>
          <w:sz w:val="24"/>
          <w:szCs w:val="24"/>
        </w:rPr>
        <w:t>société</w:t>
      </w:r>
      <w:r w:rsidRPr="00DC4ED6">
        <w:rPr>
          <w:rFonts w:ascii="Arial Narrow" w:hAnsi="Arial Narrow"/>
          <w:sz w:val="24"/>
          <w:szCs w:val="24"/>
        </w:rPr>
        <w:tab/>
        <w:t>sur</w:t>
      </w:r>
      <w:r w:rsidRPr="00DC4ED6">
        <w:rPr>
          <w:rFonts w:ascii="Arial Narrow" w:hAnsi="Arial Narrow"/>
          <w:spacing w:val="-2"/>
          <w:sz w:val="24"/>
          <w:szCs w:val="24"/>
        </w:rPr>
        <w:t xml:space="preserve"> </w:t>
      </w:r>
      <w:r w:rsidRPr="00DC4ED6">
        <w:rPr>
          <w:rFonts w:ascii="Arial Narrow" w:hAnsi="Arial Narrow"/>
          <w:sz w:val="24"/>
          <w:szCs w:val="24"/>
        </w:rPr>
        <w:t>la</w:t>
      </w:r>
      <w:r w:rsidRPr="00DC4ED6">
        <w:rPr>
          <w:rFonts w:ascii="Arial Narrow" w:hAnsi="Arial Narrow"/>
          <w:spacing w:val="-2"/>
          <w:sz w:val="24"/>
          <w:szCs w:val="24"/>
        </w:rPr>
        <w:t xml:space="preserve"> </w:t>
      </w:r>
      <w:r w:rsidRPr="00DC4ED6">
        <w:rPr>
          <w:rFonts w:ascii="Arial Narrow" w:hAnsi="Arial Narrow"/>
          <w:sz w:val="24"/>
          <w:szCs w:val="24"/>
        </w:rPr>
        <w:t>base</w:t>
      </w:r>
      <w:r w:rsidRPr="00DC4ED6">
        <w:rPr>
          <w:rFonts w:ascii="Arial Narrow" w:hAnsi="Arial Narrow"/>
          <w:spacing w:val="-1"/>
          <w:sz w:val="24"/>
          <w:szCs w:val="24"/>
        </w:rPr>
        <w:t xml:space="preserve"> </w:t>
      </w:r>
      <w:r w:rsidRPr="00DC4ED6">
        <w:rPr>
          <w:rFonts w:ascii="Arial Narrow" w:hAnsi="Arial Narrow"/>
          <w:sz w:val="24"/>
          <w:szCs w:val="24"/>
        </w:rPr>
        <w:t>de</w:t>
      </w:r>
      <w:r w:rsidRPr="00DC4ED6">
        <w:rPr>
          <w:rFonts w:ascii="Arial Narrow" w:hAnsi="Arial Narrow"/>
          <w:spacing w:val="-2"/>
          <w:sz w:val="24"/>
          <w:szCs w:val="24"/>
        </w:rPr>
        <w:t xml:space="preserve"> </w:t>
      </w:r>
      <w:r w:rsidRPr="00DC4ED6">
        <w:rPr>
          <w:rFonts w:ascii="Arial Narrow" w:hAnsi="Arial Narrow"/>
          <w:sz w:val="24"/>
          <w:szCs w:val="24"/>
        </w:rPr>
        <w:t>son</w:t>
      </w:r>
      <w:r w:rsidRPr="00DC4ED6">
        <w:rPr>
          <w:rFonts w:ascii="Arial Narrow" w:hAnsi="Arial Narrow"/>
          <w:spacing w:val="-2"/>
          <w:sz w:val="24"/>
          <w:szCs w:val="24"/>
        </w:rPr>
        <w:t xml:space="preserve"> </w:t>
      </w:r>
      <w:r w:rsidRPr="00DC4ED6">
        <w:rPr>
          <w:rFonts w:ascii="Arial Narrow" w:hAnsi="Arial Narrow"/>
          <w:sz w:val="24"/>
          <w:szCs w:val="24"/>
        </w:rPr>
        <w:t>offre</w:t>
      </w:r>
      <w:r w:rsidRPr="00DC4ED6">
        <w:rPr>
          <w:rFonts w:ascii="Arial Narrow" w:hAnsi="Arial Narrow"/>
          <w:spacing w:val="-3"/>
          <w:sz w:val="24"/>
          <w:szCs w:val="24"/>
        </w:rPr>
        <w:t xml:space="preserve"> </w:t>
      </w:r>
      <w:r w:rsidRPr="00DC4ED6">
        <w:rPr>
          <w:rFonts w:ascii="Arial Narrow" w:hAnsi="Arial Narrow"/>
          <w:spacing w:val="-10"/>
          <w:sz w:val="24"/>
          <w:szCs w:val="24"/>
        </w:rPr>
        <w:t>;</w:t>
      </w:r>
    </w:p>
    <w:p w14:paraId="6724D45D" w14:textId="77777777" w:rsidR="00307816" w:rsidRPr="00DC4ED6" w:rsidRDefault="00307816" w:rsidP="00956F2A">
      <w:pPr>
        <w:pStyle w:val="Corpsdetexte"/>
        <w:spacing w:before="4"/>
        <w:jc w:val="both"/>
        <w:rPr>
          <w:rFonts w:ascii="Arial Narrow" w:hAnsi="Arial Narrow"/>
          <w:sz w:val="24"/>
          <w:szCs w:val="24"/>
        </w:rPr>
      </w:pPr>
    </w:p>
    <w:p w14:paraId="7DE2906F" w14:textId="60B28CBD" w:rsidR="00B96560" w:rsidRPr="00061364" w:rsidRDefault="00B96560" w:rsidP="00956F2A">
      <w:pPr>
        <w:pStyle w:val="Corpsdetexte"/>
        <w:spacing w:before="4"/>
        <w:jc w:val="both"/>
        <w:rPr>
          <w:rFonts w:ascii="Arial Narrow" w:hAnsi="Arial Narrow"/>
          <w:b/>
          <w:bCs/>
          <w:sz w:val="24"/>
          <w:szCs w:val="24"/>
          <w:u w:val="single"/>
        </w:rPr>
      </w:pPr>
      <w:r w:rsidRPr="00061364">
        <w:rPr>
          <w:rFonts w:ascii="Arial Narrow" w:hAnsi="Arial Narrow"/>
          <w:b/>
          <w:bCs/>
          <w:sz w:val="24"/>
          <w:szCs w:val="24"/>
          <w:u w:val="single"/>
        </w:rPr>
        <w:t>Groupement</w:t>
      </w:r>
      <w:r w:rsidR="00061364" w:rsidRPr="00061364">
        <w:rPr>
          <w:rFonts w:ascii="Arial Narrow" w:hAnsi="Arial Narrow"/>
          <w:b/>
          <w:bCs/>
          <w:sz w:val="24"/>
          <w:szCs w:val="24"/>
          <w:u w:val="single"/>
        </w:rPr>
        <w:t> :</w:t>
      </w:r>
    </w:p>
    <w:p w14:paraId="6A78D112" w14:textId="77777777" w:rsidR="00B96560" w:rsidRPr="00DC4ED6" w:rsidRDefault="00B96560" w:rsidP="00956F2A">
      <w:pPr>
        <w:pStyle w:val="Corpsdetexte"/>
        <w:spacing w:before="4"/>
        <w:jc w:val="both"/>
        <w:rPr>
          <w:rFonts w:ascii="Arial Narrow" w:hAnsi="Arial Narrow"/>
          <w:sz w:val="24"/>
          <w:szCs w:val="24"/>
        </w:rPr>
      </w:pPr>
    </w:p>
    <w:p w14:paraId="5E8018CA" w14:textId="5636C0B4" w:rsidR="005C404B" w:rsidRDefault="005C404B" w:rsidP="00B0660F">
      <w:pPr>
        <w:pStyle w:val="Corpsdetexte"/>
        <w:jc w:val="both"/>
        <w:rPr>
          <w:ins w:id="112" w:author="Laurent Bonnard" w:date="2025-03-13T16:55:00Z" w16du:dateUtc="2025-03-13T15:55:00Z"/>
          <w:rFonts w:ascii="Arial Narrow" w:hAnsi="Arial Narrow"/>
          <w:b/>
          <w:iCs/>
          <w:sz w:val="24"/>
          <w:szCs w:val="24"/>
        </w:rPr>
      </w:pPr>
      <w:r w:rsidRPr="00DC4ED6">
        <w:rPr>
          <w:rFonts w:ascii="Arial Narrow" w:hAnsi="Arial Narrow"/>
          <w:sz w:val="24"/>
          <w:szCs w:val="24"/>
        </w:rPr>
        <w:t>Nous, co-traitants soussignés, engageant ainsi les personnes physiques et morales ci-après énoncées,</w:t>
      </w:r>
      <w:r w:rsidRPr="00DC4ED6">
        <w:rPr>
          <w:rFonts w:ascii="Arial Narrow" w:hAnsi="Arial Narrow"/>
          <w:spacing w:val="11"/>
          <w:sz w:val="24"/>
          <w:szCs w:val="24"/>
        </w:rPr>
        <w:t xml:space="preserve"> </w:t>
      </w:r>
      <w:r w:rsidRPr="00DC4ED6">
        <w:rPr>
          <w:rFonts w:ascii="Arial Narrow" w:hAnsi="Arial Narrow"/>
          <w:sz w:val="24"/>
          <w:szCs w:val="24"/>
        </w:rPr>
        <w:t>constituées</w:t>
      </w:r>
      <w:r w:rsidRPr="00DC4ED6">
        <w:rPr>
          <w:rFonts w:ascii="Arial Narrow" w:hAnsi="Arial Narrow"/>
          <w:spacing w:val="13"/>
          <w:sz w:val="24"/>
          <w:szCs w:val="24"/>
        </w:rPr>
        <w:t xml:space="preserve"> </w:t>
      </w:r>
      <w:r w:rsidRPr="00DC4ED6">
        <w:rPr>
          <w:rFonts w:ascii="Arial Narrow" w:hAnsi="Arial Narrow"/>
          <w:sz w:val="24"/>
          <w:szCs w:val="24"/>
        </w:rPr>
        <w:t>sous</w:t>
      </w:r>
      <w:r w:rsidRPr="00DC4ED6">
        <w:rPr>
          <w:rFonts w:ascii="Arial Narrow" w:hAnsi="Arial Narrow"/>
          <w:spacing w:val="14"/>
          <w:sz w:val="24"/>
          <w:szCs w:val="24"/>
        </w:rPr>
        <w:t xml:space="preserve"> </w:t>
      </w:r>
      <w:r w:rsidRPr="00DC4ED6">
        <w:rPr>
          <w:rFonts w:ascii="Arial Narrow" w:hAnsi="Arial Narrow"/>
          <w:sz w:val="24"/>
          <w:szCs w:val="24"/>
        </w:rPr>
        <w:t>la</w:t>
      </w:r>
      <w:r w:rsidRPr="00DC4ED6">
        <w:rPr>
          <w:rFonts w:ascii="Arial Narrow" w:hAnsi="Arial Narrow"/>
          <w:spacing w:val="12"/>
          <w:sz w:val="24"/>
          <w:szCs w:val="24"/>
        </w:rPr>
        <w:t xml:space="preserve"> </w:t>
      </w:r>
      <w:r w:rsidRPr="00DC4ED6">
        <w:rPr>
          <w:rFonts w:ascii="Arial Narrow" w:hAnsi="Arial Narrow"/>
          <w:sz w:val="24"/>
          <w:szCs w:val="24"/>
        </w:rPr>
        <w:t>forme</w:t>
      </w:r>
      <w:r w:rsidRPr="00DC4ED6">
        <w:rPr>
          <w:rFonts w:ascii="Arial Narrow" w:hAnsi="Arial Narrow"/>
          <w:spacing w:val="13"/>
          <w:sz w:val="24"/>
          <w:szCs w:val="24"/>
        </w:rPr>
        <w:t xml:space="preserve"> </w:t>
      </w:r>
      <w:r w:rsidRPr="00DC4ED6">
        <w:rPr>
          <w:rFonts w:ascii="Arial Narrow" w:hAnsi="Arial Narrow"/>
          <w:sz w:val="24"/>
          <w:szCs w:val="24"/>
        </w:rPr>
        <w:t>d’un</w:t>
      </w:r>
      <w:r w:rsidRPr="00DC4ED6">
        <w:rPr>
          <w:rFonts w:ascii="Arial Narrow" w:hAnsi="Arial Narrow"/>
          <w:spacing w:val="12"/>
          <w:sz w:val="24"/>
          <w:szCs w:val="24"/>
        </w:rPr>
        <w:t xml:space="preserve"> </w:t>
      </w:r>
      <w:r w:rsidRPr="00DC4ED6">
        <w:rPr>
          <w:rFonts w:ascii="Arial Narrow" w:hAnsi="Arial Narrow"/>
          <w:sz w:val="24"/>
          <w:szCs w:val="24"/>
        </w:rPr>
        <w:t>groupement</w:t>
      </w:r>
      <w:del w:id="113" w:author="Laurent Bonnard" w:date="2025-03-13T16:53:00Z" w16du:dateUtc="2025-03-13T15:53:00Z">
        <w:r w:rsidRPr="00DC4ED6" w:rsidDel="00E67304">
          <w:rPr>
            <w:rFonts w:ascii="Arial Narrow" w:hAnsi="Arial Narrow"/>
            <w:spacing w:val="13"/>
            <w:sz w:val="24"/>
            <w:szCs w:val="24"/>
          </w:rPr>
          <w:delText xml:space="preserve"> </w:delText>
        </w:r>
        <w:r w:rsidRPr="00DC4ED6" w:rsidDel="00E67304">
          <w:rPr>
            <w:rFonts w:ascii="Arial Narrow" w:hAnsi="Arial Narrow"/>
            <w:sz w:val="24"/>
            <w:szCs w:val="24"/>
          </w:rPr>
          <w:delText>conjoint</w:delText>
        </w:r>
      </w:del>
      <w:r w:rsidRPr="00DC4ED6">
        <w:rPr>
          <w:rFonts w:ascii="Arial Narrow" w:hAnsi="Arial Narrow"/>
          <w:sz w:val="24"/>
          <w:szCs w:val="24"/>
        </w:rPr>
        <w:t>,</w:t>
      </w:r>
      <w:r w:rsidRPr="00DC4ED6">
        <w:rPr>
          <w:rFonts w:ascii="Arial Narrow" w:hAnsi="Arial Narrow"/>
          <w:spacing w:val="40"/>
          <w:sz w:val="24"/>
          <w:szCs w:val="24"/>
        </w:rPr>
        <w:t xml:space="preserve"> </w:t>
      </w:r>
      <w:r w:rsidRPr="00DC4ED6">
        <w:rPr>
          <w:rFonts w:ascii="Arial Narrow" w:hAnsi="Arial Narrow"/>
          <w:sz w:val="24"/>
          <w:szCs w:val="24"/>
        </w:rPr>
        <w:t xml:space="preserve">et désignés dans le marché sous le nom de </w:t>
      </w:r>
      <w:r w:rsidRPr="00DC4ED6">
        <w:rPr>
          <w:rFonts w:ascii="Arial Narrow" w:hAnsi="Arial Narrow"/>
          <w:b/>
          <w:iCs/>
          <w:sz w:val="24"/>
          <w:szCs w:val="24"/>
        </w:rPr>
        <w:t xml:space="preserve">« </w:t>
      </w:r>
      <w:r w:rsidR="00EC77CB" w:rsidRPr="00DC4ED6">
        <w:rPr>
          <w:rFonts w:ascii="Arial Narrow" w:hAnsi="Arial Narrow"/>
          <w:b/>
          <w:iCs/>
          <w:sz w:val="24"/>
          <w:szCs w:val="24"/>
        </w:rPr>
        <w:t>Titulaire</w:t>
      </w:r>
      <w:r w:rsidRPr="00DC4ED6">
        <w:rPr>
          <w:rFonts w:ascii="Arial Narrow" w:hAnsi="Arial Narrow"/>
          <w:b/>
          <w:iCs/>
          <w:sz w:val="24"/>
          <w:szCs w:val="24"/>
        </w:rPr>
        <w:t xml:space="preserve"> »</w:t>
      </w:r>
    </w:p>
    <w:p w14:paraId="77E0F538" w14:textId="77777777" w:rsidR="00E67304" w:rsidRDefault="00E67304" w:rsidP="00EC77CB">
      <w:pPr>
        <w:pStyle w:val="Corpsdetexte"/>
        <w:jc w:val="both"/>
        <w:rPr>
          <w:ins w:id="114" w:author="Laurent Bonnard" w:date="2025-03-13T16:55:00Z" w16du:dateUtc="2025-03-13T15:55:00Z"/>
          <w:rFonts w:ascii="Arial Narrow" w:hAnsi="Arial Narrow"/>
          <w:b/>
          <w:iCs/>
          <w:sz w:val="24"/>
          <w:szCs w:val="24"/>
        </w:rPr>
      </w:pPr>
    </w:p>
    <w:p w14:paraId="497FA1ED" w14:textId="5222D289" w:rsidR="00E67304" w:rsidRPr="00A50D31" w:rsidRDefault="00A50D31" w:rsidP="00E67304">
      <w:pPr>
        <w:pStyle w:val="fcase1ertab"/>
        <w:tabs>
          <w:tab w:val="left" w:pos="851"/>
        </w:tabs>
        <w:ind w:left="0" w:firstLine="0"/>
        <w:rPr>
          <w:ins w:id="115" w:author="Laurent Bonnard" w:date="2025-03-13T16:56:00Z" w16du:dateUtc="2025-03-13T15:56:00Z"/>
          <w:rFonts w:ascii="Arial Narrow" w:hAnsi="Arial Narrow" w:cs="Arial"/>
          <w:sz w:val="24"/>
          <w:szCs w:val="24"/>
          <w:rPrChange w:id="116" w:author="Laurent Bonnard" w:date="2025-03-14T09:56:00Z" w16du:dateUtc="2025-03-14T08:56:00Z">
            <w:rPr>
              <w:ins w:id="117" w:author="Laurent Bonnard" w:date="2025-03-13T16:56:00Z" w16du:dateUtc="2025-03-13T15:56:00Z"/>
              <w:rFonts w:ascii="Arial" w:hAnsi="Arial" w:cs="Arial"/>
            </w:rPr>
          </w:rPrChange>
        </w:rPr>
      </w:pPr>
      <w:commentRangeStart w:id="118"/>
      <w:ins w:id="119" w:author="Laurent Bonnard" w:date="2025-03-14T09:56:00Z" w16du:dateUtc="2025-03-14T08:56:00Z">
        <w:r>
          <w:rPr>
            <w:rFonts w:ascii="Arial Narrow" w:hAnsi="Arial Narrow" w:cs="Arial"/>
            <w:sz w:val="24"/>
            <w:szCs w:val="24"/>
          </w:rPr>
          <w:t>L</w:t>
        </w:r>
      </w:ins>
      <w:ins w:id="120" w:author="Laurent Bonnard" w:date="2025-03-13T16:56:00Z" w16du:dateUtc="2025-03-13T15:56:00Z">
        <w:r w:rsidR="00E67304" w:rsidRPr="00A50D31">
          <w:rPr>
            <w:rFonts w:ascii="Arial Narrow" w:hAnsi="Arial Narrow" w:cs="Arial"/>
            <w:sz w:val="24"/>
            <w:szCs w:val="24"/>
            <w:rPrChange w:id="121" w:author="Laurent Bonnard" w:date="2025-03-14T09:56:00Z" w16du:dateUtc="2025-03-14T08:56:00Z">
              <w:rPr>
                <w:rFonts w:ascii="Arial" w:hAnsi="Arial" w:cs="Arial"/>
              </w:rPr>
            </w:rPrChange>
          </w:rPr>
          <w:t>e groupement d’opérateurs économiques est :</w:t>
        </w:r>
      </w:ins>
    </w:p>
    <w:p w14:paraId="4073EE1E" w14:textId="77777777" w:rsidR="00E67304" w:rsidRPr="00A50D31" w:rsidRDefault="00E67304" w:rsidP="00E67304">
      <w:pPr>
        <w:pStyle w:val="fcase1ertab"/>
        <w:tabs>
          <w:tab w:val="left" w:pos="851"/>
        </w:tabs>
        <w:rPr>
          <w:ins w:id="122" w:author="Laurent Bonnard" w:date="2025-03-13T16:56:00Z" w16du:dateUtc="2025-03-13T15:56:00Z"/>
          <w:rFonts w:ascii="Arial Narrow" w:hAnsi="Arial Narrow" w:cs="Arial"/>
          <w:i/>
          <w:iCs/>
          <w:sz w:val="24"/>
          <w:szCs w:val="24"/>
          <w:rPrChange w:id="123" w:author="Laurent Bonnard" w:date="2025-03-14T09:56:00Z" w16du:dateUtc="2025-03-14T08:56:00Z">
            <w:rPr>
              <w:ins w:id="124" w:author="Laurent Bonnard" w:date="2025-03-13T16:56:00Z" w16du:dateUtc="2025-03-13T15:56:00Z"/>
              <w:rFonts w:ascii="Arial" w:hAnsi="Arial" w:cs="Arial"/>
              <w:i/>
              <w:iCs/>
            </w:rPr>
          </w:rPrChange>
        </w:rPr>
      </w:pPr>
      <w:ins w:id="125" w:author="Laurent Bonnard" w:date="2025-03-13T16:56:00Z" w16du:dateUtc="2025-03-13T15:56:00Z">
        <w:r w:rsidRPr="00A50D31">
          <w:rPr>
            <w:rFonts w:ascii="Arial Narrow" w:hAnsi="Arial Narrow" w:cs="Arial"/>
            <w:i/>
            <w:iCs/>
            <w:sz w:val="24"/>
            <w:szCs w:val="24"/>
            <w:rPrChange w:id="126" w:author="Laurent Bonnard" w:date="2025-03-14T09:56:00Z" w16du:dateUtc="2025-03-14T08:56:00Z">
              <w:rPr>
                <w:rFonts w:ascii="Arial" w:hAnsi="Arial" w:cs="Arial"/>
                <w:i/>
                <w:iCs/>
              </w:rPr>
            </w:rPrChange>
          </w:rPr>
          <w:t>(Cocher la case correspondante.)</w:t>
        </w:r>
      </w:ins>
      <w:commentRangeEnd w:id="118"/>
      <w:ins w:id="127" w:author="Laurent Bonnard" w:date="2025-03-14T09:57:00Z" w16du:dateUtc="2025-03-14T08:57:00Z">
        <w:r w:rsidR="00A50D31">
          <w:rPr>
            <w:rStyle w:val="Marquedecommentaire"/>
            <w:rFonts w:ascii="Calibri" w:eastAsia="Calibri" w:hAnsi="Calibri" w:cs="Calibri"/>
            <w:lang w:eastAsia="en-US"/>
          </w:rPr>
          <w:commentReference w:id="118"/>
        </w:r>
      </w:ins>
    </w:p>
    <w:p w14:paraId="3A82D9C1" w14:textId="7E02E8DA" w:rsidR="00E67304" w:rsidRPr="00A50D31" w:rsidDel="00AB7590" w:rsidRDefault="00E67304" w:rsidP="00E67304">
      <w:pPr>
        <w:pStyle w:val="fcase1ertab"/>
        <w:tabs>
          <w:tab w:val="left" w:pos="851"/>
        </w:tabs>
        <w:rPr>
          <w:ins w:id="128" w:author="Laurent Bonnard" w:date="2025-03-13T16:56:00Z" w16du:dateUtc="2025-03-13T15:56:00Z"/>
          <w:del w:id="129" w:author="Belkacem HAICHEUR" w:date="2025-06-10T18:38:00Z" w16du:dateUtc="2025-06-10T16:38:00Z"/>
          <w:rFonts w:ascii="Arial Narrow" w:hAnsi="Arial Narrow" w:cs="Arial"/>
          <w:i/>
          <w:iCs/>
          <w:sz w:val="24"/>
          <w:szCs w:val="24"/>
          <w:rPrChange w:id="130" w:author="Laurent Bonnard" w:date="2025-03-14T09:56:00Z" w16du:dateUtc="2025-03-14T08:56:00Z">
            <w:rPr>
              <w:ins w:id="131" w:author="Laurent Bonnard" w:date="2025-03-13T16:56:00Z" w16du:dateUtc="2025-03-13T15:56:00Z"/>
              <w:del w:id="132" w:author="Belkacem HAICHEUR" w:date="2025-06-10T18:38:00Z" w16du:dateUtc="2025-06-10T16:38:00Z"/>
              <w:rFonts w:ascii="Arial" w:hAnsi="Arial" w:cs="Arial"/>
              <w:i/>
              <w:iCs/>
            </w:rPr>
          </w:rPrChange>
        </w:rPr>
      </w:pPr>
    </w:p>
    <w:p w14:paraId="48E88752" w14:textId="5B4E0834" w:rsidR="00E67304" w:rsidRPr="00A50D31" w:rsidDel="00AB7590" w:rsidRDefault="00E67304" w:rsidP="00E67304">
      <w:pPr>
        <w:pStyle w:val="fcase1ertab"/>
        <w:tabs>
          <w:tab w:val="left" w:pos="851"/>
        </w:tabs>
        <w:rPr>
          <w:ins w:id="133" w:author="Laurent Bonnard" w:date="2025-03-13T16:56:00Z" w16du:dateUtc="2025-03-13T15:56:00Z"/>
          <w:del w:id="134" w:author="Belkacem HAICHEUR" w:date="2025-06-10T18:38:00Z" w16du:dateUtc="2025-06-10T16:38:00Z"/>
          <w:rFonts w:ascii="Arial Narrow" w:hAnsi="Arial Narrow" w:cs="Arial"/>
          <w:sz w:val="24"/>
          <w:szCs w:val="24"/>
          <w:rPrChange w:id="135" w:author="Laurent Bonnard" w:date="2025-03-14T09:56:00Z" w16du:dateUtc="2025-03-14T08:56:00Z">
            <w:rPr>
              <w:ins w:id="136" w:author="Laurent Bonnard" w:date="2025-03-13T16:56:00Z" w16du:dateUtc="2025-03-13T15:56:00Z"/>
              <w:del w:id="137" w:author="Belkacem HAICHEUR" w:date="2025-06-10T18:38:00Z" w16du:dateUtc="2025-06-10T16:38:00Z"/>
              <w:rFonts w:ascii="Arial" w:hAnsi="Arial" w:cs="Arial"/>
            </w:rPr>
          </w:rPrChange>
        </w:rPr>
      </w:pPr>
    </w:p>
    <w:p w14:paraId="1B9C3633" w14:textId="77777777" w:rsidR="00E67304" w:rsidRPr="00A50D31" w:rsidRDefault="00E67304" w:rsidP="00E67304">
      <w:pPr>
        <w:pStyle w:val="fcase1ertab"/>
        <w:tabs>
          <w:tab w:val="clear" w:pos="426"/>
          <w:tab w:val="left" w:pos="851"/>
        </w:tabs>
        <w:spacing w:before="120"/>
        <w:ind w:left="0" w:firstLine="851"/>
        <w:rPr>
          <w:ins w:id="138" w:author="Laurent Bonnard" w:date="2025-03-13T16:56:00Z" w16du:dateUtc="2025-03-13T15:56:00Z"/>
          <w:rFonts w:ascii="Arial Narrow" w:hAnsi="Arial Narrow" w:cs="Arial"/>
          <w:sz w:val="24"/>
          <w:szCs w:val="24"/>
          <w:rPrChange w:id="139" w:author="Laurent Bonnard" w:date="2025-03-14T09:56:00Z" w16du:dateUtc="2025-03-14T08:56:00Z">
            <w:rPr>
              <w:ins w:id="140" w:author="Laurent Bonnard" w:date="2025-03-13T16:56:00Z" w16du:dateUtc="2025-03-13T15:56:00Z"/>
              <w:rFonts w:ascii="Arial" w:hAnsi="Arial" w:cs="Arial"/>
            </w:rPr>
          </w:rPrChange>
        </w:rPr>
      </w:pPr>
      <w:ins w:id="141" w:author="Laurent Bonnard" w:date="2025-03-13T16:56:00Z" w16du:dateUtc="2025-03-13T15:56:00Z">
        <w:r w:rsidRPr="00A50D31">
          <w:rPr>
            <w:rFonts w:ascii="Arial Narrow" w:hAnsi="Arial Narrow" w:cs="Arial"/>
            <w:sz w:val="24"/>
            <w:szCs w:val="24"/>
            <w:rPrChange w:id="142" w:author="Laurent Bonnard" w:date="2025-03-14T09:56:00Z" w16du:dateUtc="2025-03-14T08:56:00Z">
              <w:rPr>
                <w:rFonts w:ascii="Arial" w:hAnsi="Arial" w:cs="Arial"/>
              </w:rPr>
            </w:rPrChange>
          </w:rPr>
          <w:fldChar w:fldCharType="begin">
            <w:ffData>
              <w:name w:val=""/>
              <w:enabled/>
              <w:calcOnExit w:val="0"/>
              <w:checkBox>
                <w:size w:val="20"/>
                <w:default w:val="0"/>
              </w:checkBox>
            </w:ffData>
          </w:fldChar>
        </w:r>
        <w:r w:rsidRPr="00A50D31">
          <w:rPr>
            <w:rFonts w:ascii="Arial Narrow" w:hAnsi="Arial Narrow" w:cs="Arial"/>
            <w:sz w:val="24"/>
            <w:szCs w:val="24"/>
            <w:rPrChange w:id="143" w:author="Laurent Bonnard" w:date="2025-03-14T09:56:00Z" w16du:dateUtc="2025-03-14T08:56:00Z">
              <w:rPr>
                <w:rFonts w:ascii="Arial" w:hAnsi="Arial" w:cs="Arial"/>
              </w:rPr>
            </w:rPrChange>
          </w:rPr>
          <w:instrText xml:space="preserve"> FORMCHECKBOX </w:instrText>
        </w:r>
        <w:r w:rsidRPr="0040486F">
          <w:rPr>
            <w:rFonts w:ascii="Arial Narrow" w:hAnsi="Arial Narrow" w:cs="Arial"/>
            <w:sz w:val="24"/>
            <w:szCs w:val="24"/>
          </w:rPr>
        </w:r>
        <w:r w:rsidRPr="00A50D31">
          <w:rPr>
            <w:rFonts w:ascii="Arial Narrow" w:hAnsi="Arial Narrow" w:cs="Arial"/>
            <w:sz w:val="24"/>
            <w:szCs w:val="24"/>
            <w:rPrChange w:id="144" w:author="Laurent Bonnard" w:date="2025-03-14T09:56:00Z" w16du:dateUtc="2025-03-14T08:56:00Z">
              <w:rPr>
                <w:rFonts w:ascii="Arial" w:hAnsi="Arial" w:cs="Arial"/>
              </w:rPr>
            </w:rPrChange>
          </w:rPr>
          <w:fldChar w:fldCharType="separate"/>
        </w:r>
        <w:r w:rsidRPr="00A50D31">
          <w:rPr>
            <w:rFonts w:ascii="Arial Narrow" w:hAnsi="Arial Narrow" w:cs="Arial"/>
            <w:sz w:val="24"/>
            <w:szCs w:val="24"/>
            <w:rPrChange w:id="145" w:author="Laurent Bonnard" w:date="2025-03-14T09:56:00Z" w16du:dateUtc="2025-03-14T08:56:00Z">
              <w:rPr>
                <w:rFonts w:ascii="Arial" w:hAnsi="Arial" w:cs="Arial"/>
              </w:rPr>
            </w:rPrChange>
          </w:rPr>
          <w:fldChar w:fldCharType="end"/>
        </w:r>
        <w:r w:rsidRPr="00A50D31">
          <w:rPr>
            <w:rFonts w:ascii="Arial Narrow" w:hAnsi="Arial Narrow" w:cs="Arial"/>
            <w:i/>
            <w:iCs/>
            <w:sz w:val="24"/>
            <w:szCs w:val="24"/>
            <w:rPrChange w:id="146" w:author="Laurent Bonnard" w:date="2025-03-14T09:56:00Z" w16du:dateUtc="2025-03-14T08:56:00Z">
              <w:rPr>
                <w:rFonts w:ascii="Arial" w:hAnsi="Arial" w:cs="Arial"/>
                <w:i/>
                <w:iCs/>
              </w:rPr>
            </w:rPrChange>
          </w:rPr>
          <w:t xml:space="preserve"> </w:t>
        </w:r>
        <w:r w:rsidRPr="00A50D31">
          <w:rPr>
            <w:rFonts w:ascii="Arial Narrow" w:hAnsi="Arial Narrow" w:cs="Arial"/>
            <w:sz w:val="24"/>
            <w:szCs w:val="24"/>
            <w:rPrChange w:id="147" w:author="Laurent Bonnard" w:date="2025-03-14T09:56:00Z" w16du:dateUtc="2025-03-14T08:56:00Z">
              <w:rPr>
                <w:rFonts w:ascii="Arial" w:hAnsi="Arial" w:cs="Arial"/>
              </w:rPr>
            </w:rPrChange>
          </w:rPr>
          <w:t>conjoint</w:t>
        </w:r>
        <w:r w:rsidRPr="00A50D31">
          <w:rPr>
            <w:rFonts w:ascii="Arial Narrow" w:hAnsi="Arial Narrow" w:cs="Arial"/>
            <w:sz w:val="24"/>
            <w:szCs w:val="24"/>
            <w:rPrChange w:id="148" w:author="Laurent Bonnard" w:date="2025-03-14T09:56:00Z" w16du:dateUtc="2025-03-14T08:56:00Z">
              <w:rPr>
                <w:rFonts w:ascii="Arial" w:hAnsi="Arial" w:cs="Arial"/>
              </w:rPr>
            </w:rPrChange>
          </w:rPr>
          <w:tab/>
        </w:r>
        <w:r w:rsidRPr="00A50D31">
          <w:rPr>
            <w:rFonts w:ascii="Arial Narrow" w:hAnsi="Arial Narrow" w:cs="Arial"/>
            <w:sz w:val="24"/>
            <w:szCs w:val="24"/>
            <w:rPrChange w:id="149" w:author="Laurent Bonnard" w:date="2025-03-14T09:56:00Z" w16du:dateUtc="2025-03-14T08:56:00Z">
              <w:rPr>
                <w:rFonts w:ascii="Arial" w:hAnsi="Arial" w:cs="Arial"/>
              </w:rPr>
            </w:rPrChange>
          </w:rPr>
          <w:tab/>
          <w:t>OU</w:t>
        </w:r>
        <w:r w:rsidRPr="00A50D31">
          <w:rPr>
            <w:rFonts w:ascii="Arial Narrow" w:hAnsi="Arial Narrow" w:cs="Arial"/>
            <w:sz w:val="24"/>
            <w:szCs w:val="24"/>
            <w:rPrChange w:id="150" w:author="Laurent Bonnard" w:date="2025-03-14T09:56:00Z" w16du:dateUtc="2025-03-14T08:56:00Z">
              <w:rPr>
                <w:rFonts w:ascii="Arial" w:hAnsi="Arial" w:cs="Arial"/>
              </w:rPr>
            </w:rPrChange>
          </w:rPr>
          <w:tab/>
        </w:r>
        <w:r w:rsidRPr="00A50D31">
          <w:rPr>
            <w:rFonts w:ascii="Arial Narrow" w:hAnsi="Arial Narrow" w:cs="Arial"/>
            <w:sz w:val="24"/>
            <w:szCs w:val="24"/>
            <w:rPrChange w:id="151" w:author="Laurent Bonnard" w:date="2025-03-14T09:56:00Z" w16du:dateUtc="2025-03-14T08:56:00Z">
              <w:rPr>
                <w:rFonts w:ascii="Arial" w:hAnsi="Arial" w:cs="Arial"/>
              </w:rPr>
            </w:rPrChange>
          </w:rPr>
          <w:tab/>
        </w:r>
        <w:r w:rsidRPr="00A50D31">
          <w:rPr>
            <w:rFonts w:ascii="Arial Narrow" w:hAnsi="Arial Narrow" w:cs="Arial"/>
            <w:sz w:val="24"/>
            <w:szCs w:val="24"/>
            <w:rPrChange w:id="152" w:author="Laurent Bonnard" w:date="2025-03-14T09:56:00Z" w16du:dateUtc="2025-03-14T08:56:00Z">
              <w:rPr>
                <w:rFonts w:ascii="Arial" w:hAnsi="Arial" w:cs="Arial"/>
              </w:rPr>
            </w:rPrChange>
          </w:rPr>
          <w:fldChar w:fldCharType="begin">
            <w:ffData>
              <w:name w:val=""/>
              <w:enabled/>
              <w:calcOnExit w:val="0"/>
              <w:checkBox>
                <w:size w:val="20"/>
                <w:default w:val="0"/>
              </w:checkBox>
            </w:ffData>
          </w:fldChar>
        </w:r>
        <w:r w:rsidRPr="00A50D31">
          <w:rPr>
            <w:rFonts w:ascii="Arial Narrow" w:hAnsi="Arial Narrow" w:cs="Arial"/>
            <w:sz w:val="24"/>
            <w:szCs w:val="24"/>
            <w:rPrChange w:id="153" w:author="Laurent Bonnard" w:date="2025-03-14T09:56:00Z" w16du:dateUtc="2025-03-14T08:56:00Z">
              <w:rPr>
                <w:rFonts w:ascii="Arial" w:hAnsi="Arial" w:cs="Arial"/>
              </w:rPr>
            </w:rPrChange>
          </w:rPr>
          <w:instrText xml:space="preserve"> FORMCHECKBOX </w:instrText>
        </w:r>
        <w:r w:rsidRPr="0040486F">
          <w:rPr>
            <w:rFonts w:ascii="Arial Narrow" w:hAnsi="Arial Narrow" w:cs="Arial"/>
            <w:sz w:val="24"/>
            <w:szCs w:val="24"/>
          </w:rPr>
        </w:r>
        <w:r w:rsidRPr="00A50D31">
          <w:rPr>
            <w:rFonts w:ascii="Arial Narrow" w:hAnsi="Arial Narrow" w:cs="Arial"/>
            <w:sz w:val="24"/>
            <w:szCs w:val="24"/>
            <w:rPrChange w:id="154" w:author="Laurent Bonnard" w:date="2025-03-14T09:56:00Z" w16du:dateUtc="2025-03-14T08:56:00Z">
              <w:rPr>
                <w:rFonts w:ascii="Arial" w:hAnsi="Arial" w:cs="Arial"/>
              </w:rPr>
            </w:rPrChange>
          </w:rPr>
          <w:fldChar w:fldCharType="separate"/>
        </w:r>
        <w:r w:rsidRPr="00A50D31">
          <w:rPr>
            <w:rFonts w:ascii="Arial Narrow" w:hAnsi="Arial Narrow" w:cs="Arial"/>
            <w:sz w:val="24"/>
            <w:szCs w:val="24"/>
            <w:rPrChange w:id="155" w:author="Laurent Bonnard" w:date="2025-03-14T09:56:00Z" w16du:dateUtc="2025-03-14T08:56:00Z">
              <w:rPr>
                <w:rFonts w:ascii="Arial" w:hAnsi="Arial" w:cs="Arial"/>
              </w:rPr>
            </w:rPrChange>
          </w:rPr>
          <w:fldChar w:fldCharType="end"/>
        </w:r>
        <w:r w:rsidRPr="00A50D31">
          <w:rPr>
            <w:rFonts w:ascii="Arial Narrow" w:hAnsi="Arial Narrow" w:cs="Arial"/>
            <w:iCs/>
            <w:sz w:val="24"/>
            <w:szCs w:val="24"/>
            <w:rPrChange w:id="156" w:author="Laurent Bonnard" w:date="2025-03-14T09:56:00Z" w16du:dateUtc="2025-03-14T08:56:00Z">
              <w:rPr>
                <w:rFonts w:ascii="Arial" w:hAnsi="Arial" w:cs="Arial"/>
                <w:iCs/>
              </w:rPr>
            </w:rPrChange>
          </w:rPr>
          <w:t xml:space="preserve"> </w:t>
        </w:r>
        <w:r w:rsidRPr="00A50D31">
          <w:rPr>
            <w:rFonts w:ascii="Arial Narrow" w:hAnsi="Arial Narrow" w:cs="Arial"/>
            <w:sz w:val="24"/>
            <w:szCs w:val="24"/>
            <w:rPrChange w:id="157" w:author="Laurent Bonnard" w:date="2025-03-14T09:56:00Z" w16du:dateUtc="2025-03-14T08:56:00Z">
              <w:rPr>
                <w:rFonts w:ascii="Arial" w:hAnsi="Arial" w:cs="Arial"/>
              </w:rPr>
            </w:rPrChange>
          </w:rPr>
          <w:t>solidaire</w:t>
        </w:r>
      </w:ins>
    </w:p>
    <w:p w14:paraId="068E5AED" w14:textId="77777777" w:rsidR="00E67304" w:rsidRPr="00A50D31" w:rsidRDefault="00E67304" w:rsidP="00EC77CB">
      <w:pPr>
        <w:pStyle w:val="Corpsdetexte"/>
        <w:jc w:val="both"/>
        <w:rPr>
          <w:ins w:id="158" w:author="Laurent Bonnard" w:date="2025-03-13T16:56:00Z" w16du:dateUtc="2025-03-13T15:56:00Z"/>
          <w:rFonts w:ascii="Arial Narrow" w:hAnsi="Arial Narrow"/>
          <w:sz w:val="24"/>
          <w:szCs w:val="24"/>
        </w:rPr>
      </w:pPr>
    </w:p>
    <w:p w14:paraId="6BB7271A" w14:textId="008E3305" w:rsidR="00E67304" w:rsidRPr="00A50D31" w:rsidDel="00AB7590" w:rsidRDefault="00E67304" w:rsidP="00EC77CB">
      <w:pPr>
        <w:pStyle w:val="Corpsdetexte"/>
        <w:jc w:val="both"/>
        <w:rPr>
          <w:ins w:id="159" w:author="Laurent Bonnard" w:date="2025-03-13T16:56:00Z" w16du:dateUtc="2025-03-13T15:56:00Z"/>
          <w:del w:id="160" w:author="Belkacem HAICHEUR" w:date="2025-06-10T18:38:00Z" w16du:dateUtc="2025-06-10T16:38:00Z"/>
          <w:rFonts w:ascii="Arial Narrow" w:hAnsi="Arial Narrow"/>
          <w:sz w:val="24"/>
          <w:szCs w:val="24"/>
        </w:rPr>
      </w:pPr>
    </w:p>
    <w:p w14:paraId="2F1F518A" w14:textId="3587FA05" w:rsidR="00E67304" w:rsidRPr="00A50D31" w:rsidRDefault="00E67304" w:rsidP="00EC77CB">
      <w:pPr>
        <w:pStyle w:val="Corpsdetexte"/>
        <w:jc w:val="both"/>
        <w:rPr>
          <w:rFonts w:ascii="Arial Narrow" w:hAnsi="Arial Narrow"/>
          <w:sz w:val="24"/>
          <w:szCs w:val="24"/>
        </w:rPr>
      </w:pPr>
      <w:ins w:id="161" w:author="Laurent Bonnard" w:date="2025-03-13T16:56:00Z" w16du:dateUtc="2025-03-13T15:56:00Z">
        <w:r w:rsidRPr="00A50D31">
          <w:rPr>
            <w:rFonts w:ascii="Arial Narrow" w:hAnsi="Arial Narrow"/>
            <w:sz w:val="24"/>
            <w:szCs w:val="24"/>
          </w:rPr>
          <w:t xml:space="preserve">Dans le cas d’un groupement conjoint, le </w:t>
        </w:r>
      </w:ins>
      <w:ins w:id="162" w:author="Laurent Bonnard" w:date="2025-03-14T09:56:00Z" w16du:dateUtc="2025-03-14T08:56:00Z">
        <w:r w:rsidR="00A50D31" w:rsidRPr="00A50D31">
          <w:rPr>
            <w:rFonts w:ascii="Arial Narrow" w:hAnsi="Arial Narrow"/>
            <w:sz w:val="24"/>
            <w:szCs w:val="24"/>
          </w:rPr>
          <w:t>mandataire</w:t>
        </w:r>
      </w:ins>
      <w:ins w:id="163" w:author="Laurent Bonnard" w:date="2025-03-13T16:56:00Z" w16du:dateUtc="2025-03-13T15:56:00Z">
        <w:r w:rsidRPr="00A50D31">
          <w:rPr>
            <w:rFonts w:ascii="Arial Narrow" w:hAnsi="Arial Narrow"/>
            <w:sz w:val="24"/>
            <w:szCs w:val="24"/>
          </w:rPr>
          <w:t xml:space="preserve"> du groupement est solidaire de l’ensemble des membres du groupement.</w:t>
        </w:r>
      </w:ins>
    </w:p>
    <w:p w14:paraId="0EA4205D" w14:textId="77777777" w:rsidR="005C404B" w:rsidRDefault="005C404B" w:rsidP="005C404B">
      <w:pPr>
        <w:pStyle w:val="Corpsdetexte"/>
        <w:tabs>
          <w:tab w:val="left" w:pos="541"/>
        </w:tabs>
        <w:jc w:val="both"/>
        <w:rPr>
          <w:b/>
          <w:i/>
          <w:sz w:val="23"/>
        </w:rPr>
      </w:pPr>
    </w:p>
    <w:p w14:paraId="2AAE9896" w14:textId="43FAFBE7" w:rsidR="005C404B" w:rsidRPr="00D619EC" w:rsidRDefault="005C404B" w:rsidP="005C404B">
      <w:pPr>
        <w:spacing w:before="1"/>
        <w:ind w:left="819"/>
        <w:rPr>
          <w:rFonts w:ascii="Arial Narrow" w:hAnsi="Arial Narrow"/>
          <w:b/>
          <w:sz w:val="24"/>
          <w:szCs w:val="24"/>
        </w:rPr>
      </w:pPr>
      <w:r w:rsidRPr="00D619EC">
        <w:rPr>
          <w:rFonts w:ascii="Arial Narrow" w:hAnsi="Arial Narrow"/>
          <w:b/>
          <w:sz w:val="24"/>
          <w:szCs w:val="24"/>
        </w:rPr>
        <w:t>1</w:t>
      </w:r>
      <w:r w:rsidRPr="00D619EC">
        <w:rPr>
          <w:rFonts w:ascii="Arial Narrow" w:hAnsi="Arial Narrow"/>
          <w:b/>
          <w:sz w:val="24"/>
          <w:szCs w:val="24"/>
          <w:vertAlign w:val="superscript"/>
        </w:rPr>
        <w:t>er</w:t>
      </w:r>
      <w:r w:rsidRPr="00D619EC">
        <w:rPr>
          <w:rFonts w:ascii="Arial Narrow" w:hAnsi="Arial Narrow"/>
          <w:b/>
          <w:spacing w:val="-5"/>
          <w:sz w:val="24"/>
          <w:szCs w:val="24"/>
        </w:rPr>
        <w:t xml:space="preserve"> </w:t>
      </w:r>
      <w:r w:rsidRPr="00D619EC">
        <w:rPr>
          <w:rFonts w:ascii="Arial Narrow" w:hAnsi="Arial Narrow"/>
          <w:b/>
          <w:sz w:val="24"/>
          <w:szCs w:val="24"/>
        </w:rPr>
        <w:t>Co-Traitant</w:t>
      </w:r>
      <w:r w:rsidRPr="00D619EC">
        <w:rPr>
          <w:rFonts w:ascii="Arial Narrow" w:hAnsi="Arial Narrow"/>
          <w:b/>
          <w:spacing w:val="-5"/>
          <w:sz w:val="24"/>
          <w:szCs w:val="24"/>
        </w:rPr>
        <w:t xml:space="preserve"> </w:t>
      </w:r>
      <w:r w:rsidRPr="00D619EC">
        <w:rPr>
          <w:rFonts w:ascii="Arial Narrow" w:hAnsi="Arial Narrow"/>
          <w:b/>
          <w:sz w:val="24"/>
          <w:szCs w:val="24"/>
        </w:rPr>
        <w:t>:</w:t>
      </w:r>
      <w:r w:rsidRPr="00D619EC">
        <w:rPr>
          <w:rFonts w:ascii="Arial Narrow" w:hAnsi="Arial Narrow"/>
          <w:b/>
          <w:spacing w:val="-5"/>
          <w:sz w:val="24"/>
          <w:szCs w:val="24"/>
        </w:rPr>
        <w:t xml:space="preserve"> </w:t>
      </w:r>
      <w:r w:rsidRPr="00D619EC">
        <w:rPr>
          <w:rFonts w:ascii="Arial Narrow" w:hAnsi="Arial Narrow"/>
          <w:b/>
          <w:spacing w:val="-2"/>
          <w:sz w:val="24"/>
          <w:szCs w:val="24"/>
        </w:rPr>
        <w:t>Mandataire</w:t>
      </w:r>
      <w:r w:rsidR="00EC77CB" w:rsidRPr="00D619EC">
        <w:rPr>
          <w:rFonts w:ascii="Arial Narrow" w:hAnsi="Arial Narrow"/>
          <w:b/>
          <w:spacing w:val="-2"/>
          <w:sz w:val="24"/>
          <w:szCs w:val="24"/>
        </w:rPr>
        <w:t xml:space="preserve"> solidaire du groupement </w:t>
      </w:r>
      <w:del w:id="164" w:author="Laurent Bonnard" w:date="2025-03-13T16:56:00Z" w16du:dateUtc="2025-03-13T15:56:00Z">
        <w:r w:rsidR="00EC77CB" w:rsidRPr="00D619EC" w:rsidDel="00E67304">
          <w:rPr>
            <w:rFonts w:ascii="Arial Narrow" w:hAnsi="Arial Narrow"/>
            <w:b/>
            <w:spacing w:val="-2"/>
            <w:sz w:val="24"/>
            <w:szCs w:val="24"/>
          </w:rPr>
          <w:delText>conjoint</w:delText>
        </w:r>
      </w:del>
    </w:p>
    <w:p w14:paraId="072077A8" w14:textId="77777777" w:rsidR="005C404B" w:rsidRDefault="005C404B" w:rsidP="005C404B">
      <w:pPr>
        <w:pStyle w:val="Corpsdetexte"/>
        <w:spacing w:before="1"/>
        <w:rPr>
          <w:b/>
          <w:sz w:val="20"/>
        </w:rPr>
      </w:pPr>
      <w:r>
        <w:rPr>
          <w:noProof/>
        </w:rPr>
        <mc:AlternateContent>
          <mc:Choice Requires="wps">
            <w:drawing>
              <wp:anchor distT="0" distB="0" distL="0" distR="0" simplePos="0" relativeHeight="251658752" behindDoc="1" locked="0" layoutInCell="1" allowOverlap="1" wp14:anchorId="039B0E40" wp14:editId="61C43D43">
                <wp:simplePos x="0" y="0"/>
                <wp:positionH relativeFrom="page">
                  <wp:posOffset>850900</wp:posOffset>
                </wp:positionH>
                <wp:positionV relativeFrom="paragraph">
                  <wp:posOffset>172720</wp:posOffset>
                </wp:positionV>
                <wp:extent cx="5969000" cy="1409700"/>
                <wp:effectExtent l="0" t="0" r="12700" b="1905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1409700"/>
                        </a:xfrm>
                        <a:prstGeom prst="rect">
                          <a:avLst/>
                        </a:prstGeom>
                        <a:ln w="18287" cmpd="dbl">
                          <a:solidFill>
                            <a:srgbClr val="000000"/>
                          </a:solidFill>
                          <a:prstDash val="solid"/>
                        </a:ln>
                      </wps:spPr>
                      <wps:txbx>
                        <w:txbxContent>
                          <w:p w14:paraId="29C5C5C1" w14:textId="77777777" w:rsidR="005C404B" w:rsidRPr="00D619EC" w:rsidRDefault="005C404B" w:rsidP="00061364">
                            <w:pPr>
                              <w:pStyle w:val="Corpsdetexte"/>
                              <w:spacing w:before="43"/>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2340530F" w14:textId="77777777" w:rsidR="005C404B" w:rsidRPr="00D619EC" w:rsidRDefault="005C404B" w:rsidP="00061364">
                            <w:pPr>
                              <w:pStyle w:val="Corpsdetexte"/>
                              <w:spacing w:before="80"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75BF2709" w14:textId="77777777" w:rsidR="005C404B" w:rsidRPr="00D619EC" w:rsidRDefault="005C404B" w:rsidP="00061364">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41497423" w14:textId="77777777" w:rsidR="005C404B" w:rsidRPr="00D619EC" w:rsidRDefault="005C404B" w:rsidP="00061364">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39F943E6" w14:textId="77777777" w:rsidR="005C404B" w:rsidRPr="00D619EC" w:rsidRDefault="005C404B" w:rsidP="00061364">
                            <w:pPr>
                              <w:pStyle w:val="Corpsdetexte"/>
                              <w:spacing w:before="76"/>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39B0E40" id="_x0000_t202" coordsize="21600,21600" o:spt="202" path="m,l,21600r21600,l21600,xe">
                <v:stroke joinstyle="miter"/>
                <v:path gradientshapeok="t" o:connecttype="rect"/>
              </v:shapetype>
              <v:shape id="Textbox 32" o:spid="_x0000_s1026" type="#_x0000_t202" style="position:absolute;margin-left:67pt;margin-top:13.6pt;width:470pt;height:1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" filled="f" strokeweight=".50797mm">
                <v:stroke linestyle="thinThin"/>
                <v:path arrowok="t"/>
                <v:textbox inset="0,0,0,0">
                  <w:txbxContent>
                    <w:p w14:paraId="29C5C5C1" w14:textId="77777777" w:rsidR="005C404B" w:rsidRPr="00D619EC" w:rsidRDefault="005C404B" w:rsidP="00061364">
                      <w:pPr>
                        <w:pStyle w:val="Corpsdetexte"/>
                        <w:spacing w:before="43"/>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2340530F" w14:textId="77777777" w:rsidR="005C404B" w:rsidRPr="00D619EC" w:rsidRDefault="005C404B" w:rsidP="00061364">
                      <w:pPr>
                        <w:pStyle w:val="Corpsdetexte"/>
                        <w:spacing w:before="80"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75BF2709" w14:textId="77777777" w:rsidR="005C404B" w:rsidRPr="00D619EC" w:rsidRDefault="005C404B" w:rsidP="00061364">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41497423" w14:textId="77777777" w:rsidR="005C404B" w:rsidRPr="00D619EC" w:rsidRDefault="005C404B" w:rsidP="00061364">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39F943E6" w14:textId="77777777" w:rsidR="005C404B" w:rsidRPr="00D619EC" w:rsidRDefault="005C404B" w:rsidP="00061364">
                      <w:pPr>
                        <w:pStyle w:val="Corpsdetexte"/>
                        <w:spacing w:before="76"/>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v:textbox>
                <w10:wrap type="topAndBottom" anchorx="page"/>
              </v:shape>
            </w:pict>
          </mc:Fallback>
        </mc:AlternateContent>
      </w:r>
    </w:p>
    <w:p w14:paraId="56C8A9F7" w14:textId="77777777" w:rsidR="00EC77CB" w:rsidRDefault="00EC77CB" w:rsidP="005C404B">
      <w:pPr>
        <w:ind w:left="819"/>
        <w:rPr>
          <w:b/>
        </w:rPr>
      </w:pPr>
    </w:p>
    <w:p w14:paraId="77C43A5E" w14:textId="279BDD9D" w:rsidR="005C404B" w:rsidRPr="00D619EC" w:rsidRDefault="00061364" w:rsidP="005C404B">
      <w:pPr>
        <w:ind w:left="819"/>
        <w:rPr>
          <w:rFonts w:ascii="Arial Narrow" w:hAnsi="Arial Narrow"/>
          <w:b/>
          <w:sz w:val="24"/>
          <w:szCs w:val="24"/>
        </w:rPr>
      </w:pPr>
      <w:r w:rsidRPr="00D619EC">
        <w:rPr>
          <w:rFonts w:ascii="Arial Narrow" w:hAnsi="Arial Narrow"/>
          <w:noProof/>
          <w:sz w:val="24"/>
          <w:szCs w:val="24"/>
        </w:rPr>
        <mc:AlternateContent>
          <mc:Choice Requires="wps">
            <w:drawing>
              <wp:anchor distT="0" distB="0" distL="0" distR="0" simplePos="0" relativeHeight="251657216" behindDoc="1" locked="0" layoutInCell="1" allowOverlap="1" wp14:anchorId="42128FCD" wp14:editId="41361E83">
                <wp:simplePos x="0" y="0"/>
                <wp:positionH relativeFrom="page">
                  <wp:posOffset>863600</wp:posOffset>
                </wp:positionH>
                <wp:positionV relativeFrom="paragraph">
                  <wp:posOffset>349885</wp:posOffset>
                </wp:positionV>
                <wp:extent cx="5949950" cy="1409700"/>
                <wp:effectExtent l="0" t="0" r="12700" b="1905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1409700"/>
                        </a:xfrm>
                        <a:prstGeom prst="rect">
                          <a:avLst/>
                        </a:prstGeom>
                        <a:ln w="18287" cmpd="dbl">
                          <a:solidFill>
                            <a:srgbClr val="000000"/>
                          </a:solidFill>
                          <a:prstDash val="solid"/>
                        </a:ln>
                      </wps:spPr>
                      <wps:txbx>
                        <w:txbxContent>
                          <w:p w14:paraId="5A263222" w14:textId="77777777" w:rsidR="005C404B" w:rsidRPr="00D619EC" w:rsidRDefault="005C404B" w:rsidP="00061364">
                            <w:pPr>
                              <w:pStyle w:val="Corpsdetexte"/>
                              <w:spacing w:before="43"/>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065E1B4C" w14:textId="77777777" w:rsidR="005C404B" w:rsidRPr="00D619EC" w:rsidRDefault="005C404B" w:rsidP="00061364">
                            <w:pPr>
                              <w:pStyle w:val="Corpsdetexte"/>
                              <w:spacing w:before="80"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6349EE07" w14:textId="77777777" w:rsidR="005C404B" w:rsidRPr="00D619EC" w:rsidRDefault="005C404B" w:rsidP="00061364">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263D5DF5" w14:textId="77777777" w:rsidR="005C404B" w:rsidRPr="00D619EC" w:rsidRDefault="005C404B" w:rsidP="00061364">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1B4A4A8F" w14:textId="77777777" w:rsidR="005C404B" w:rsidRPr="00D619EC" w:rsidRDefault="005C404B" w:rsidP="00061364">
                            <w:pPr>
                              <w:pStyle w:val="Corpsdetexte"/>
                              <w:spacing w:before="76"/>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2128FCD" id="Textbox 36" o:spid="_x0000_s1027" type="#_x0000_t202" style="position:absolute;left:0;text-align:left;margin-left:68pt;margin-top:27.55pt;width:468.5pt;height:11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" filled="f" strokeweight=".50797mm">
                <v:stroke linestyle="thinThin"/>
                <v:path arrowok="t"/>
                <v:textbox inset="0,0,0,0">
                  <w:txbxContent>
                    <w:p w14:paraId="5A263222" w14:textId="77777777" w:rsidR="005C404B" w:rsidRPr="00D619EC" w:rsidRDefault="005C404B" w:rsidP="00061364">
                      <w:pPr>
                        <w:pStyle w:val="Corpsdetexte"/>
                        <w:spacing w:before="43"/>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065E1B4C" w14:textId="77777777" w:rsidR="005C404B" w:rsidRPr="00D619EC" w:rsidRDefault="005C404B" w:rsidP="00061364">
                      <w:pPr>
                        <w:pStyle w:val="Corpsdetexte"/>
                        <w:spacing w:before="80"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6349EE07" w14:textId="77777777" w:rsidR="005C404B" w:rsidRPr="00D619EC" w:rsidRDefault="005C404B" w:rsidP="00061364">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263D5DF5" w14:textId="77777777" w:rsidR="005C404B" w:rsidRPr="00D619EC" w:rsidRDefault="005C404B" w:rsidP="00061364">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1B4A4A8F" w14:textId="77777777" w:rsidR="005C404B" w:rsidRPr="00D619EC" w:rsidRDefault="005C404B" w:rsidP="00061364">
                      <w:pPr>
                        <w:pStyle w:val="Corpsdetexte"/>
                        <w:spacing w:before="76"/>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v:textbox>
                <w10:wrap type="topAndBottom" anchorx="page"/>
              </v:shape>
            </w:pict>
          </mc:Fallback>
        </mc:AlternateContent>
      </w:r>
      <w:r w:rsidR="005C404B" w:rsidRPr="00D619EC">
        <w:rPr>
          <w:rFonts w:ascii="Arial Narrow" w:hAnsi="Arial Narrow"/>
          <w:b/>
          <w:sz w:val="24"/>
          <w:szCs w:val="24"/>
        </w:rPr>
        <w:t>2</w:t>
      </w:r>
      <w:r w:rsidR="005C404B" w:rsidRPr="00D619EC">
        <w:rPr>
          <w:rFonts w:ascii="Arial Narrow" w:hAnsi="Arial Narrow"/>
          <w:b/>
          <w:sz w:val="24"/>
          <w:szCs w:val="24"/>
          <w:vertAlign w:val="superscript"/>
        </w:rPr>
        <w:t>ème</w:t>
      </w:r>
      <w:r w:rsidR="005C404B" w:rsidRPr="00D619EC">
        <w:rPr>
          <w:rFonts w:ascii="Arial Narrow" w:hAnsi="Arial Narrow"/>
          <w:b/>
          <w:spacing w:val="-10"/>
          <w:sz w:val="24"/>
          <w:szCs w:val="24"/>
        </w:rPr>
        <w:t xml:space="preserve"> </w:t>
      </w:r>
      <w:r w:rsidR="005C404B" w:rsidRPr="00D619EC">
        <w:rPr>
          <w:rFonts w:ascii="Arial Narrow" w:hAnsi="Arial Narrow"/>
          <w:b/>
          <w:sz w:val="24"/>
          <w:szCs w:val="24"/>
        </w:rPr>
        <w:t>Co-</w:t>
      </w:r>
      <w:r w:rsidR="005C404B" w:rsidRPr="00D619EC">
        <w:rPr>
          <w:rFonts w:ascii="Arial Narrow" w:hAnsi="Arial Narrow"/>
          <w:b/>
          <w:spacing w:val="-2"/>
          <w:sz w:val="24"/>
          <w:szCs w:val="24"/>
        </w:rPr>
        <w:t>Traitant</w:t>
      </w:r>
    </w:p>
    <w:p w14:paraId="3E0013F8" w14:textId="5150E632" w:rsidR="005C404B" w:rsidRPr="00D619EC" w:rsidRDefault="005C404B" w:rsidP="005C404B">
      <w:pPr>
        <w:pStyle w:val="Corpsdetexte"/>
        <w:spacing w:before="1"/>
        <w:rPr>
          <w:rFonts w:ascii="Arial Narrow" w:hAnsi="Arial Narrow"/>
          <w:b/>
          <w:sz w:val="24"/>
          <w:szCs w:val="24"/>
        </w:rPr>
      </w:pPr>
    </w:p>
    <w:p w14:paraId="240AF99F" w14:textId="16641486" w:rsidR="005C404B" w:rsidRPr="00D619EC" w:rsidDel="00AD1955" w:rsidRDefault="005C404B" w:rsidP="005C404B">
      <w:pPr>
        <w:pStyle w:val="Corpsdetexte"/>
        <w:spacing w:before="13"/>
        <w:rPr>
          <w:del w:id="165" w:author="Belkacem HAICHEUR" w:date="2025-06-10T18:30:00Z" w16du:dateUtc="2025-06-10T16:30:00Z"/>
          <w:rFonts w:ascii="Arial Narrow" w:hAnsi="Arial Narrow"/>
          <w:b/>
          <w:sz w:val="24"/>
          <w:szCs w:val="24"/>
        </w:rPr>
      </w:pPr>
    </w:p>
    <w:p w14:paraId="54170B26" w14:textId="76D085F3" w:rsidR="005C404B" w:rsidRPr="00D619EC" w:rsidRDefault="00061364" w:rsidP="005C404B">
      <w:pPr>
        <w:ind w:left="819"/>
        <w:rPr>
          <w:rFonts w:ascii="Arial Narrow" w:hAnsi="Arial Narrow"/>
          <w:b/>
          <w:sz w:val="24"/>
          <w:szCs w:val="24"/>
        </w:rPr>
      </w:pPr>
      <w:r w:rsidRPr="00D619EC">
        <w:rPr>
          <w:rFonts w:ascii="Arial Narrow" w:hAnsi="Arial Narrow"/>
          <w:noProof/>
          <w:sz w:val="24"/>
          <w:szCs w:val="24"/>
        </w:rPr>
        <mc:AlternateContent>
          <mc:Choice Requires="wps">
            <w:drawing>
              <wp:anchor distT="0" distB="0" distL="0" distR="0" simplePos="0" relativeHeight="251659264" behindDoc="1" locked="0" layoutInCell="1" allowOverlap="1" wp14:anchorId="34347CF7" wp14:editId="0EA9EAB4">
                <wp:simplePos x="0" y="0"/>
                <wp:positionH relativeFrom="page">
                  <wp:posOffset>825500</wp:posOffset>
                </wp:positionH>
                <wp:positionV relativeFrom="paragraph">
                  <wp:posOffset>346075</wp:posOffset>
                </wp:positionV>
                <wp:extent cx="6000750" cy="1422400"/>
                <wp:effectExtent l="0" t="0" r="19050" b="2540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0" cy="1422400"/>
                        </a:xfrm>
                        <a:prstGeom prst="rect">
                          <a:avLst/>
                        </a:prstGeom>
                        <a:ln w="18287" cmpd="dbl">
                          <a:solidFill>
                            <a:srgbClr val="000000"/>
                          </a:solidFill>
                          <a:prstDash val="solid"/>
                        </a:ln>
                      </wps:spPr>
                      <wps:txbx>
                        <w:txbxContent>
                          <w:p w14:paraId="0C1B1F87" w14:textId="77777777" w:rsidR="005C404B" w:rsidRPr="00D619EC" w:rsidRDefault="005C404B" w:rsidP="005E2696">
                            <w:pPr>
                              <w:pStyle w:val="Corpsdetexte"/>
                              <w:spacing w:before="48"/>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07952DC7" w14:textId="77777777" w:rsidR="005C404B" w:rsidRPr="00D619EC" w:rsidRDefault="005C404B" w:rsidP="005E2696">
                            <w:pPr>
                              <w:pStyle w:val="Corpsdetexte"/>
                              <w:spacing w:before="75"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0109D375" w14:textId="77777777" w:rsidR="005C404B" w:rsidRPr="00D619EC" w:rsidRDefault="005C404B" w:rsidP="005E2696">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7101F0C4" w14:textId="77777777" w:rsidR="005C404B" w:rsidRPr="00D619EC" w:rsidRDefault="005C404B" w:rsidP="005E2696">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727E710F" w14:textId="77777777" w:rsidR="005C404B" w:rsidRPr="00D619EC" w:rsidRDefault="005C404B" w:rsidP="005E2696">
                            <w:pPr>
                              <w:pStyle w:val="Corpsdetexte"/>
                              <w:spacing w:before="80"/>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4347CF7" id="Textbox 37" o:spid="_x0000_s1028" type="#_x0000_t202" style="position:absolute;left:0;text-align:left;margin-left:65pt;margin-top:27.25pt;width:472.5pt;height:11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" filled="f" strokeweight=".50797mm">
                <v:stroke linestyle="thinThin"/>
                <v:path arrowok="t"/>
                <v:textbox inset="0,0,0,0">
                  <w:txbxContent>
                    <w:p w14:paraId="0C1B1F87" w14:textId="77777777" w:rsidR="005C404B" w:rsidRPr="00D619EC" w:rsidRDefault="005C404B" w:rsidP="005E2696">
                      <w:pPr>
                        <w:pStyle w:val="Corpsdetexte"/>
                        <w:spacing w:before="48"/>
                        <w:ind w:left="142"/>
                        <w:rPr>
                          <w:rFonts w:ascii="Arial Narrow" w:hAnsi="Arial Narrow"/>
                          <w:sz w:val="24"/>
                          <w:szCs w:val="24"/>
                        </w:rPr>
                      </w:pPr>
                      <w:r w:rsidRPr="00D619EC">
                        <w:rPr>
                          <w:rFonts w:ascii="Arial Narrow" w:hAnsi="Arial Narrow"/>
                          <w:sz w:val="24"/>
                          <w:szCs w:val="24"/>
                        </w:rPr>
                        <w:t>Monsieur</w:t>
                      </w:r>
                      <w:r w:rsidRPr="00D619EC">
                        <w:rPr>
                          <w:rFonts w:ascii="Arial Narrow" w:hAnsi="Arial Narrow"/>
                          <w:spacing w:val="22"/>
                          <w:sz w:val="24"/>
                          <w:szCs w:val="24"/>
                        </w:rPr>
                        <w:t xml:space="preserve"> </w:t>
                      </w:r>
                      <w:r w:rsidRPr="00D619EC">
                        <w:rPr>
                          <w:rFonts w:ascii="Arial Narrow" w:hAnsi="Arial Narrow"/>
                          <w:spacing w:val="-2"/>
                          <w:sz w:val="24"/>
                          <w:szCs w:val="24"/>
                        </w:rPr>
                        <w:t>.........................................................................................</w:t>
                      </w:r>
                    </w:p>
                    <w:p w14:paraId="07952DC7" w14:textId="77777777" w:rsidR="005C404B" w:rsidRPr="00D619EC" w:rsidRDefault="005C404B" w:rsidP="005E2696">
                      <w:pPr>
                        <w:pStyle w:val="Corpsdetexte"/>
                        <w:spacing w:before="75" w:line="316" w:lineRule="auto"/>
                        <w:ind w:left="142"/>
                        <w:rPr>
                          <w:rFonts w:ascii="Arial Narrow" w:hAnsi="Arial Narrow"/>
                          <w:sz w:val="24"/>
                          <w:szCs w:val="24"/>
                        </w:rPr>
                      </w:pPr>
                      <w:r w:rsidRPr="00D619EC">
                        <w:rPr>
                          <w:rFonts w:ascii="Arial Narrow" w:hAnsi="Arial Narrow"/>
                          <w:sz w:val="24"/>
                          <w:szCs w:val="24"/>
                        </w:rPr>
                        <w:t>Agissant</w:t>
                      </w:r>
                      <w:r w:rsidRPr="00D619EC">
                        <w:rPr>
                          <w:rFonts w:ascii="Arial Narrow" w:hAnsi="Arial Narrow"/>
                          <w:spacing w:val="-4"/>
                          <w:sz w:val="24"/>
                          <w:szCs w:val="24"/>
                        </w:rPr>
                        <w:t xml:space="preserve"> </w:t>
                      </w:r>
                      <w:r w:rsidRPr="00D619EC">
                        <w:rPr>
                          <w:rFonts w:ascii="Arial Narrow" w:hAnsi="Arial Narrow"/>
                          <w:sz w:val="24"/>
                          <w:szCs w:val="24"/>
                        </w:rPr>
                        <w:t>au</w:t>
                      </w:r>
                      <w:r w:rsidRPr="00D619EC">
                        <w:rPr>
                          <w:rFonts w:ascii="Arial Narrow" w:hAnsi="Arial Narrow"/>
                          <w:spacing w:val="-4"/>
                          <w:sz w:val="24"/>
                          <w:szCs w:val="24"/>
                        </w:rPr>
                        <w:t xml:space="preserve"> </w:t>
                      </w:r>
                      <w:r w:rsidRPr="00D619EC">
                        <w:rPr>
                          <w:rFonts w:ascii="Arial Narrow" w:hAnsi="Arial Narrow"/>
                          <w:sz w:val="24"/>
                          <w:szCs w:val="24"/>
                        </w:rPr>
                        <w:t>nom</w:t>
                      </w:r>
                      <w:r w:rsidRPr="00D619EC">
                        <w:rPr>
                          <w:rFonts w:ascii="Arial Narrow" w:hAnsi="Arial Narrow"/>
                          <w:spacing w:val="-4"/>
                          <w:sz w:val="24"/>
                          <w:szCs w:val="24"/>
                        </w:rPr>
                        <w:t xml:space="preserve"> </w:t>
                      </w:r>
                      <w:r w:rsidRPr="00D619EC">
                        <w:rPr>
                          <w:rFonts w:ascii="Arial Narrow" w:hAnsi="Arial Narrow"/>
                          <w:sz w:val="24"/>
                          <w:szCs w:val="24"/>
                        </w:rPr>
                        <w:t>et</w:t>
                      </w:r>
                      <w:r w:rsidRPr="00D619EC">
                        <w:rPr>
                          <w:rFonts w:ascii="Arial Narrow" w:hAnsi="Arial Narrow"/>
                          <w:spacing w:val="-4"/>
                          <w:sz w:val="24"/>
                          <w:szCs w:val="24"/>
                        </w:rPr>
                        <w:t xml:space="preserve"> </w:t>
                      </w:r>
                      <w:r w:rsidRPr="00D619EC">
                        <w:rPr>
                          <w:rFonts w:ascii="Arial Narrow" w:hAnsi="Arial Narrow"/>
                          <w:sz w:val="24"/>
                          <w:szCs w:val="24"/>
                        </w:rPr>
                        <w:t>pour</w:t>
                      </w:r>
                      <w:r w:rsidRPr="00D619EC">
                        <w:rPr>
                          <w:rFonts w:ascii="Arial Narrow" w:hAnsi="Arial Narrow"/>
                          <w:spacing w:val="-4"/>
                          <w:sz w:val="24"/>
                          <w:szCs w:val="24"/>
                        </w:rPr>
                        <w:t xml:space="preserve"> </w:t>
                      </w:r>
                      <w:r w:rsidRPr="00D619EC">
                        <w:rPr>
                          <w:rFonts w:ascii="Arial Narrow" w:hAnsi="Arial Narrow"/>
                          <w:sz w:val="24"/>
                          <w:szCs w:val="24"/>
                        </w:rPr>
                        <w:t>le</w:t>
                      </w:r>
                      <w:r w:rsidRPr="00D619EC">
                        <w:rPr>
                          <w:rFonts w:ascii="Arial Narrow" w:hAnsi="Arial Narrow"/>
                          <w:spacing w:val="-4"/>
                          <w:sz w:val="24"/>
                          <w:szCs w:val="24"/>
                        </w:rPr>
                        <w:t xml:space="preserve"> </w:t>
                      </w:r>
                      <w:r w:rsidRPr="00D619EC">
                        <w:rPr>
                          <w:rFonts w:ascii="Arial Narrow" w:hAnsi="Arial Narrow"/>
                          <w:sz w:val="24"/>
                          <w:szCs w:val="24"/>
                        </w:rPr>
                        <w:t>compte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4"/>
                          <w:sz w:val="24"/>
                          <w:szCs w:val="24"/>
                        </w:rPr>
                        <w:t xml:space="preserve"> </w:t>
                      </w:r>
                      <w:r w:rsidRPr="00D619EC">
                        <w:rPr>
                          <w:rFonts w:ascii="Arial Narrow" w:hAnsi="Arial Narrow"/>
                          <w:sz w:val="24"/>
                          <w:szCs w:val="24"/>
                        </w:rPr>
                        <w:t>la</w:t>
                      </w:r>
                      <w:r w:rsidRPr="00D619EC">
                        <w:rPr>
                          <w:rFonts w:ascii="Arial Narrow" w:hAnsi="Arial Narrow"/>
                          <w:spacing w:val="-4"/>
                          <w:sz w:val="24"/>
                          <w:szCs w:val="24"/>
                        </w:rPr>
                        <w:t xml:space="preserve"> </w:t>
                      </w:r>
                      <w:r w:rsidRPr="00D619EC">
                        <w:rPr>
                          <w:rFonts w:ascii="Arial Narrow" w:hAnsi="Arial Narrow"/>
                          <w:sz w:val="24"/>
                          <w:szCs w:val="24"/>
                        </w:rPr>
                        <w:t>société.......................................... Ayant</w:t>
                      </w:r>
                      <w:r w:rsidRPr="00D619EC">
                        <w:rPr>
                          <w:rFonts w:ascii="Arial Narrow" w:hAnsi="Arial Narrow"/>
                          <w:spacing w:val="-5"/>
                          <w:sz w:val="24"/>
                          <w:szCs w:val="24"/>
                        </w:rPr>
                        <w:t xml:space="preserve"> </w:t>
                      </w:r>
                      <w:r w:rsidRPr="00D619EC">
                        <w:rPr>
                          <w:rFonts w:ascii="Arial Narrow" w:hAnsi="Arial Narrow"/>
                          <w:sz w:val="24"/>
                          <w:szCs w:val="24"/>
                        </w:rPr>
                        <w:t>son</w:t>
                      </w:r>
                      <w:r w:rsidRPr="00D619EC">
                        <w:rPr>
                          <w:rFonts w:ascii="Arial Narrow" w:hAnsi="Arial Narrow"/>
                          <w:spacing w:val="-5"/>
                          <w:sz w:val="24"/>
                          <w:szCs w:val="24"/>
                        </w:rPr>
                        <w:t xml:space="preserve"> </w:t>
                      </w:r>
                      <w:r w:rsidRPr="00D619EC">
                        <w:rPr>
                          <w:rFonts w:ascii="Arial Narrow" w:hAnsi="Arial Narrow"/>
                          <w:sz w:val="24"/>
                          <w:szCs w:val="24"/>
                        </w:rPr>
                        <w:t>siège</w:t>
                      </w:r>
                      <w:r w:rsidRPr="00D619EC">
                        <w:rPr>
                          <w:rFonts w:ascii="Arial Narrow" w:hAnsi="Arial Narrow"/>
                          <w:spacing w:val="-5"/>
                          <w:sz w:val="24"/>
                          <w:szCs w:val="24"/>
                        </w:rPr>
                        <w:t xml:space="preserve"> </w:t>
                      </w:r>
                      <w:r w:rsidRPr="00D619EC">
                        <w:rPr>
                          <w:rFonts w:ascii="Arial Narrow" w:hAnsi="Arial Narrow"/>
                          <w:sz w:val="24"/>
                          <w:szCs w:val="24"/>
                        </w:rPr>
                        <w:t>social</w:t>
                      </w:r>
                      <w:r w:rsidRPr="00D619EC">
                        <w:rPr>
                          <w:rFonts w:ascii="Arial Narrow" w:hAnsi="Arial Narrow"/>
                          <w:spacing w:val="-4"/>
                          <w:sz w:val="24"/>
                          <w:szCs w:val="24"/>
                        </w:rPr>
                        <w:t xml:space="preserve"> </w:t>
                      </w:r>
                      <w:r w:rsidRPr="00D619EC">
                        <w:rPr>
                          <w:rFonts w:ascii="Arial Narrow" w:hAnsi="Arial Narrow"/>
                          <w:spacing w:val="-2"/>
                          <w:sz w:val="24"/>
                          <w:szCs w:val="24"/>
                        </w:rPr>
                        <w:t>à........................................................................</w:t>
                      </w:r>
                    </w:p>
                    <w:p w14:paraId="0109D375" w14:textId="77777777" w:rsidR="005C404B" w:rsidRPr="00D619EC" w:rsidRDefault="005C404B" w:rsidP="005E2696">
                      <w:pPr>
                        <w:pStyle w:val="Corpsdetexte"/>
                        <w:spacing w:line="253" w:lineRule="exact"/>
                        <w:ind w:left="142"/>
                        <w:rPr>
                          <w:rFonts w:ascii="Arial Narrow" w:hAnsi="Arial Narrow"/>
                          <w:sz w:val="24"/>
                          <w:szCs w:val="24"/>
                        </w:rPr>
                      </w:pPr>
                      <w:r w:rsidRPr="00D619EC">
                        <w:rPr>
                          <w:rFonts w:ascii="Arial Narrow" w:hAnsi="Arial Narrow"/>
                          <w:sz w:val="24"/>
                          <w:szCs w:val="24"/>
                        </w:rPr>
                        <w:t>Forme</w:t>
                      </w:r>
                      <w:r w:rsidRPr="00D619EC">
                        <w:rPr>
                          <w:rFonts w:ascii="Arial Narrow" w:hAnsi="Arial Narrow"/>
                          <w:spacing w:val="-4"/>
                          <w:sz w:val="24"/>
                          <w:szCs w:val="24"/>
                        </w:rPr>
                        <w:t xml:space="preserve"> </w:t>
                      </w:r>
                      <w:r w:rsidRPr="00D619EC">
                        <w:rPr>
                          <w:rFonts w:ascii="Arial Narrow" w:hAnsi="Arial Narrow"/>
                          <w:sz w:val="24"/>
                          <w:szCs w:val="24"/>
                        </w:rPr>
                        <w:t>de</w:t>
                      </w:r>
                      <w:r w:rsidRPr="00D619EC">
                        <w:rPr>
                          <w:rFonts w:ascii="Arial Narrow" w:hAnsi="Arial Narrow"/>
                          <w:spacing w:val="-3"/>
                          <w:sz w:val="24"/>
                          <w:szCs w:val="24"/>
                        </w:rPr>
                        <w:t xml:space="preserve"> </w:t>
                      </w:r>
                      <w:r w:rsidRPr="00D619EC">
                        <w:rPr>
                          <w:rFonts w:ascii="Arial Narrow" w:hAnsi="Arial Narrow"/>
                          <w:spacing w:val="-2"/>
                          <w:sz w:val="24"/>
                          <w:szCs w:val="24"/>
                        </w:rPr>
                        <w:t>société</w:t>
                      </w:r>
                    </w:p>
                    <w:p w14:paraId="7101F0C4" w14:textId="77777777" w:rsidR="005C404B" w:rsidRPr="00D619EC" w:rsidRDefault="005C404B" w:rsidP="005E2696">
                      <w:pPr>
                        <w:pStyle w:val="Corpsdetexte"/>
                        <w:spacing w:before="81"/>
                        <w:ind w:left="142"/>
                        <w:rPr>
                          <w:rFonts w:ascii="Arial Narrow" w:hAnsi="Arial Narrow"/>
                          <w:sz w:val="24"/>
                          <w:szCs w:val="24"/>
                        </w:rPr>
                      </w:pPr>
                      <w:r w:rsidRPr="00D619EC">
                        <w:rPr>
                          <w:rFonts w:ascii="Arial Narrow" w:hAnsi="Arial Narrow"/>
                          <w:sz w:val="24"/>
                          <w:szCs w:val="24"/>
                        </w:rPr>
                        <w:t>Immatriculation</w:t>
                      </w:r>
                      <w:r w:rsidRPr="00D619EC">
                        <w:rPr>
                          <w:rFonts w:ascii="Arial Narrow" w:hAnsi="Arial Narrow"/>
                          <w:spacing w:val="-8"/>
                          <w:sz w:val="24"/>
                          <w:szCs w:val="24"/>
                        </w:rPr>
                        <w:t xml:space="preserve"> </w:t>
                      </w:r>
                      <w:r w:rsidRPr="00D619EC">
                        <w:rPr>
                          <w:rFonts w:ascii="Arial Narrow" w:hAnsi="Arial Narrow"/>
                          <w:sz w:val="24"/>
                          <w:szCs w:val="24"/>
                        </w:rPr>
                        <w:t>à</w:t>
                      </w:r>
                      <w:r w:rsidRPr="00D619EC">
                        <w:rPr>
                          <w:rFonts w:ascii="Arial Narrow" w:hAnsi="Arial Narrow"/>
                          <w:spacing w:val="-8"/>
                          <w:sz w:val="24"/>
                          <w:szCs w:val="24"/>
                        </w:rPr>
                        <w:t xml:space="preserve"> </w:t>
                      </w:r>
                      <w:r w:rsidRPr="00D619EC">
                        <w:rPr>
                          <w:rFonts w:ascii="Arial Narrow" w:hAnsi="Arial Narrow"/>
                          <w:sz w:val="24"/>
                          <w:szCs w:val="24"/>
                        </w:rPr>
                        <w:t>l’INSEE</w:t>
                      </w:r>
                      <w:r w:rsidRPr="00D619EC">
                        <w:rPr>
                          <w:rFonts w:ascii="Arial Narrow" w:hAnsi="Arial Narrow"/>
                          <w:spacing w:val="-7"/>
                          <w:sz w:val="24"/>
                          <w:szCs w:val="24"/>
                        </w:rPr>
                        <w:t xml:space="preserve"> </w:t>
                      </w:r>
                      <w:r w:rsidRPr="00D619EC">
                        <w:rPr>
                          <w:rFonts w:ascii="Arial Narrow" w:hAnsi="Arial Narrow"/>
                          <w:spacing w:val="-2"/>
                          <w:sz w:val="24"/>
                          <w:szCs w:val="24"/>
                        </w:rPr>
                        <w:t>n°..................................................................</w:t>
                      </w:r>
                    </w:p>
                    <w:p w14:paraId="727E710F" w14:textId="77777777" w:rsidR="005C404B" w:rsidRPr="00D619EC" w:rsidRDefault="005C404B" w:rsidP="005E2696">
                      <w:pPr>
                        <w:pStyle w:val="Corpsdetexte"/>
                        <w:spacing w:before="80"/>
                        <w:ind w:left="142"/>
                        <w:rPr>
                          <w:rFonts w:ascii="Arial Narrow" w:hAnsi="Arial Narrow"/>
                          <w:sz w:val="24"/>
                          <w:szCs w:val="24"/>
                        </w:rPr>
                      </w:pPr>
                      <w:r w:rsidRPr="00D619EC">
                        <w:rPr>
                          <w:rFonts w:ascii="Arial Narrow" w:hAnsi="Arial Narrow"/>
                          <w:sz w:val="24"/>
                          <w:szCs w:val="24"/>
                        </w:rPr>
                        <w:t>Numéro</w:t>
                      </w:r>
                      <w:r w:rsidRPr="00D619EC">
                        <w:rPr>
                          <w:rFonts w:ascii="Arial Narrow" w:hAnsi="Arial Narrow"/>
                          <w:spacing w:val="-10"/>
                          <w:sz w:val="24"/>
                          <w:szCs w:val="24"/>
                        </w:rPr>
                        <w:t xml:space="preserve"> </w:t>
                      </w:r>
                      <w:r w:rsidRPr="00D619EC">
                        <w:rPr>
                          <w:rFonts w:ascii="Arial Narrow" w:hAnsi="Arial Narrow"/>
                          <w:sz w:val="24"/>
                          <w:szCs w:val="24"/>
                        </w:rPr>
                        <w:t>d’identification</w:t>
                      </w:r>
                      <w:r w:rsidRPr="00D619EC">
                        <w:rPr>
                          <w:rFonts w:ascii="Arial Narrow" w:hAnsi="Arial Narrow"/>
                          <w:spacing w:val="-7"/>
                          <w:sz w:val="24"/>
                          <w:szCs w:val="24"/>
                        </w:rPr>
                        <w:t xml:space="preserve"> </w:t>
                      </w:r>
                      <w:r w:rsidRPr="00D619EC">
                        <w:rPr>
                          <w:rFonts w:ascii="Arial Narrow" w:hAnsi="Arial Narrow"/>
                          <w:sz w:val="24"/>
                          <w:szCs w:val="24"/>
                        </w:rPr>
                        <w:t>au</w:t>
                      </w:r>
                      <w:r w:rsidRPr="00D619EC">
                        <w:rPr>
                          <w:rFonts w:ascii="Arial Narrow" w:hAnsi="Arial Narrow"/>
                          <w:spacing w:val="-6"/>
                          <w:sz w:val="24"/>
                          <w:szCs w:val="24"/>
                        </w:rPr>
                        <w:t xml:space="preserve"> </w:t>
                      </w:r>
                      <w:r w:rsidRPr="00D619EC">
                        <w:rPr>
                          <w:rFonts w:ascii="Arial Narrow" w:hAnsi="Arial Narrow"/>
                          <w:sz w:val="24"/>
                          <w:szCs w:val="24"/>
                        </w:rPr>
                        <w:t>registre</w:t>
                      </w:r>
                      <w:r w:rsidRPr="00D619EC">
                        <w:rPr>
                          <w:rFonts w:ascii="Arial Narrow" w:hAnsi="Arial Narrow"/>
                          <w:spacing w:val="-7"/>
                          <w:sz w:val="24"/>
                          <w:szCs w:val="24"/>
                        </w:rPr>
                        <w:t xml:space="preserve"> </w:t>
                      </w:r>
                      <w:r w:rsidRPr="00D619EC">
                        <w:rPr>
                          <w:rFonts w:ascii="Arial Narrow" w:hAnsi="Arial Narrow"/>
                          <w:sz w:val="24"/>
                          <w:szCs w:val="24"/>
                        </w:rPr>
                        <w:t>de</w:t>
                      </w:r>
                      <w:r w:rsidRPr="00D619EC">
                        <w:rPr>
                          <w:rFonts w:ascii="Arial Narrow" w:hAnsi="Arial Narrow"/>
                          <w:spacing w:val="-6"/>
                          <w:sz w:val="24"/>
                          <w:szCs w:val="24"/>
                        </w:rPr>
                        <w:t xml:space="preserve"> </w:t>
                      </w:r>
                      <w:r w:rsidRPr="00D619EC">
                        <w:rPr>
                          <w:rFonts w:ascii="Arial Narrow" w:hAnsi="Arial Narrow"/>
                          <w:sz w:val="24"/>
                          <w:szCs w:val="24"/>
                        </w:rPr>
                        <w:t>commerce</w:t>
                      </w:r>
                      <w:r w:rsidRPr="00D619EC">
                        <w:rPr>
                          <w:rFonts w:ascii="Arial Narrow" w:hAnsi="Arial Narrow"/>
                          <w:spacing w:val="-6"/>
                          <w:sz w:val="24"/>
                          <w:szCs w:val="24"/>
                        </w:rPr>
                        <w:t xml:space="preserve"> </w:t>
                      </w:r>
                      <w:r w:rsidRPr="00D619EC">
                        <w:rPr>
                          <w:rFonts w:ascii="Arial Narrow" w:hAnsi="Arial Narrow"/>
                          <w:sz w:val="24"/>
                          <w:szCs w:val="24"/>
                        </w:rPr>
                        <w:t>:</w:t>
                      </w:r>
                      <w:r w:rsidRPr="00D619EC">
                        <w:rPr>
                          <w:rFonts w:ascii="Arial Narrow" w:hAnsi="Arial Narrow"/>
                          <w:spacing w:val="-24"/>
                          <w:sz w:val="24"/>
                          <w:szCs w:val="24"/>
                        </w:rPr>
                        <w:t xml:space="preserve"> </w:t>
                      </w:r>
                      <w:r w:rsidRPr="00D619EC">
                        <w:rPr>
                          <w:rFonts w:ascii="Arial Narrow" w:hAnsi="Arial Narrow"/>
                          <w:spacing w:val="-2"/>
                          <w:sz w:val="24"/>
                          <w:szCs w:val="24"/>
                        </w:rPr>
                        <w:t>......................................</w:t>
                      </w:r>
                    </w:p>
                  </w:txbxContent>
                </v:textbox>
                <w10:wrap type="topAndBottom" anchorx="page"/>
              </v:shape>
            </w:pict>
          </mc:Fallback>
        </mc:AlternateContent>
      </w:r>
      <w:r w:rsidR="005C404B" w:rsidRPr="00D619EC">
        <w:rPr>
          <w:rFonts w:ascii="Arial Narrow" w:hAnsi="Arial Narrow"/>
          <w:b/>
          <w:sz w:val="24"/>
          <w:szCs w:val="24"/>
        </w:rPr>
        <w:t>3</w:t>
      </w:r>
      <w:r w:rsidR="005C404B" w:rsidRPr="00D619EC">
        <w:rPr>
          <w:rFonts w:ascii="Arial Narrow" w:hAnsi="Arial Narrow"/>
          <w:b/>
          <w:sz w:val="24"/>
          <w:szCs w:val="24"/>
          <w:vertAlign w:val="superscript"/>
        </w:rPr>
        <w:t>ème</w:t>
      </w:r>
      <w:r w:rsidR="005C404B" w:rsidRPr="00D619EC">
        <w:rPr>
          <w:rFonts w:ascii="Arial Narrow" w:hAnsi="Arial Narrow"/>
          <w:b/>
          <w:spacing w:val="-10"/>
          <w:sz w:val="24"/>
          <w:szCs w:val="24"/>
        </w:rPr>
        <w:t xml:space="preserve"> </w:t>
      </w:r>
      <w:r w:rsidR="005C404B" w:rsidRPr="00D619EC">
        <w:rPr>
          <w:rFonts w:ascii="Arial Narrow" w:hAnsi="Arial Narrow"/>
          <w:b/>
          <w:sz w:val="24"/>
          <w:szCs w:val="24"/>
        </w:rPr>
        <w:t>Co-</w:t>
      </w:r>
      <w:r w:rsidR="005C404B" w:rsidRPr="00D619EC">
        <w:rPr>
          <w:rFonts w:ascii="Arial Narrow" w:hAnsi="Arial Narrow"/>
          <w:b/>
          <w:spacing w:val="-2"/>
          <w:sz w:val="24"/>
          <w:szCs w:val="24"/>
        </w:rPr>
        <w:t>Traitant</w:t>
      </w:r>
    </w:p>
    <w:p w14:paraId="13138819" w14:textId="3CBF0BB3" w:rsidR="005C404B" w:rsidRPr="00D619EC" w:rsidDel="00AD1955" w:rsidRDefault="005C404B" w:rsidP="005C404B">
      <w:pPr>
        <w:pStyle w:val="Corpsdetexte"/>
        <w:spacing w:before="8"/>
        <w:rPr>
          <w:del w:id="166" w:author="Belkacem HAICHEUR" w:date="2025-06-10T18:30:00Z" w16du:dateUtc="2025-06-10T16:30:00Z"/>
          <w:rFonts w:ascii="Arial Narrow" w:hAnsi="Arial Narrow"/>
          <w:b/>
          <w:sz w:val="24"/>
          <w:szCs w:val="24"/>
        </w:rPr>
      </w:pPr>
    </w:p>
    <w:p w14:paraId="0BBC3202" w14:textId="4B3F2932" w:rsidR="005C404B" w:rsidRPr="00D619EC" w:rsidDel="00E67304" w:rsidRDefault="005C404B" w:rsidP="0027564E">
      <w:pPr>
        <w:pStyle w:val="Corpsdetexte"/>
        <w:tabs>
          <w:tab w:val="left" w:leader="dot" w:pos="4036"/>
        </w:tabs>
        <w:spacing w:before="1"/>
        <w:ind w:right="74"/>
        <w:jc w:val="both"/>
        <w:rPr>
          <w:del w:id="167" w:author="Laurent Bonnard" w:date="2025-03-13T16:57:00Z" w16du:dateUtc="2025-03-13T15:57:00Z"/>
          <w:rFonts w:ascii="Arial Narrow" w:hAnsi="Arial Narrow"/>
          <w:sz w:val="24"/>
          <w:szCs w:val="24"/>
        </w:rPr>
      </w:pPr>
      <w:del w:id="168" w:author="Laurent Bonnard" w:date="2025-03-13T16:57:00Z" w16du:dateUtc="2025-03-13T15:57:00Z">
        <w:r w:rsidRPr="00D619EC" w:rsidDel="00E67304">
          <w:rPr>
            <w:rFonts w:ascii="Arial Narrow" w:hAnsi="Arial Narrow"/>
            <w:sz w:val="24"/>
            <w:szCs w:val="24"/>
          </w:rPr>
          <w:delText>Et</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étant,</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pour</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tout</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ce</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qui</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concerne</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l’exécution</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du</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présent</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marché,</w:delText>
        </w:r>
        <w:r w:rsidRPr="00D619EC" w:rsidDel="00E67304">
          <w:rPr>
            <w:rFonts w:ascii="Arial Narrow" w:hAnsi="Arial Narrow"/>
            <w:spacing w:val="80"/>
            <w:sz w:val="24"/>
            <w:szCs w:val="24"/>
          </w:rPr>
          <w:delText xml:space="preserve"> </w:delText>
        </w:r>
        <w:r w:rsidRPr="00D619EC" w:rsidDel="00E67304">
          <w:rPr>
            <w:rFonts w:ascii="Arial Narrow" w:hAnsi="Arial Narrow"/>
            <w:sz w:val="24"/>
            <w:szCs w:val="24"/>
          </w:rPr>
          <w:delText xml:space="preserve">représentés </w:delText>
        </w:r>
        <w:r w:rsidRPr="00D619EC" w:rsidDel="00E67304">
          <w:rPr>
            <w:rFonts w:ascii="Arial Narrow" w:hAnsi="Arial Narrow"/>
            <w:spacing w:val="-4"/>
            <w:sz w:val="24"/>
            <w:szCs w:val="24"/>
          </w:rPr>
          <w:delText>par</w:delText>
        </w:r>
        <w:r w:rsidR="005E2696" w:rsidRPr="00D619EC" w:rsidDel="00E67304">
          <w:rPr>
            <w:rFonts w:ascii="Arial Narrow" w:hAnsi="Arial Narrow"/>
            <w:sz w:val="24"/>
            <w:szCs w:val="24"/>
          </w:rPr>
          <w:delText xml:space="preserve"> </w:delText>
        </w:r>
        <w:r w:rsidRPr="00D619EC" w:rsidDel="00E67304">
          <w:rPr>
            <w:rFonts w:ascii="Arial Narrow" w:hAnsi="Arial Narrow"/>
            <w:sz w:val="24"/>
            <w:szCs w:val="24"/>
          </w:rPr>
          <w:delText>le</w:delText>
        </w:r>
        <w:r w:rsidR="005E2696" w:rsidRPr="00D619EC" w:rsidDel="00E67304">
          <w:rPr>
            <w:rFonts w:ascii="Arial Narrow" w:hAnsi="Arial Narrow"/>
            <w:sz w:val="24"/>
            <w:szCs w:val="24"/>
          </w:rPr>
          <w:delText xml:space="preserve"> </w:delText>
        </w:r>
        <w:r w:rsidRPr="00D619EC" w:rsidDel="00E67304">
          <w:rPr>
            <w:rFonts w:ascii="Arial Narrow" w:hAnsi="Arial Narrow"/>
            <w:sz w:val="24"/>
            <w:szCs w:val="24"/>
          </w:rPr>
          <w:delText>mandataire commun, dûment autorisé à cet effet.</w:delText>
        </w:r>
      </w:del>
    </w:p>
    <w:p w14:paraId="4DD727BB" w14:textId="37398313" w:rsidR="005C404B" w:rsidRPr="00D619EC" w:rsidDel="00E67304" w:rsidRDefault="005C404B" w:rsidP="0027564E">
      <w:pPr>
        <w:pStyle w:val="Paragraphedeliste"/>
        <w:numPr>
          <w:ilvl w:val="0"/>
          <w:numId w:val="5"/>
        </w:numPr>
        <w:tabs>
          <w:tab w:val="left" w:pos="1026"/>
        </w:tabs>
        <w:spacing w:before="252" w:line="242" w:lineRule="auto"/>
        <w:ind w:left="0" w:right="74" w:firstLine="0"/>
        <w:jc w:val="both"/>
        <w:rPr>
          <w:del w:id="169" w:author="Laurent Bonnard" w:date="2025-03-13T16:57:00Z" w16du:dateUtc="2025-03-13T15:57:00Z"/>
          <w:rFonts w:ascii="Arial Narrow" w:hAnsi="Arial Narrow"/>
          <w:sz w:val="24"/>
          <w:szCs w:val="24"/>
        </w:rPr>
      </w:pPr>
      <w:del w:id="170" w:author="Laurent Bonnard" w:date="2025-03-13T16:57:00Z" w16du:dateUtc="2025-03-13T15:57:00Z">
        <w:r w:rsidRPr="00D619EC" w:rsidDel="00E67304">
          <w:rPr>
            <w:rFonts w:ascii="Arial Narrow" w:hAnsi="Arial Narrow"/>
            <w:sz w:val="24"/>
            <w:szCs w:val="24"/>
          </w:rPr>
          <w:delText xml:space="preserve">NOUS ENGAGEONS, sans réserve, conformément aux conditions, clauses et prescriptions imposées par le cahier des clauses administratives particulières à exécuter les études aux </w:delText>
        </w:r>
        <w:r w:rsidRPr="00D619EC" w:rsidDel="00E67304">
          <w:rPr>
            <w:rFonts w:ascii="Arial Narrow" w:hAnsi="Arial Narrow"/>
            <w:spacing w:val="-4"/>
            <w:sz w:val="24"/>
            <w:szCs w:val="24"/>
          </w:rPr>
          <w:delText>conditions</w:delText>
        </w:r>
        <w:r w:rsidRPr="00D619EC" w:rsidDel="00E67304">
          <w:rPr>
            <w:rFonts w:ascii="Arial Narrow" w:hAnsi="Arial Narrow"/>
            <w:spacing w:val="-10"/>
            <w:sz w:val="24"/>
            <w:szCs w:val="24"/>
          </w:rPr>
          <w:delText xml:space="preserve"> </w:delText>
        </w:r>
      </w:del>
      <w:del w:id="171" w:author="Laurent Bonnard" w:date="2025-03-13T16:53:00Z" w16du:dateUtc="2025-03-13T15:53:00Z">
        <w:r w:rsidRPr="00D619EC" w:rsidDel="00E67304">
          <w:rPr>
            <w:rFonts w:ascii="Arial Narrow" w:hAnsi="Arial Narrow"/>
            <w:spacing w:val="-4"/>
            <w:sz w:val="24"/>
            <w:szCs w:val="24"/>
          </w:rPr>
          <w:delText>ci-après</w:delText>
        </w:r>
      </w:del>
      <w:del w:id="172" w:author="Laurent Bonnard" w:date="2025-03-13T16:57:00Z" w16du:dateUtc="2025-03-13T15:57:00Z">
        <w:r w:rsidRPr="00D619EC" w:rsidDel="00E67304">
          <w:rPr>
            <w:rFonts w:ascii="Arial Narrow" w:hAnsi="Arial Narrow"/>
            <w:spacing w:val="-4"/>
            <w:sz w:val="24"/>
            <w:szCs w:val="24"/>
          </w:rPr>
          <w:delText>,</w:delText>
        </w:r>
        <w:r w:rsidRPr="00D619EC" w:rsidDel="00E67304">
          <w:rPr>
            <w:rFonts w:ascii="Arial Narrow" w:hAnsi="Arial Narrow"/>
            <w:spacing w:val="-10"/>
            <w:sz w:val="24"/>
            <w:szCs w:val="24"/>
          </w:rPr>
          <w:delText xml:space="preserve"> </w:delText>
        </w:r>
      </w:del>
      <w:del w:id="173" w:author="Laurent Bonnard" w:date="2025-03-13T16:54:00Z" w16du:dateUtc="2025-03-13T15:54:00Z">
        <w:r w:rsidRPr="00D619EC" w:rsidDel="00E67304">
          <w:rPr>
            <w:rFonts w:ascii="Arial Narrow" w:hAnsi="Arial Narrow"/>
            <w:spacing w:val="-4"/>
            <w:sz w:val="24"/>
            <w:szCs w:val="24"/>
          </w:rPr>
          <w:delText>qui</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constituent</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l'offre</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du</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groupement</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que</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nous</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avons</w:delText>
        </w:r>
        <w:r w:rsidRPr="00D619EC" w:rsidDel="00E67304">
          <w:rPr>
            <w:rFonts w:ascii="Arial Narrow" w:hAnsi="Arial Narrow"/>
            <w:spacing w:val="-10"/>
            <w:sz w:val="24"/>
            <w:szCs w:val="24"/>
          </w:rPr>
          <w:delText xml:space="preserve"> </w:delText>
        </w:r>
        <w:r w:rsidRPr="00D619EC" w:rsidDel="00E67304">
          <w:rPr>
            <w:rFonts w:ascii="Arial Narrow" w:hAnsi="Arial Narrow"/>
            <w:spacing w:val="-4"/>
            <w:sz w:val="24"/>
            <w:szCs w:val="24"/>
          </w:rPr>
          <w:delText>constitué,</w:delText>
        </w:r>
      </w:del>
    </w:p>
    <w:p w14:paraId="521C02D4" w14:textId="62915DB6" w:rsidR="005C404B" w:rsidRPr="00D619EC" w:rsidDel="00B0660F" w:rsidRDefault="005C404B" w:rsidP="0027564E">
      <w:pPr>
        <w:pStyle w:val="Paragraphedeliste"/>
        <w:numPr>
          <w:ilvl w:val="0"/>
          <w:numId w:val="5"/>
        </w:numPr>
        <w:tabs>
          <w:tab w:val="left" w:pos="988"/>
        </w:tabs>
        <w:spacing w:before="234"/>
        <w:ind w:left="0" w:right="74" w:firstLine="0"/>
        <w:jc w:val="both"/>
        <w:rPr>
          <w:del w:id="174" w:author="Belkacem HAICHEUR" w:date="2025-06-10T17:27:00Z" w16du:dateUtc="2025-06-10T15:27:00Z"/>
          <w:rFonts w:ascii="Arial Narrow" w:hAnsi="Arial Narrow"/>
          <w:sz w:val="24"/>
          <w:szCs w:val="24"/>
        </w:rPr>
      </w:pPr>
      <w:commentRangeStart w:id="175"/>
      <w:del w:id="176" w:author="Belkacem HAICHEUR" w:date="2025-06-10T17:27:00Z" w16du:dateUtc="2025-06-10T15:27:00Z">
        <w:r w:rsidRPr="00D619EC" w:rsidDel="00B0660F">
          <w:rPr>
            <w:rFonts w:ascii="Arial Narrow" w:hAnsi="Arial Narrow"/>
            <w:sz w:val="24"/>
            <w:szCs w:val="24"/>
          </w:rPr>
          <w:delText>AFFIRMONS,</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sous</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peine</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de</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résiliation</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de</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plein</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droit</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du</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marché,</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que</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nous</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sommes</w:delText>
        </w:r>
        <w:r w:rsidRPr="00D619EC" w:rsidDel="00B0660F">
          <w:rPr>
            <w:rFonts w:ascii="Arial Narrow" w:hAnsi="Arial Narrow"/>
            <w:spacing w:val="-9"/>
            <w:sz w:val="24"/>
            <w:szCs w:val="24"/>
          </w:rPr>
          <w:delText xml:space="preserve"> </w:delText>
        </w:r>
        <w:r w:rsidRPr="00D619EC" w:rsidDel="00B0660F">
          <w:rPr>
            <w:rFonts w:ascii="Arial Narrow" w:hAnsi="Arial Narrow"/>
            <w:sz w:val="24"/>
            <w:szCs w:val="24"/>
          </w:rPr>
          <w:delText xml:space="preserve">titulaires </w:delText>
        </w:r>
        <w:r w:rsidRPr="00D619EC" w:rsidDel="00B0660F">
          <w:rPr>
            <w:rFonts w:ascii="Arial Narrow" w:hAnsi="Arial Narrow"/>
            <w:spacing w:val="-4"/>
            <w:sz w:val="24"/>
            <w:szCs w:val="24"/>
          </w:rPr>
          <w:delText>d'une</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police</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d'assurance</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garantissant</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l'ensemble</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des</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responsabilités</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que</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nous</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encourons</w:delText>
        </w:r>
        <w:r w:rsidRPr="00D619EC" w:rsidDel="00B0660F">
          <w:rPr>
            <w:rFonts w:ascii="Arial Narrow" w:hAnsi="Arial Narrow"/>
            <w:spacing w:val="-11"/>
            <w:sz w:val="24"/>
            <w:szCs w:val="24"/>
          </w:rPr>
          <w:delText xml:space="preserve"> </w:delText>
        </w:r>
        <w:r w:rsidRPr="00D619EC" w:rsidDel="00B0660F">
          <w:rPr>
            <w:rFonts w:ascii="Arial Narrow" w:hAnsi="Arial Narrow"/>
            <w:spacing w:val="-4"/>
            <w:sz w:val="24"/>
            <w:szCs w:val="24"/>
          </w:rPr>
          <w:delText>:</w:delText>
        </w:r>
      </w:del>
    </w:p>
    <w:p w14:paraId="17A56D50" w14:textId="76539374" w:rsidR="005C404B" w:rsidRPr="00D619EC" w:rsidDel="00B0660F" w:rsidRDefault="005C404B" w:rsidP="005E2696">
      <w:pPr>
        <w:pStyle w:val="Titre2"/>
        <w:spacing w:before="238"/>
        <w:ind w:left="1440" w:firstLine="720"/>
        <w:rPr>
          <w:del w:id="177" w:author="Belkacem HAICHEUR" w:date="2025-06-10T17:27:00Z" w16du:dateUtc="2025-06-10T15:27:00Z"/>
          <w:rFonts w:ascii="Arial Narrow" w:hAnsi="Arial Narrow"/>
          <w:sz w:val="24"/>
          <w:szCs w:val="24"/>
        </w:rPr>
      </w:pPr>
      <w:del w:id="178" w:author="Belkacem HAICHEUR" w:date="2025-06-10T17:27:00Z" w16du:dateUtc="2025-06-10T15:27:00Z">
        <w:r w:rsidRPr="00D619EC" w:rsidDel="00B0660F">
          <w:rPr>
            <w:rFonts w:ascii="Arial Narrow" w:hAnsi="Arial Narrow"/>
            <w:spacing w:val="-8"/>
            <w:sz w:val="24"/>
            <w:szCs w:val="24"/>
          </w:rPr>
          <w:delText>1</w:delText>
        </w:r>
        <w:r w:rsidRPr="00D619EC" w:rsidDel="00B0660F">
          <w:rPr>
            <w:rFonts w:ascii="Arial Narrow" w:hAnsi="Arial Narrow"/>
            <w:spacing w:val="-8"/>
            <w:sz w:val="24"/>
            <w:szCs w:val="24"/>
            <w:vertAlign w:val="superscript"/>
          </w:rPr>
          <w:delText>er</w:delText>
        </w:r>
        <w:r w:rsidRPr="00D619EC" w:rsidDel="00B0660F">
          <w:rPr>
            <w:rFonts w:ascii="Arial Narrow" w:hAnsi="Arial Narrow"/>
            <w:spacing w:val="-1"/>
            <w:sz w:val="24"/>
            <w:szCs w:val="24"/>
          </w:rPr>
          <w:delText xml:space="preserve"> </w:delText>
        </w:r>
        <w:r w:rsidRPr="00D619EC" w:rsidDel="00B0660F">
          <w:rPr>
            <w:rFonts w:ascii="Arial Narrow" w:hAnsi="Arial Narrow"/>
            <w:spacing w:val="-8"/>
            <w:sz w:val="24"/>
            <w:szCs w:val="24"/>
          </w:rPr>
          <w:delText>co-traitant</w:delText>
        </w:r>
        <w:r w:rsidR="005E2696" w:rsidRPr="00D619EC" w:rsidDel="00B0660F">
          <w:rPr>
            <w:rFonts w:ascii="Arial Narrow" w:hAnsi="Arial Narrow"/>
            <w:sz w:val="24"/>
            <w:szCs w:val="24"/>
          </w:rPr>
          <w:tab/>
        </w:r>
        <w:r w:rsidR="005E2696" w:rsidRPr="00D619EC" w:rsidDel="00B0660F">
          <w:rPr>
            <w:rFonts w:ascii="Arial Narrow" w:hAnsi="Arial Narrow"/>
            <w:sz w:val="24"/>
            <w:szCs w:val="24"/>
          </w:rPr>
          <w:tab/>
        </w:r>
        <w:r w:rsidRPr="00D619EC" w:rsidDel="00B0660F">
          <w:rPr>
            <w:rFonts w:ascii="Arial Narrow" w:hAnsi="Arial Narrow"/>
            <w:spacing w:val="-8"/>
            <w:sz w:val="24"/>
            <w:szCs w:val="24"/>
          </w:rPr>
          <w:delText>2</w:delText>
        </w:r>
        <w:r w:rsidRPr="00D619EC" w:rsidDel="00B0660F">
          <w:rPr>
            <w:rFonts w:ascii="Arial Narrow" w:hAnsi="Arial Narrow"/>
            <w:spacing w:val="-8"/>
            <w:sz w:val="24"/>
            <w:szCs w:val="24"/>
            <w:vertAlign w:val="superscript"/>
          </w:rPr>
          <w:delText>ème</w:delText>
        </w:r>
        <w:r w:rsidRPr="00D619EC" w:rsidDel="00B0660F">
          <w:rPr>
            <w:rFonts w:ascii="Arial Narrow" w:hAnsi="Arial Narrow"/>
            <w:spacing w:val="-2"/>
            <w:sz w:val="24"/>
            <w:szCs w:val="24"/>
          </w:rPr>
          <w:delText xml:space="preserve"> </w:delText>
        </w:r>
        <w:r w:rsidRPr="00D619EC" w:rsidDel="00B0660F">
          <w:rPr>
            <w:rFonts w:ascii="Arial Narrow" w:hAnsi="Arial Narrow"/>
            <w:spacing w:val="-8"/>
            <w:sz w:val="24"/>
            <w:szCs w:val="24"/>
          </w:rPr>
          <w:delText>co-traitant</w:delText>
        </w:r>
        <w:r w:rsidRPr="00D619EC" w:rsidDel="00B0660F">
          <w:rPr>
            <w:rFonts w:ascii="Arial Narrow" w:hAnsi="Arial Narrow"/>
            <w:sz w:val="24"/>
            <w:szCs w:val="24"/>
          </w:rPr>
          <w:tab/>
        </w:r>
        <w:r w:rsidR="005E2696" w:rsidRPr="00D619EC" w:rsidDel="00B0660F">
          <w:rPr>
            <w:rFonts w:ascii="Arial Narrow" w:hAnsi="Arial Narrow"/>
            <w:sz w:val="24"/>
            <w:szCs w:val="24"/>
          </w:rPr>
          <w:tab/>
        </w:r>
        <w:r w:rsidR="005E2696" w:rsidRPr="00D619EC" w:rsidDel="00B0660F">
          <w:rPr>
            <w:rFonts w:ascii="Arial Narrow" w:hAnsi="Arial Narrow"/>
            <w:sz w:val="24"/>
            <w:szCs w:val="24"/>
          </w:rPr>
          <w:tab/>
        </w:r>
        <w:r w:rsidRPr="00D619EC" w:rsidDel="00B0660F">
          <w:rPr>
            <w:rFonts w:ascii="Arial Narrow" w:hAnsi="Arial Narrow"/>
            <w:spacing w:val="-8"/>
            <w:sz w:val="24"/>
            <w:szCs w:val="24"/>
          </w:rPr>
          <w:delText>3</w:delText>
        </w:r>
        <w:r w:rsidRPr="00D619EC" w:rsidDel="00B0660F">
          <w:rPr>
            <w:rFonts w:ascii="Arial Narrow" w:hAnsi="Arial Narrow"/>
            <w:spacing w:val="-8"/>
            <w:sz w:val="24"/>
            <w:szCs w:val="24"/>
            <w:vertAlign w:val="superscript"/>
          </w:rPr>
          <w:delText>ème</w:delText>
        </w:r>
        <w:r w:rsidRPr="00D619EC" w:rsidDel="00B0660F">
          <w:rPr>
            <w:rFonts w:ascii="Arial Narrow" w:hAnsi="Arial Narrow"/>
            <w:spacing w:val="-2"/>
            <w:sz w:val="24"/>
            <w:szCs w:val="24"/>
          </w:rPr>
          <w:delText xml:space="preserve"> </w:delText>
        </w:r>
        <w:r w:rsidRPr="00D619EC" w:rsidDel="00B0660F">
          <w:rPr>
            <w:rFonts w:ascii="Arial Narrow" w:hAnsi="Arial Narrow"/>
            <w:spacing w:val="-8"/>
            <w:sz w:val="24"/>
            <w:szCs w:val="24"/>
          </w:rPr>
          <w:delText>co-traitant</w:delText>
        </w:r>
      </w:del>
    </w:p>
    <w:p w14:paraId="405F57ED" w14:textId="573A83A8" w:rsidR="005C404B" w:rsidRPr="00D619EC" w:rsidDel="00B0660F" w:rsidRDefault="005C404B" w:rsidP="005E2696">
      <w:pPr>
        <w:pStyle w:val="Corpsdetexte"/>
        <w:spacing w:before="239"/>
        <w:jc w:val="both"/>
        <w:rPr>
          <w:del w:id="179" w:author="Belkacem HAICHEUR" w:date="2025-06-10T17:27:00Z" w16du:dateUtc="2025-06-10T15:27:00Z"/>
          <w:rFonts w:ascii="Arial Narrow" w:hAnsi="Arial Narrow"/>
          <w:sz w:val="24"/>
          <w:szCs w:val="24"/>
        </w:rPr>
      </w:pPr>
      <w:del w:id="180" w:author="Belkacem HAICHEUR" w:date="2025-06-10T17:27:00Z" w16du:dateUtc="2025-06-10T15:27:00Z">
        <w:r w:rsidRPr="00D619EC" w:rsidDel="00B0660F">
          <w:rPr>
            <w:rFonts w:ascii="Arial Narrow" w:hAnsi="Arial Narrow"/>
            <w:spacing w:val="-7"/>
            <w:sz w:val="24"/>
            <w:szCs w:val="24"/>
          </w:rPr>
          <w:delText>Compagnie</w:delText>
        </w:r>
        <w:r w:rsidRPr="00D619EC" w:rsidDel="00B0660F">
          <w:rPr>
            <w:rFonts w:ascii="Arial Narrow" w:hAnsi="Arial Narrow"/>
            <w:spacing w:val="-6"/>
            <w:sz w:val="24"/>
            <w:szCs w:val="24"/>
          </w:rPr>
          <w:delText xml:space="preserve"> </w:delText>
        </w:r>
        <w:r w:rsidRPr="00D619EC" w:rsidDel="00B0660F">
          <w:rPr>
            <w:rFonts w:ascii="Arial Narrow" w:hAnsi="Arial Narrow"/>
            <w:spacing w:val="-10"/>
            <w:sz w:val="24"/>
            <w:szCs w:val="24"/>
          </w:rPr>
          <w:delText>:</w:delText>
        </w:r>
        <w:r w:rsidR="005E2696" w:rsidRPr="00D619EC" w:rsidDel="00B0660F">
          <w:rPr>
            <w:rFonts w:ascii="Arial Narrow" w:hAnsi="Arial Narrow"/>
            <w:sz w:val="24"/>
            <w:szCs w:val="24"/>
          </w:rPr>
          <w:tab/>
        </w:r>
        <w:r w:rsidRPr="00D619EC" w:rsidDel="00B0660F">
          <w:rPr>
            <w:rFonts w:ascii="Arial Narrow" w:hAnsi="Arial Narrow"/>
            <w:sz w:val="24"/>
            <w:szCs w:val="24"/>
          </w:rPr>
          <w:delText>………………………....</w:delText>
        </w:r>
        <w:r w:rsidRPr="00D619EC" w:rsidDel="00B0660F">
          <w:rPr>
            <w:rFonts w:ascii="Arial Narrow" w:hAnsi="Arial Narrow"/>
            <w:spacing w:val="65"/>
            <w:w w:val="150"/>
            <w:sz w:val="24"/>
            <w:szCs w:val="24"/>
          </w:rPr>
          <w:delText xml:space="preserve"> </w:delText>
        </w:r>
        <w:r w:rsidRPr="00D619EC" w:rsidDel="00B0660F">
          <w:rPr>
            <w:rFonts w:ascii="Arial Narrow" w:hAnsi="Arial Narrow"/>
            <w:spacing w:val="-2"/>
            <w:sz w:val="24"/>
            <w:szCs w:val="24"/>
          </w:rPr>
          <w:delText>…………………………………………………….</w:delText>
        </w:r>
      </w:del>
    </w:p>
    <w:p w14:paraId="24BCEBFA" w14:textId="37D7488B" w:rsidR="005C404B" w:rsidRPr="00D619EC" w:rsidDel="00B0660F" w:rsidRDefault="005C404B" w:rsidP="005E2696">
      <w:pPr>
        <w:pStyle w:val="Corpsdetexte"/>
        <w:tabs>
          <w:tab w:val="left" w:pos="3389"/>
          <w:tab w:val="left" w:pos="6239"/>
          <w:tab w:val="left" w:pos="8491"/>
        </w:tabs>
        <w:spacing w:before="244"/>
        <w:jc w:val="both"/>
        <w:rPr>
          <w:del w:id="181" w:author="Belkacem HAICHEUR" w:date="2025-06-10T17:27:00Z" w16du:dateUtc="2025-06-10T15:27:00Z"/>
          <w:rFonts w:ascii="Arial Narrow" w:hAnsi="Arial Narrow"/>
          <w:sz w:val="24"/>
          <w:szCs w:val="24"/>
        </w:rPr>
      </w:pPr>
      <w:del w:id="182" w:author="Belkacem HAICHEUR" w:date="2025-06-10T17:27:00Z" w16du:dateUtc="2025-06-10T15:27:00Z">
        <w:r w:rsidRPr="00D619EC" w:rsidDel="00B0660F">
          <w:rPr>
            <w:rFonts w:ascii="Arial Narrow" w:hAnsi="Arial Narrow"/>
            <w:spacing w:val="-6"/>
            <w:sz w:val="24"/>
            <w:szCs w:val="24"/>
          </w:rPr>
          <w:delText>N°</w:delText>
        </w:r>
        <w:r w:rsidRPr="00D619EC" w:rsidDel="00B0660F">
          <w:rPr>
            <w:rFonts w:ascii="Arial Narrow" w:hAnsi="Arial Narrow"/>
            <w:spacing w:val="-10"/>
            <w:sz w:val="24"/>
            <w:szCs w:val="24"/>
          </w:rPr>
          <w:delText xml:space="preserve"> </w:delText>
        </w:r>
        <w:r w:rsidRPr="00D619EC" w:rsidDel="00B0660F">
          <w:rPr>
            <w:rFonts w:ascii="Arial Narrow" w:hAnsi="Arial Narrow"/>
            <w:spacing w:val="-6"/>
            <w:sz w:val="24"/>
            <w:szCs w:val="24"/>
          </w:rPr>
          <w:delText>police</w:delText>
        </w:r>
        <w:r w:rsidRPr="00D619EC" w:rsidDel="00B0660F">
          <w:rPr>
            <w:rFonts w:ascii="Arial Narrow" w:hAnsi="Arial Narrow"/>
            <w:spacing w:val="-10"/>
            <w:sz w:val="24"/>
            <w:szCs w:val="24"/>
          </w:rPr>
          <w:delText xml:space="preserve"> :</w:delText>
        </w:r>
        <w:r w:rsidRPr="00D619EC" w:rsidDel="00B0660F">
          <w:rPr>
            <w:rFonts w:ascii="Arial Narrow" w:hAnsi="Arial Narrow"/>
            <w:spacing w:val="-2"/>
            <w:sz w:val="24"/>
            <w:szCs w:val="24"/>
          </w:rPr>
          <w:delText>………………………....</w:delText>
        </w:r>
        <w:r w:rsidRPr="00D619EC" w:rsidDel="00B0660F">
          <w:rPr>
            <w:rFonts w:ascii="Arial Narrow" w:hAnsi="Arial Narrow"/>
            <w:sz w:val="24"/>
            <w:szCs w:val="24"/>
          </w:rPr>
          <w:tab/>
        </w:r>
        <w:r w:rsidRPr="00D619EC" w:rsidDel="00B0660F">
          <w:rPr>
            <w:rFonts w:ascii="Arial Narrow" w:hAnsi="Arial Narrow"/>
            <w:spacing w:val="-2"/>
            <w:sz w:val="24"/>
            <w:szCs w:val="24"/>
          </w:rPr>
          <w:delText>………………………</w:delText>
        </w:r>
        <w:r w:rsidRPr="00D619EC" w:rsidDel="00B0660F">
          <w:rPr>
            <w:rFonts w:ascii="Arial Narrow" w:hAnsi="Arial Narrow"/>
            <w:sz w:val="24"/>
            <w:szCs w:val="24"/>
          </w:rPr>
          <w:tab/>
        </w:r>
        <w:r w:rsidRPr="00D619EC" w:rsidDel="00B0660F">
          <w:rPr>
            <w:rFonts w:ascii="Arial Narrow" w:hAnsi="Arial Narrow"/>
            <w:spacing w:val="-2"/>
            <w:sz w:val="24"/>
            <w:szCs w:val="24"/>
          </w:rPr>
          <w:delText>………………………</w:delText>
        </w:r>
        <w:commentRangeEnd w:id="175"/>
        <w:r w:rsidR="00E67304" w:rsidDel="00B0660F">
          <w:rPr>
            <w:rStyle w:val="Marquedecommentaire"/>
          </w:rPr>
          <w:commentReference w:id="175"/>
        </w:r>
      </w:del>
    </w:p>
    <w:p w14:paraId="68C7E531" w14:textId="77777777" w:rsidR="00061364" w:rsidRDefault="00061364" w:rsidP="0027564E">
      <w:pPr>
        <w:pStyle w:val="Corpsdetexte"/>
        <w:ind w:left="100" w:right="74"/>
        <w:jc w:val="both"/>
        <w:rPr>
          <w:rFonts w:ascii="Arial Narrow" w:hAnsi="Arial Narrow"/>
          <w:sz w:val="24"/>
          <w:szCs w:val="24"/>
        </w:rPr>
      </w:pPr>
    </w:p>
    <w:p w14:paraId="1B22DB49" w14:textId="70A799E5" w:rsidR="00307816" w:rsidRPr="00DC4ED6" w:rsidRDefault="007E5EBB" w:rsidP="00061364">
      <w:pPr>
        <w:pStyle w:val="Corpsdetexte"/>
        <w:ind w:right="74"/>
        <w:jc w:val="both"/>
        <w:rPr>
          <w:rFonts w:ascii="Arial Narrow" w:hAnsi="Arial Narrow"/>
          <w:sz w:val="24"/>
          <w:szCs w:val="24"/>
        </w:rPr>
      </w:pPr>
      <w:r w:rsidRPr="00DC4ED6">
        <w:rPr>
          <w:rFonts w:ascii="Arial Narrow" w:hAnsi="Arial Narrow"/>
          <w:sz w:val="24"/>
          <w:szCs w:val="24"/>
        </w:rPr>
        <w:t>La</w:t>
      </w:r>
      <w:r w:rsidRPr="00DC4ED6">
        <w:rPr>
          <w:rFonts w:ascii="Arial Narrow" w:hAnsi="Arial Narrow"/>
          <w:spacing w:val="-1"/>
          <w:sz w:val="24"/>
          <w:szCs w:val="24"/>
        </w:rPr>
        <w:t xml:space="preserve"> </w:t>
      </w:r>
      <w:r w:rsidRPr="00DC4ED6">
        <w:rPr>
          <w:rFonts w:ascii="Arial Narrow" w:hAnsi="Arial Narrow"/>
          <w:sz w:val="24"/>
          <w:szCs w:val="24"/>
        </w:rPr>
        <w:t>définition</w:t>
      </w:r>
      <w:r w:rsidRPr="00DC4ED6">
        <w:rPr>
          <w:rFonts w:ascii="Arial Narrow" w:hAnsi="Arial Narrow"/>
          <w:spacing w:val="-2"/>
          <w:sz w:val="24"/>
          <w:szCs w:val="24"/>
        </w:rPr>
        <w:t xml:space="preserve"> </w:t>
      </w:r>
      <w:r w:rsidRPr="00DC4ED6">
        <w:rPr>
          <w:rFonts w:ascii="Arial Narrow" w:hAnsi="Arial Narrow"/>
          <w:sz w:val="24"/>
          <w:szCs w:val="24"/>
        </w:rPr>
        <w:t>des</w:t>
      </w:r>
      <w:r w:rsidRPr="00DC4ED6">
        <w:rPr>
          <w:rFonts w:ascii="Arial Narrow" w:hAnsi="Arial Narrow"/>
          <w:spacing w:val="-3"/>
          <w:sz w:val="24"/>
          <w:szCs w:val="24"/>
        </w:rPr>
        <w:t xml:space="preserve"> </w:t>
      </w:r>
      <w:r w:rsidRPr="00DC4ED6">
        <w:rPr>
          <w:rFonts w:ascii="Arial Narrow" w:hAnsi="Arial Narrow"/>
          <w:sz w:val="24"/>
          <w:szCs w:val="24"/>
        </w:rPr>
        <w:t>membres</w:t>
      </w:r>
      <w:r w:rsidRPr="00DC4ED6">
        <w:rPr>
          <w:rFonts w:ascii="Arial Narrow" w:hAnsi="Arial Narrow"/>
          <w:spacing w:val="-3"/>
          <w:sz w:val="24"/>
          <w:szCs w:val="24"/>
        </w:rPr>
        <w:t xml:space="preserve"> </w:t>
      </w:r>
      <w:r w:rsidRPr="00DC4ED6">
        <w:rPr>
          <w:rFonts w:ascii="Arial Narrow" w:hAnsi="Arial Narrow"/>
          <w:sz w:val="24"/>
          <w:szCs w:val="24"/>
        </w:rPr>
        <w:t>du</w:t>
      </w:r>
      <w:r w:rsidRPr="00DC4ED6">
        <w:rPr>
          <w:rFonts w:ascii="Arial Narrow" w:hAnsi="Arial Narrow"/>
          <w:spacing w:val="-2"/>
          <w:sz w:val="24"/>
          <w:szCs w:val="24"/>
        </w:rPr>
        <w:t xml:space="preserve"> </w:t>
      </w:r>
      <w:r w:rsidRPr="00DC4ED6">
        <w:rPr>
          <w:rFonts w:ascii="Arial Narrow" w:hAnsi="Arial Narrow"/>
          <w:sz w:val="24"/>
          <w:szCs w:val="24"/>
        </w:rPr>
        <w:t>groupement</w:t>
      </w:r>
      <w:r w:rsidRPr="00DC4ED6">
        <w:rPr>
          <w:rFonts w:ascii="Arial Narrow" w:hAnsi="Arial Narrow"/>
          <w:spacing w:val="-1"/>
          <w:sz w:val="24"/>
          <w:szCs w:val="24"/>
        </w:rPr>
        <w:t xml:space="preserve"> </w:t>
      </w:r>
      <w:r w:rsidRPr="00DC4ED6">
        <w:rPr>
          <w:rFonts w:ascii="Arial Narrow" w:hAnsi="Arial Narrow"/>
          <w:sz w:val="24"/>
          <w:szCs w:val="24"/>
        </w:rPr>
        <w:t>et</w:t>
      </w:r>
      <w:r w:rsidRPr="00DC4ED6">
        <w:rPr>
          <w:rFonts w:ascii="Arial Narrow" w:hAnsi="Arial Narrow"/>
          <w:spacing w:val="-1"/>
          <w:sz w:val="24"/>
          <w:szCs w:val="24"/>
        </w:rPr>
        <w:t xml:space="preserve"> </w:t>
      </w:r>
      <w:r w:rsidRPr="00DC4ED6">
        <w:rPr>
          <w:rFonts w:ascii="Arial Narrow" w:hAnsi="Arial Narrow"/>
          <w:sz w:val="24"/>
          <w:szCs w:val="24"/>
        </w:rPr>
        <w:t>la</w:t>
      </w:r>
      <w:r w:rsidRPr="00DC4ED6">
        <w:rPr>
          <w:rFonts w:ascii="Arial Narrow" w:hAnsi="Arial Narrow"/>
          <w:spacing w:val="-1"/>
          <w:sz w:val="24"/>
          <w:szCs w:val="24"/>
        </w:rPr>
        <w:t xml:space="preserve"> </w:t>
      </w:r>
      <w:r w:rsidRPr="00DC4ED6">
        <w:rPr>
          <w:rFonts w:ascii="Arial Narrow" w:hAnsi="Arial Narrow"/>
          <w:sz w:val="24"/>
          <w:szCs w:val="24"/>
        </w:rPr>
        <w:t>répartition</w:t>
      </w:r>
      <w:r w:rsidRPr="00DC4ED6">
        <w:rPr>
          <w:rFonts w:ascii="Arial Narrow" w:hAnsi="Arial Narrow"/>
          <w:spacing w:val="-2"/>
          <w:sz w:val="24"/>
          <w:szCs w:val="24"/>
        </w:rPr>
        <w:t xml:space="preserve"> </w:t>
      </w:r>
      <w:r w:rsidRPr="00DC4ED6">
        <w:rPr>
          <w:rFonts w:ascii="Arial Narrow" w:hAnsi="Arial Narrow"/>
          <w:sz w:val="24"/>
          <w:szCs w:val="24"/>
        </w:rPr>
        <w:t>des</w:t>
      </w:r>
      <w:r w:rsidRPr="00DC4ED6">
        <w:rPr>
          <w:rFonts w:ascii="Arial Narrow" w:hAnsi="Arial Narrow"/>
          <w:spacing w:val="-4"/>
          <w:sz w:val="24"/>
          <w:szCs w:val="24"/>
        </w:rPr>
        <w:t xml:space="preserve"> </w:t>
      </w:r>
      <w:r w:rsidRPr="00DC4ED6">
        <w:rPr>
          <w:rFonts w:ascii="Arial Narrow" w:hAnsi="Arial Narrow"/>
          <w:sz w:val="24"/>
          <w:szCs w:val="24"/>
        </w:rPr>
        <w:t>prestations,</w:t>
      </w:r>
      <w:r w:rsidRPr="00DC4ED6">
        <w:rPr>
          <w:rFonts w:ascii="Arial Narrow" w:hAnsi="Arial Narrow"/>
          <w:spacing w:val="-4"/>
          <w:sz w:val="24"/>
          <w:szCs w:val="24"/>
        </w:rPr>
        <w:t xml:space="preserve"> </w:t>
      </w:r>
      <w:r w:rsidRPr="00DC4ED6">
        <w:rPr>
          <w:rFonts w:ascii="Arial Narrow" w:hAnsi="Arial Narrow"/>
          <w:sz w:val="24"/>
          <w:szCs w:val="24"/>
        </w:rPr>
        <w:t>le</w:t>
      </w:r>
      <w:r w:rsidRPr="00DC4ED6">
        <w:rPr>
          <w:rFonts w:ascii="Arial Narrow" w:hAnsi="Arial Narrow"/>
          <w:spacing w:val="-3"/>
          <w:sz w:val="24"/>
          <w:szCs w:val="24"/>
        </w:rPr>
        <w:t xml:space="preserve"> </w:t>
      </w:r>
      <w:r w:rsidRPr="00DC4ED6">
        <w:rPr>
          <w:rFonts w:ascii="Arial Narrow" w:hAnsi="Arial Narrow"/>
          <w:sz w:val="24"/>
          <w:szCs w:val="24"/>
        </w:rPr>
        <w:t>cas</w:t>
      </w:r>
      <w:r w:rsidRPr="00DC4ED6">
        <w:rPr>
          <w:rFonts w:ascii="Arial Narrow" w:hAnsi="Arial Narrow"/>
          <w:spacing w:val="-4"/>
          <w:sz w:val="24"/>
          <w:szCs w:val="24"/>
        </w:rPr>
        <w:t xml:space="preserve"> </w:t>
      </w:r>
      <w:r w:rsidRPr="00DC4ED6">
        <w:rPr>
          <w:rFonts w:ascii="Arial Narrow" w:hAnsi="Arial Narrow"/>
          <w:sz w:val="24"/>
          <w:szCs w:val="24"/>
        </w:rPr>
        <w:t>échéant,</w:t>
      </w:r>
      <w:r w:rsidRPr="00DC4ED6">
        <w:rPr>
          <w:rFonts w:ascii="Arial Narrow" w:hAnsi="Arial Narrow"/>
          <w:spacing w:val="-4"/>
          <w:sz w:val="24"/>
          <w:szCs w:val="24"/>
        </w:rPr>
        <w:t xml:space="preserve"> </w:t>
      </w:r>
      <w:r w:rsidRPr="00DC4ED6">
        <w:rPr>
          <w:rFonts w:ascii="Arial Narrow" w:hAnsi="Arial Narrow"/>
          <w:sz w:val="24"/>
          <w:szCs w:val="24"/>
        </w:rPr>
        <w:t>sont</w:t>
      </w:r>
      <w:r w:rsidRPr="00DC4ED6">
        <w:rPr>
          <w:rFonts w:ascii="Arial Narrow" w:hAnsi="Arial Narrow"/>
          <w:spacing w:val="-1"/>
          <w:sz w:val="24"/>
          <w:szCs w:val="24"/>
        </w:rPr>
        <w:t xml:space="preserve"> </w:t>
      </w:r>
      <w:r w:rsidRPr="00DC4ED6">
        <w:rPr>
          <w:rFonts w:ascii="Arial Narrow" w:hAnsi="Arial Narrow"/>
          <w:sz w:val="24"/>
          <w:szCs w:val="24"/>
        </w:rPr>
        <w:t>à définir dans</w:t>
      </w:r>
      <w:r w:rsidR="00B72104" w:rsidRPr="00DC4ED6">
        <w:rPr>
          <w:rFonts w:ascii="Arial Narrow" w:hAnsi="Arial Narrow"/>
          <w:sz w:val="24"/>
          <w:szCs w:val="24"/>
        </w:rPr>
        <w:t xml:space="preserve"> </w:t>
      </w:r>
      <w:r w:rsidRPr="00DC4ED6">
        <w:rPr>
          <w:rFonts w:ascii="Arial Narrow" w:hAnsi="Arial Narrow"/>
          <w:sz w:val="24"/>
          <w:szCs w:val="24"/>
        </w:rPr>
        <w:t xml:space="preserve">l’annexe « Désignation des cotraitants et répartition des prestations » du présent </w:t>
      </w:r>
      <w:r w:rsidRPr="00DC4ED6">
        <w:rPr>
          <w:rFonts w:ascii="Arial Narrow" w:hAnsi="Arial Narrow"/>
          <w:spacing w:val="-2"/>
          <w:sz w:val="24"/>
          <w:szCs w:val="24"/>
        </w:rPr>
        <w:t>document.</w:t>
      </w:r>
    </w:p>
    <w:p w14:paraId="2343388B" w14:textId="77777777" w:rsidR="00307816" w:rsidRPr="00DC4ED6" w:rsidRDefault="00307816" w:rsidP="0027564E">
      <w:pPr>
        <w:pStyle w:val="Corpsdetexte"/>
        <w:spacing w:before="1"/>
        <w:ind w:right="74"/>
        <w:rPr>
          <w:rFonts w:ascii="Arial Narrow" w:hAnsi="Arial Narrow"/>
          <w:sz w:val="24"/>
          <w:szCs w:val="24"/>
        </w:rPr>
      </w:pPr>
    </w:p>
    <w:p w14:paraId="64DCE8BD" w14:textId="1C38D9F8" w:rsidR="00307816" w:rsidRPr="00DC4ED6" w:rsidRDefault="007E5EBB" w:rsidP="00061364">
      <w:pPr>
        <w:pStyle w:val="Corpsdetexte"/>
        <w:ind w:right="74"/>
        <w:rPr>
          <w:rFonts w:ascii="Arial Narrow" w:hAnsi="Arial Narrow"/>
          <w:sz w:val="24"/>
          <w:szCs w:val="24"/>
        </w:rPr>
      </w:pPr>
      <w:r w:rsidRPr="00DC4ED6">
        <w:rPr>
          <w:rFonts w:ascii="Arial Narrow" w:hAnsi="Arial Narrow"/>
          <w:sz w:val="24"/>
          <w:szCs w:val="24"/>
        </w:rPr>
        <w:t>L'offre</w:t>
      </w:r>
      <w:r w:rsidRPr="00DC4ED6">
        <w:rPr>
          <w:rFonts w:ascii="Arial Narrow" w:hAnsi="Arial Narrow"/>
          <w:spacing w:val="-4"/>
          <w:sz w:val="24"/>
          <w:szCs w:val="24"/>
        </w:rPr>
        <w:t xml:space="preserve"> </w:t>
      </w:r>
      <w:r w:rsidRPr="00DC4ED6">
        <w:rPr>
          <w:rFonts w:ascii="Arial Narrow" w:hAnsi="Arial Narrow"/>
          <w:sz w:val="24"/>
          <w:szCs w:val="24"/>
        </w:rPr>
        <w:t>ainsi</w:t>
      </w:r>
      <w:r w:rsidRPr="00DC4ED6">
        <w:rPr>
          <w:rFonts w:ascii="Arial Narrow" w:hAnsi="Arial Narrow"/>
          <w:spacing w:val="-2"/>
          <w:sz w:val="24"/>
          <w:szCs w:val="24"/>
        </w:rPr>
        <w:t xml:space="preserve"> </w:t>
      </w:r>
      <w:r w:rsidRPr="00DC4ED6">
        <w:rPr>
          <w:rFonts w:ascii="Arial Narrow" w:hAnsi="Arial Narrow"/>
          <w:sz w:val="24"/>
          <w:szCs w:val="24"/>
        </w:rPr>
        <w:t>présentée</w:t>
      </w:r>
      <w:r w:rsidRPr="00DC4ED6">
        <w:rPr>
          <w:rFonts w:ascii="Arial Narrow" w:hAnsi="Arial Narrow"/>
          <w:spacing w:val="-2"/>
          <w:sz w:val="24"/>
          <w:szCs w:val="24"/>
        </w:rPr>
        <w:t xml:space="preserve"> </w:t>
      </w:r>
      <w:r w:rsidRPr="00DC4ED6">
        <w:rPr>
          <w:rFonts w:ascii="Arial Narrow" w:hAnsi="Arial Narrow"/>
          <w:sz w:val="24"/>
          <w:szCs w:val="24"/>
        </w:rPr>
        <w:t>ne</w:t>
      </w:r>
      <w:r w:rsidRPr="00DC4ED6">
        <w:rPr>
          <w:rFonts w:ascii="Arial Narrow" w:hAnsi="Arial Narrow"/>
          <w:spacing w:val="-3"/>
          <w:sz w:val="24"/>
          <w:szCs w:val="24"/>
        </w:rPr>
        <w:t xml:space="preserve"> </w:t>
      </w:r>
      <w:r w:rsidRPr="00DC4ED6">
        <w:rPr>
          <w:rFonts w:ascii="Arial Narrow" w:hAnsi="Arial Narrow"/>
          <w:sz w:val="24"/>
          <w:szCs w:val="24"/>
        </w:rPr>
        <w:t>me</w:t>
      </w:r>
      <w:r w:rsidRPr="00DC4ED6">
        <w:rPr>
          <w:rFonts w:ascii="Arial Narrow" w:hAnsi="Arial Narrow"/>
          <w:spacing w:val="-2"/>
          <w:sz w:val="24"/>
          <w:szCs w:val="24"/>
        </w:rPr>
        <w:t xml:space="preserve"> </w:t>
      </w:r>
      <w:r w:rsidRPr="00DC4ED6">
        <w:rPr>
          <w:rFonts w:ascii="Arial Narrow" w:hAnsi="Arial Narrow"/>
          <w:sz w:val="24"/>
          <w:szCs w:val="24"/>
        </w:rPr>
        <w:t>lie</w:t>
      </w:r>
      <w:r w:rsidRPr="00DC4ED6">
        <w:rPr>
          <w:rFonts w:ascii="Arial Narrow" w:hAnsi="Arial Narrow"/>
          <w:spacing w:val="-2"/>
          <w:sz w:val="24"/>
          <w:szCs w:val="24"/>
        </w:rPr>
        <w:t xml:space="preserve"> </w:t>
      </w:r>
      <w:r w:rsidRPr="00DC4ED6">
        <w:rPr>
          <w:rFonts w:ascii="Arial Narrow" w:hAnsi="Arial Narrow"/>
          <w:sz w:val="24"/>
          <w:szCs w:val="24"/>
        </w:rPr>
        <w:t>toutefois</w:t>
      </w:r>
      <w:r w:rsidRPr="00DC4ED6">
        <w:rPr>
          <w:rFonts w:ascii="Arial Narrow" w:hAnsi="Arial Narrow"/>
          <w:spacing w:val="-4"/>
          <w:sz w:val="24"/>
          <w:szCs w:val="24"/>
        </w:rPr>
        <w:t xml:space="preserve"> </w:t>
      </w:r>
      <w:r w:rsidRPr="00DC4ED6">
        <w:rPr>
          <w:rFonts w:ascii="Arial Narrow" w:hAnsi="Arial Narrow"/>
          <w:sz w:val="24"/>
          <w:szCs w:val="24"/>
        </w:rPr>
        <w:t>que</w:t>
      </w:r>
      <w:r w:rsidRPr="00DC4ED6">
        <w:rPr>
          <w:rFonts w:ascii="Arial Narrow" w:hAnsi="Arial Narrow"/>
          <w:spacing w:val="-2"/>
          <w:sz w:val="24"/>
          <w:szCs w:val="24"/>
        </w:rPr>
        <w:t xml:space="preserve"> </w:t>
      </w:r>
      <w:r w:rsidRPr="00DC4ED6">
        <w:rPr>
          <w:rFonts w:ascii="Arial Narrow" w:hAnsi="Arial Narrow"/>
          <w:sz w:val="24"/>
          <w:szCs w:val="24"/>
        </w:rPr>
        <w:t>si</w:t>
      </w:r>
      <w:r w:rsidRPr="00DC4ED6">
        <w:rPr>
          <w:rFonts w:ascii="Arial Narrow" w:hAnsi="Arial Narrow"/>
          <w:spacing w:val="-2"/>
          <w:sz w:val="24"/>
          <w:szCs w:val="24"/>
        </w:rPr>
        <w:t xml:space="preserve"> </w:t>
      </w:r>
      <w:r w:rsidRPr="00DC4ED6">
        <w:rPr>
          <w:rFonts w:ascii="Arial Narrow" w:hAnsi="Arial Narrow"/>
          <w:sz w:val="24"/>
          <w:szCs w:val="24"/>
        </w:rPr>
        <w:t>l'attribution</w:t>
      </w:r>
      <w:r w:rsidRPr="00DC4ED6">
        <w:rPr>
          <w:rFonts w:ascii="Arial Narrow" w:hAnsi="Arial Narrow"/>
          <w:spacing w:val="-3"/>
          <w:sz w:val="24"/>
          <w:szCs w:val="24"/>
        </w:rPr>
        <w:t xml:space="preserve"> </w:t>
      </w:r>
      <w:r w:rsidRPr="00DC4ED6">
        <w:rPr>
          <w:rFonts w:ascii="Arial Narrow" w:hAnsi="Arial Narrow"/>
          <w:sz w:val="24"/>
          <w:szCs w:val="24"/>
        </w:rPr>
        <w:t>du</w:t>
      </w:r>
      <w:r w:rsidRPr="00DC4ED6">
        <w:rPr>
          <w:rFonts w:ascii="Arial Narrow" w:hAnsi="Arial Narrow"/>
          <w:spacing w:val="-3"/>
          <w:sz w:val="24"/>
          <w:szCs w:val="24"/>
        </w:rPr>
        <w:t xml:space="preserve"> </w:t>
      </w:r>
      <w:r w:rsidRPr="00DC4ED6">
        <w:rPr>
          <w:rFonts w:ascii="Arial Narrow" w:hAnsi="Arial Narrow"/>
          <w:sz w:val="24"/>
          <w:szCs w:val="24"/>
        </w:rPr>
        <w:t>marché</w:t>
      </w:r>
      <w:r w:rsidRPr="00DC4ED6">
        <w:rPr>
          <w:rFonts w:ascii="Arial Narrow" w:hAnsi="Arial Narrow"/>
          <w:spacing w:val="-2"/>
          <w:sz w:val="24"/>
          <w:szCs w:val="24"/>
        </w:rPr>
        <w:t xml:space="preserve"> </w:t>
      </w:r>
      <w:r w:rsidRPr="00DC4ED6">
        <w:rPr>
          <w:rFonts w:ascii="Arial Narrow" w:hAnsi="Arial Narrow"/>
          <w:sz w:val="24"/>
          <w:szCs w:val="24"/>
        </w:rPr>
        <w:t>a</w:t>
      </w:r>
      <w:r w:rsidRPr="00DC4ED6">
        <w:rPr>
          <w:rFonts w:ascii="Arial Narrow" w:hAnsi="Arial Narrow"/>
          <w:spacing w:val="-4"/>
          <w:sz w:val="24"/>
          <w:szCs w:val="24"/>
        </w:rPr>
        <w:t xml:space="preserve"> </w:t>
      </w:r>
      <w:r w:rsidRPr="00DC4ED6">
        <w:rPr>
          <w:rFonts w:ascii="Arial Narrow" w:hAnsi="Arial Narrow"/>
          <w:sz w:val="24"/>
          <w:szCs w:val="24"/>
        </w:rPr>
        <w:t>lieu</w:t>
      </w:r>
      <w:r w:rsidRPr="00DC4ED6">
        <w:rPr>
          <w:rFonts w:ascii="Arial Narrow" w:hAnsi="Arial Narrow"/>
          <w:spacing w:val="-2"/>
          <w:sz w:val="24"/>
          <w:szCs w:val="24"/>
        </w:rPr>
        <w:t xml:space="preserve"> </w:t>
      </w:r>
      <w:r w:rsidRPr="00DC4ED6">
        <w:rPr>
          <w:rFonts w:ascii="Arial Narrow" w:hAnsi="Arial Narrow"/>
          <w:sz w:val="24"/>
          <w:szCs w:val="24"/>
        </w:rPr>
        <w:t>dans</w:t>
      </w:r>
      <w:r w:rsidRPr="00DC4ED6">
        <w:rPr>
          <w:rFonts w:ascii="Arial Narrow" w:hAnsi="Arial Narrow"/>
          <w:spacing w:val="-2"/>
          <w:sz w:val="24"/>
          <w:szCs w:val="24"/>
        </w:rPr>
        <w:t xml:space="preserve"> </w:t>
      </w:r>
      <w:r w:rsidRPr="00DC4ED6">
        <w:rPr>
          <w:rFonts w:ascii="Arial Narrow" w:hAnsi="Arial Narrow"/>
          <w:sz w:val="24"/>
          <w:szCs w:val="24"/>
        </w:rPr>
        <w:t>un</w:t>
      </w:r>
      <w:r w:rsidRPr="00DC4ED6">
        <w:rPr>
          <w:rFonts w:ascii="Arial Narrow" w:hAnsi="Arial Narrow"/>
          <w:spacing w:val="-3"/>
          <w:sz w:val="24"/>
          <w:szCs w:val="24"/>
        </w:rPr>
        <w:t xml:space="preserve"> </w:t>
      </w:r>
      <w:r w:rsidRPr="00DC4ED6">
        <w:rPr>
          <w:rFonts w:ascii="Arial Narrow" w:hAnsi="Arial Narrow"/>
          <w:sz w:val="24"/>
          <w:szCs w:val="24"/>
        </w:rPr>
        <w:t>délai</w:t>
      </w:r>
      <w:r w:rsidRPr="00DC4ED6">
        <w:rPr>
          <w:rFonts w:ascii="Arial Narrow" w:hAnsi="Arial Narrow"/>
          <w:spacing w:val="-3"/>
          <w:sz w:val="24"/>
          <w:szCs w:val="24"/>
        </w:rPr>
        <w:t xml:space="preserve"> </w:t>
      </w:r>
      <w:r w:rsidRPr="00DC4ED6">
        <w:rPr>
          <w:rFonts w:ascii="Arial Narrow" w:hAnsi="Arial Narrow"/>
          <w:sz w:val="24"/>
          <w:szCs w:val="24"/>
        </w:rPr>
        <w:t>de 180 jours à</w:t>
      </w:r>
      <w:r w:rsidR="00EC77CB" w:rsidRPr="00DC4ED6">
        <w:rPr>
          <w:rFonts w:ascii="Arial Narrow" w:hAnsi="Arial Narrow"/>
          <w:sz w:val="24"/>
          <w:szCs w:val="24"/>
        </w:rPr>
        <w:t xml:space="preserve"> </w:t>
      </w:r>
      <w:r w:rsidRPr="00DC4ED6">
        <w:rPr>
          <w:rFonts w:ascii="Arial Narrow" w:hAnsi="Arial Narrow"/>
          <w:sz w:val="24"/>
          <w:szCs w:val="24"/>
        </w:rPr>
        <w:t>compter de la date limite de réception des offres.</w:t>
      </w:r>
    </w:p>
    <w:p w14:paraId="6227E150" w14:textId="01E0C98B" w:rsidR="00E67304" w:rsidRPr="006A0BDD" w:rsidRDefault="00AD1955" w:rsidP="003E7E1F">
      <w:pPr>
        <w:ind w:left="1276"/>
        <w:jc w:val="both"/>
        <w:rPr>
          <w:ins w:id="183" w:author="Laurent Bonnard" w:date="2025-03-13T16:57:00Z" w16du:dateUtc="2025-03-13T15:57:00Z"/>
          <w:rFonts w:ascii="Arial Narrow" w:hAnsi="Arial Narrow" w:cs="Arial"/>
          <w:i/>
          <w:sz w:val="24"/>
          <w:szCs w:val="24"/>
          <w:rPrChange w:id="184" w:author="Belkacem HAICHEUR" w:date="2025-06-10T18:44:00Z" w16du:dateUtc="2025-06-10T16:44:00Z">
            <w:rPr>
              <w:ins w:id="185" w:author="Laurent Bonnard" w:date="2025-03-13T16:57:00Z" w16du:dateUtc="2025-03-13T15:57:00Z"/>
              <w:rFonts w:ascii="Arial Narrow" w:hAnsi="Arial Narrow" w:cs="Arial"/>
              <w:i/>
            </w:rPr>
          </w:rPrChange>
        </w:rPr>
      </w:pPr>
      <w:ins w:id="186" w:author="Belkacem HAICHEUR" w:date="2025-06-10T18:29:00Z" w16du:dateUtc="2025-06-10T16:29:00Z">
        <w:r w:rsidRPr="006A0BDD">
          <w:rPr>
            <w:rFonts w:ascii="Arial Narrow" w:hAnsi="Arial Narrow" w:cs="Arial"/>
            <w:sz w:val="24"/>
            <w:szCs w:val="24"/>
            <w:rPrChange w:id="187" w:author="Belkacem HAICHEUR" w:date="2025-06-10T18:44:00Z" w16du:dateUtc="2025-06-10T16:44:00Z">
              <w:rPr>
                <w:rFonts w:ascii="Arial Narrow" w:hAnsi="Arial Narrow" w:cs="Arial"/>
              </w:rPr>
            </w:rPrChange>
          </w:rPr>
          <w:t xml:space="preserve"> </w:t>
        </w:r>
      </w:ins>
      <w:ins w:id="188" w:author="Laurent Bonnard" w:date="2025-03-13T16:57:00Z" w16du:dateUtc="2025-03-13T15:57:00Z">
        <w:del w:id="189" w:author="Belkacem HAICHEUR" w:date="2025-06-10T18:29:00Z" w16du:dateUtc="2025-06-10T16:29:00Z">
          <w:r w:rsidR="00E67304" w:rsidRPr="006A0BDD" w:rsidDel="00AD1955">
            <w:rPr>
              <w:rFonts w:ascii="Arial Narrow" w:hAnsi="Arial Narrow" w:cs="Arial"/>
              <w:sz w:val="24"/>
              <w:szCs w:val="24"/>
              <w:rPrChange w:id="190" w:author="Belkacem HAICHEUR" w:date="2025-06-10T18:44:00Z" w16du:dateUtc="2025-06-10T16:44:00Z">
                <w:rPr>
                  <w:rFonts w:ascii="Arial Narrow" w:hAnsi="Arial Narrow" w:cs="Arial"/>
                </w:rPr>
              </w:rPrChange>
            </w:rPr>
            <w:delText xml:space="preserve"> </w:delText>
          </w:r>
        </w:del>
        <w:r w:rsidR="00E67304" w:rsidRPr="006A0BDD">
          <w:rPr>
            <w:rFonts w:ascii="Arial Narrow" w:hAnsi="Arial Narrow" w:cs="Arial"/>
            <w:sz w:val="24"/>
            <w:szCs w:val="24"/>
            <w:rPrChange w:id="191" w:author="Belkacem HAICHEUR" w:date="2025-06-10T18:44:00Z" w16du:dateUtc="2025-06-10T16:44:00Z">
              <w:rPr>
                <w:rFonts w:ascii="Arial Narrow" w:hAnsi="Arial Narrow" w:cs="Arial"/>
              </w:rPr>
            </w:rPrChange>
          </w:rPr>
          <w:t>base de l’offre du groupement</w:t>
        </w:r>
        <w:r w:rsidR="00E67304" w:rsidRPr="006A0BDD">
          <w:rPr>
            <w:rStyle w:val="Appelnotedebasdep"/>
            <w:rFonts w:ascii="Arial Narrow" w:hAnsi="Arial Narrow" w:cs="Arial"/>
            <w:sz w:val="24"/>
            <w:szCs w:val="24"/>
            <w:rPrChange w:id="192" w:author="Belkacem HAICHEUR" w:date="2025-06-10T18:44:00Z" w16du:dateUtc="2025-06-10T16:44:00Z">
              <w:rPr>
                <w:rStyle w:val="Appelnotedebasdep"/>
                <w:rFonts w:ascii="Arial Narrow" w:hAnsi="Arial Narrow" w:cs="Arial"/>
              </w:rPr>
            </w:rPrChange>
          </w:rPr>
          <w:footnoteReference w:id="1"/>
        </w:r>
      </w:ins>
    </w:p>
    <w:p w14:paraId="2EFB92DB" w14:textId="77777777" w:rsidR="00E67304" w:rsidRPr="006A0BDD" w:rsidDel="00AB7590" w:rsidRDefault="00E67304" w:rsidP="00E67304">
      <w:pPr>
        <w:pStyle w:val="fcase1ertab"/>
        <w:tabs>
          <w:tab w:val="left" w:pos="851"/>
        </w:tabs>
        <w:ind w:left="0" w:firstLine="0"/>
        <w:rPr>
          <w:del w:id="195" w:author="Belkacem HAICHEUR" w:date="2025-06-10T18:30:00Z" w16du:dateUtc="2025-06-10T16:30:00Z"/>
          <w:rFonts w:ascii="Arial Narrow" w:hAnsi="Arial Narrow" w:cs="Arial"/>
          <w:sz w:val="24"/>
          <w:szCs w:val="24"/>
          <w:rPrChange w:id="196" w:author="Belkacem HAICHEUR" w:date="2025-06-10T18:44:00Z" w16du:dateUtc="2025-06-10T16:44:00Z">
            <w:rPr>
              <w:del w:id="197" w:author="Belkacem HAICHEUR" w:date="2025-06-10T18:30:00Z" w16du:dateUtc="2025-06-10T16:30:00Z"/>
              <w:rFonts w:ascii="Arial Narrow" w:hAnsi="Arial Narrow" w:cs="Arial"/>
            </w:rPr>
          </w:rPrChange>
        </w:rPr>
      </w:pPr>
    </w:p>
    <w:p w14:paraId="3CD03F29" w14:textId="77777777" w:rsidR="00AB7590" w:rsidRPr="006A0BDD" w:rsidRDefault="00AB7590" w:rsidP="00E67304">
      <w:pPr>
        <w:pStyle w:val="fcase1ertab"/>
        <w:tabs>
          <w:tab w:val="left" w:pos="851"/>
        </w:tabs>
        <w:ind w:left="0" w:firstLine="0"/>
        <w:rPr>
          <w:ins w:id="198" w:author="Belkacem HAICHEUR" w:date="2025-06-10T18:40:00Z" w16du:dateUtc="2025-06-10T16:40:00Z"/>
          <w:rFonts w:ascii="Arial Narrow" w:hAnsi="Arial Narrow" w:cs="Arial"/>
          <w:sz w:val="24"/>
          <w:szCs w:val="24"/>
          <w:rPrChange w:id="199" w:author="Belkacem HAICHEUR" w:date="2025-06-10T18:44:00Z" w16du:dateUtc="2025-06-10T16:44:00Z">
            <w:rPr>
              <w:ins w:id="200" w:author="Belkacem HAICHEUR" w:date="2025-06-10T18:40:00Z" w16du:dateUtc="2025-06-10T16:40:00Z"/>
              <w:rFonts w:ascii="Arial Narrow" w:hAnsi="Arial Narrow" w:cs="Arial"/>
            </w:rPr>
          </w:rPrChange>
        </w:rPr>
      </w:pPr>
    </w:p>
    <w:p w14:paraId="6FCE381E" w14:textId="03D34732" w:rsidR="00E67304" w:rsidRPr="006A0BDD" w:rsidDel="00AD1955" w:rsidRDefault="00E67304" w:rsidP="00E67304">
      <w:pPr>
        <w:pStyle w:val="fcase1ertab"/>
        <w:tabs>
          <w:tab w:val="left" w:pos="851"/>
        </w:tabs>
        <w:ind w:left="0" w:firstLine="0"/>
        <w:rPr>
          <w:ins w:id="201" w:author="Laurent Bonnard" w:date="2025-03-13T16:57:00Z" w16du:dateUtc="2025-03-13T15:57:00Z"/>
          <w:del w:id="202" w:author="Belkacem HAICHEUR" w:date="2025-06-10T18:30:00Z" w16du:dateUtc="2025-06-10T16:30:00Z"/>
          <w:rFonts w:ascii="Arial Narrow" w:hAnsi="Arial Narrow" w:cs="Arial"/>
          <w:sz w:val="24"/>
          <w:szCs w:val="24"/>
          <w:rPrChange w:id="203" w:author="Belkacem HAICHEUR" w:date="2025-06-10T18:44:00Z" w16du:dateUtc="2025-06-10T16:44:00Z">
            <w:rPr>
              <w:ins w:id="204" w:author="Laurent Bonnard" w:date="2025-03-13T16:57:00Z" w16du:dateUtc="2025-03-13T15:57:00Z"/>
              <w:del w:id="205" w:author="Belkacem HAICHEUR" w:date="2025-06-10T18:30:00Z" w16du:dateUtc="2025-06-10T16:30:00Z"/>
              <w:rFonts w:ascii="Arial Narrow" w:hAnsi="Arial Narrow" w:cs="Arial"/>
            </w:rPr>
          </w:rPrChange>
        </w:rPr>
      </w:pPr>
    </w:p>
    <w:p w14:paraId="554BDD2B" w14:textId="30F1311F" w:rsidR="00E67304" w:rsidRPr="006A0BDD" w:rsidDel="002A467B" w:rsidRDefault="00E67304" w:rsidP="00E67304">
      <w:pPr>
        <w:pStyle w:val="fcase1ertab"/>
        <w:tabs>
          <w:tab w:val="left" w:pos="851"/>
        </w:tabs>
        <w:ind w:left="0" w:firstLine="0"/>
        <w:rPr>
          <w:ins w:id="206" w:author="Laurent Bonnard" w:date="2025-03-13T16:57:00Z" w16du:dateUtc="2025-03-13T15:57:00Z"/>
          <w:del w:id="207" w:author="Belkacem HAICHEUR" w:date="2025-06-24T10:58:00Z" w16du:dateUtc="2025-06-24T08:58:00Z"/>
          <w:rFonts w:ascii="Arial Narrow" w:hAnsi="Arial Narrow" w:cs="Arial"/>
          <w:sz w:val="24"/>
          <w:szCs w:val="24"/>
          <w:rPrChange w:id="208" w:author="Belkacem HAICHEUR" w:date="2025-06-10T18:44:00Z" w16du:dateUtc="2025-06-10T16:44:00Z">
            <w:rPr>
              <w:ins w:id="209" w:author="Laurent Bonnard" w:date="2025-03-13T16:57:00Z" w16du:dateUtc="2025-03-13T15:57:00Z"/>
              <w:del w:id="210" w:author="Belkacem HAICHEUR" w:date="2025-06-24T10:58:00Z" w16du:dateUtc="2025-06-24T08:58:00Z"/>
              <w:rFonts w:ascii="Arial Narrow" w:hAnsi="Arial Narrow" w:cs="Arial"/>
            </w:rPr>
          </w:rPrChange>
        </w:rPr>
      </w:pPr>
      <w:ins w:id="211" w:author="Laurent Bonnard" w:date="2025-03-13T16:57:00Z" w16du:dateUtc="2025-03-13T15:57:00Z">
        <w:r w:rsidRPr="006A0BDD">
          <w:rPr>
            <w:rFonts w:ascii="Arial Narrow" w:hAnsi="Arial Narrow" w:cs="Arial"/>
            <w:sz w:val="24"/>
            <w:szCs w:val="24"/>
            <w:rPrChange w:id="212" w:author="Belkacem HAICHEUR" w:date="2025-06-10T18:44:00Z" w16du:dateUtc="2025-06-10T16:44:00Z">
              <w:rPr>
                <w:rFonts w:ascii="Arial Narrow" w:hAnsi="Arial Narrow" w:cs="Arial"/>
              </w:rPr>
            </w:rPrChange>
          </w:rPr>
          <w:t xml:space="preserve">à exécuter l’ensemble des prestations prévues dans les documents contractuels du Marché </w:t>
        </w:r>
      </w:ins>
      <w:ins w:id="213" w:author="Laurent Bonnard" w:date="2025-03-13T16:58:00Z" w16du:dateUtc="2025-03-13T15:58:00Z">
        <w:r w:rsidRPr="006A0BDD">
          <w:rPr>
            <w:rFonts w:ascii="Arial Narrow" w:hAnsi="Arial Narrow" w:cs="Arial"/>
            <w:sz w:val="24"/>
            <w:szCs w:val="24"/>
            <w:rPrChange w:id="214" w:author="Belkacem HAICHEUR" w:date="2025-06-10T18:44:00Z" w16du:dateUtc="2025-06-10T16:44:00Z">
              <w:rPr>
                <w:rFonts w:ascii="Arial Narrow" w:hAnsi="Arial Narrow" w:cs="Arial"/>
              </w:rPr>
            </w:rPrChange>
          </w:rPr>
          <w:t>et aux conditions du</w:t>
        </w:r>
      </w:ins>
      <w:ins w:id="215" w:author="Laurent Bonnard" w:date="2025-03-13T16:59:00Z" w16du:dateUtc="2025-03-13T15:59:00Z">
        <w:r w:rsidRPr="006A0BDD">
          <w:rPr>
            <w:rFonts w:ascii="Arial Narrow" w:hAnsi="Arial Narrow" w:cs="Arial"/>
            <w:sz w:val="24"/>
            <w:szCs w:val="24"/>
            <w:rPrChange w:id="216" w:author="Belkacem HAICHEUR" w:date="2025-06-10T18:44:00Z" w16du:dateUtc="2025-06-10T16:44:00Z">
              <w:rPr>
                <w:rFonts w:ascii="Arial Narrow" w:hAnsi="Arial Narrow" w:cs="Arial"/>
              </w:rPr>
            </w:rPrChange>
          </w:rPr>
          <w:t xml:space="preserve">dit Marché, </w:t>
        </w:r>
      </w:ins>
      <w:ins w:id="217" w:author="Laurent Bonnard" w:date="2025-03-13T16:57:00Z" w16du:dateUtc="2025-03-13T15:57:00Z">
        <w:r w:rsidRPr="006A0BDD">
          <w:rPr>
            <w:rFonts w:ascii="Arial Narrow" w:hAnsi="Arial Narrow" w:cs="Arial"/>
            <w:sz w:val="24"/>
            <w:szCs w:val="24"/>
            <w:rPrChange w:id="218" w:author="Belkacem HAICHEUR" w:date="2025-06-10T18:44:00Z" w16du:dateUtc="2025-06-10T16:44:00Z">
              <w:rPr>
                <w:rFonts w:ascii="Arial Narrow" w:hAnsi="Arial Narrow" w:cs="Arial"/>
              </w:rPr>
            </w:rPrChange>
          </w:rPr>
          <w:t xml:space="preserve">au </w:t>
        </w:r>
        <w:del w:id="219" w:author="Belkacem HAICHEUR" w:date="2025-06-11T09:26:00Z" w16du:dateUtc="2025-06-11T07:26:00Z">
          <w:r w:rsidRPr="006A0BDD" w:rsidDel="00B93418">
            <w:rPr>
              <w:rFonts w:ascii="Arial Narrow" w:hAnsi="Arial Narrow" w:cs="Arial"/>
              <w:sz w:val="24"/>
              <w:szCs w:val="24"/>
              <w:rPrChange w:id="220" w:author="Belkacem HAICHEUR" w:date="2025-06-10T18:44:00Z" w16du:dateUtc="2025-06-10T16:44:00Z">
                <w:rPr>
                  <w:rFonts w:ascii="Arial Narrow" w:hAnsi="Arial Narrow" w:cs="Arial"/>
                </w:rPr>
              </w:rPrChange>
            </w:rPr>
            <w:delText xml:space="preserve">prix indiqué dans la décomposition du </w:delText>
          </w:r>
        </w:del>
        <w:r w:rsidRPr="006A0BDD">
          <w:rPr>
            <w:rFonts w:ascii="Arial Narrow" w:hAnsi="Arial Narrow" w:cs="Arial"/>
            <w:sz w:val="24"/>
            <w:szCs w:val="24"/>
            <w:rPrChange w:id="221" w:author="Belkacem HAICHEUR" w:date="2025-06-10T18:44:00Z" w16du:dateUtc="2025-06-10T16:44:00Z">
              <w:rPr>
                <w:rFonts w:ascii="Arial Narrow" w:hAnsi="Arial Narrow" w:cs="Arial"/>
              </w:rPr>
            </w:rPrChange>
          </w:rPr>
          <w:t xml:space="preserve">prix globale et forfaitaire </w:t>
        </w:r>
      </w:ins>
      <w:ins w:id="222" w:author="Laurent Bonnard" w:date="2025-03-13T16:59:00Z" w16du:dateUtc="2025-03-13T15:59:00Z">
        <w:r w:rsidRPr="006A0BDD">
          <w:rPr>
            <w:rFonts w:ascii="Arial Narrow" w:hAnsi="Arial Narrow" w:cs="Arial"/>
            <w:sz w:val="24"/>
            <w:szCs w:val="24"/>
            <w:rPrChange w:id="223" w:author="Belkacem HAICHEUR" w:date="2025-06-10T18:44:00Z" w16du:dateUtc="2025-06-10T16:44:00Z">
              <w:rPr>
                <w:rFonts w:ascii="Arial Narrow" w:hAnsi="Arial Narrow" w:cs="Arial"/>
              </w:rPr>
            </w:rPrChange>
          </w:rPr>
          <w:t xml:space="preserve">figurant à l’article </w:t>
        </w:r>
      </w:ins>
      <w:ins w:id="224" w:author="Belkacem HAICHEUR" w:date="2025-06-11T09:25:00Z" w16du:dateUtc="2025-06-11T07:25:00Z">
        <w:r w:rsidR="00B93418">
          <w:rPr>
            <w:rFonts w:ascii="Arial Narrow" w:hAnsi="Arial Narrow" w:cs="Arial"/>
            <w:sz w:val="24"/>
            <w:szCs w:val="24"/>
          </w:rPr>
          <w:t>5</w:t>
        </w:r>
      </w:ins>
      <w:ins w:id="225" w:author="Laurent Bonnard" w:date="2025-03-13T16:59:00Z" w16du:dateUtc="2025-03-13T15:59:00Z">
        <w:del w:id="226" w:author="Belkacem HAICHEUR" w:date="2025-06-11T09:24:00Z" w16du:dateUtc="2025-06-11T07:24:00Z">
          <w:r w:rsidRPr="006A0BDD" w:rsidDel="00B93418">
            <w:rPr>
              <w:rFonts w:ascii="Arial Narrow" w:hAnsi="Arial Narrow" w:cs="Arial"/>
              <w:sz w:val="24"/>
              <w:szCs w:val="24"/>
              <w:rPrChange w:id="227" w:author="Belkacem HAICHEUR" w:date="2025-06-10T18:44:00Z" w16du:dateUtc="2025-06-10T16:44:00Z">
                <w:rPr>
                  <w:rFonts w:ascii="Arial Narrow" w:hAnsi="Arial Narrow" w:cs="Arial"/>
                </w:rPr>
              </w:rPrChange>
            </w:rPr>
            <w:delText>4</w:delText>
          </w:r>
        </w:del>
        <w:r w:rsidRPr="006A0BDD">
          <w:rPr>
            <w:rFonts w:ascii="Arial Narrow" w:hAnsi="Arial Narrow" w:cs="Arial"/>
            <w:sz w:val="24"/>
            <w:szCs w:val="24"/>
            <w:rPrChange w:id="228" w:author="Belkacem HAICHEUR" w:date="2025-06-10T18:44:00Z" w16du:dateUtc="2025-06-10T16:44:00Z">
              <w:rPr>
                <w:rFonts w:ascii="Arial Narrow" w:hAnsi="Arial Narrow" w:cs="Arial"/>
              </w:rPr>
            </w:rPrChange>
          </w:rPr>
          <w:t xml:space="preserve"> du présent acte d’engagement et </w:t>
        </w:r>
      </w:ins>
      <w:ins w:id="229" w:author="Laurent Bonnard" w:date="2025-03-13T16:57:00Z" w16du:dateUtc="2025-03-13T15:57:00Z">
        <w:r w:rsidRPr="006A0BDD">
          <w:rPr>
            <w:rFonts w:ascii="Arial Narrow" w:hAnsi="Arial Narrow" w:cs="Arial"/>
            <w:sz w:val="24"/>
            <w:szCs w:val="24"/>
            <w:rPrChange w:id="230" w:author="Belkacem HAICHEUR" w:date="2025-06-10T18:44:00Z" w16du:dateUtc="2025-06-10T16:44:00Z">
              <w:rPr>
                <w:rFonts w:ascii="Arial Narrow" w:hAnsi="Arial Narrow" w:cs="Arial"/>
              </w:rPr>
            </w:rPrChange>
          </w:rPr>
          <w:t xml:space="preserve">en annexe </w:t>
        </w:r>
      </w:ins>
      <w:ins w:id="231" w:author="Laurent Bonnard" w:date="2025-03-13T16:59:00Z" w16du:dateUtc="2025-03-13T15:59:00Z">
        <w:del w:id="232" w:author="Belkacem HAICHEUR" w:date="2025-06-11T09:50:00Z" w16du:dateUtc="2025-06-11T07:50:00Z">
          <w:r w:rsidRPr="006A0BDD" w:rsidDel="000565B7">
            <w:rPr>
              <w:rFonts w:ascii="Arial Narrow" w:hAnsi="Arial Narrow" w:cs="Arial"/>
              <w:sz w:val="24"/>
              <w:szCs w:val="24"/>
              <w:rPrChange w:id="233" w:author="Belkacem HAICHEUR" w:date="2025-06-10T18:44:00Z" w16du:dateUtc="2025-06-10T16:44:00Z">
                <w:rPr>
                  <w:rFonts w:ascii="Arial Narrow" w:hAnsi="Arial Narrow" w:cs="Arial"/>
                </w:rPr>
              </w:rPrChange>
            </w:rPr>
            <w:delText>2</w:delText>
          </w:r>
        </w:del>
        <w:r w:rsidRPr="006A0BDD">
          <w:rPr>
            <w:rFonts w:ascii="Arial Narrow" w:hAnsi="Arial Narrow" w:cs="Arial"/>
            <w:sz w:val="24"/>
            <w:szCs w:val="24"/>
            <w:rPrChange w:id="234" w:author="Belkacem HAICHEUR" w:date="2025-06-10T18:44:00Z" w16du:dateUtc="2025-06-10T16:44:00Z">
              <w:rPr>
                <w:rFonts w:ascii="Arial Narrow" w:hAnsi="Arial Narrow" w:cs="Arial"/>
              </w:rPr>
            </w:rPrChange>
          </w:rPr>
          <w:t xml:space="preserve"> </w:t>
        </w:r>
      </w:ins>
      <w:ins w:id="235" w:author="Laurent Bonnard" w:date="2025-03-13T16:57:00Z" w16du:dateUtc="2025-03-13T15:57:00Z">
        <w:r w:rsidRPr="006A0BDD">
          <w:rPr>
            <w:rFonts w:ascii="Arial Narrow" w:hAnsi="Arial Narrow" w:cs="Arial"/>
            <w:sz w:val="24"/>
            <w:szCs w:val="24"/>
            <w:rPrChange w:id="236" w:author="Belkacem HAICHEUR" w:date="2025-06-10T18:44:00Z" w16du:dateUtc="2025-06-10T16:44:00Z">
              <w:rPr>
                <w:rFonts w:ascii="Arial Narrow" w:hAnsi="Arial Narrow" w:cs="Arial"/>
              </w:rPr>
            </w:rPrChange>
          </w:rPr>
          <w:t>du présent acte d’engagement soit respectivement pour un montant hors taxes et toutes taxes comprises de</w:t>
        </w:r>
        <w:r w:rsidRPr="006A0BDD">
          <w:rPr>
            <w:rStyle w:val="Appelnotedebasdep"/>
            <w:rFonts w:ascii="Arial Narrow" w:hAnsi="Arial Narrow" w:cs="Arial"/>
            <w:sz w:val="24"/>
            <w:szCs w:val="24"/>
            <w:rPrChange w:id="237" w:author="Belkacem HAICHEUR" w:date="2025-06-10T18:44:00Z" w16du:dateUtc="2025-06-10T16:44:00Z">
              <w:rPr>
                <w:rStyle w:val="Appelnotedebasdep"/>
                <w:rFonts w:ascii="Arial Narrow" w:hAnsi="Arial Narrow" w:cs="Arial"/>
              </w:rPr>
            </w:rPrChange>
          </w:rPr>
          <w:footnoteReference w:id="2"/>
        </w:r>
      </w:ins>
    </w:p>
    <w:p w14:paraId="5A70A7A4" w14:textId="77777777" w:rsidR="00E67304" w:rsidRPr="006A0BDD" w:rsidRDefault="00E67304">
      <w:pPr>
        <w:pStyle w:val="fcase1ertab"/>
        <w:tabs>
          <w:tab w:val="left" w:pos="851"/>
        </w:tabs>
        <w:ind w:left="0" w:firstLine="0"/>
        <w:rPr>
          <w:ins w:id="240" w:author="Laurent Bonnard" w:date="2025-03-13T16:57:00Z" w16du:dateUtc="2025-03-13T15:57:00Z"/>
          <w:rPrChange w:id="241" w:author="Belkacem HAICHEUR" w:date="2025-06-10T18:44:00Z" w16du:dateUtc="2025-06-10T16:44:00Z">
            <w:rPr>
              <w:ins w:id="242" w:author="Laurent Bonnard" w:date="2025-03-13T16:57:00Z" w16du:dateUtc="2025-03-13T15:57:00Z"/>
              <w:rFonts w:ascii="Arial Narrow" w:hAnsi="Arial Narrow" w:cs="Arial"/>
            </w:rPr>
          </w:rPrChange>
        </w:rPr>
        <w:pPrChange w:id="243" w:author="Belkacem HAICHEUR" w:date="2025-06-24T10:58:00Z" w16du:dateUtc="2025-06-24T08:58:00Z">
          <w:pPr>
            <w:pStyle w:val="fcasegauche"/>
            <w:tabs>
              <w:tab w:val="left" w:pos="851"/>
            </w:tabs>
            <w:spacing w:after="0"/>
            <w:ind w:left="0" w:firstLine="0"/>
          </w:pPr>
        </w:pPrChange>
      </w:pPr>
    </w:p>
    <w:p w14:paraId="2EDC236F" w14:textId="77777777" w:rsidR="00E67304" w:rsidRPr="006A0BDD" w:rsidRDefault="00E67304" w:rsidP="00E67304">
      <w:pPr>
        <w:pStyle w:val="fcasegauche"/>
        <w:tabs>
          <w:tab w:val="left" w:pos="851"/>
        </w:tabs>
        <w:spacing w:after="0"/>
        <w:ind w:left="0" w:firstLine="0"/>
        <w:rPr>
          <w:ins w:id="244" w:author="Laurent Bonnard" w:date="2025-03-13T16:57:00Z" w16du:dateUtc="2025-03-13T15:57:00Z"/>
          <w:rFonts w:ascii="Arial Narrow" w:hAnsi="Arial Narrow" w:cs="Arial"/>
          <w:sz w:val="24"/>
          <w:szCs w:val="24"/>
          <w:rPrChange w:id="245" w:author="Belkacem HAICHEUR" w:date="2025-06-10T18:44:00Z" w16du:dateUtc="2025-06-10T16:44:00Z">
            <w:rPr>
              <w:ins w:id="246" w:author="Laurent Bonnard" w:date="2025-03-13T16:57:00Z" w16du:dateUtc="2025-03-13T15:57:00Z"/>
              <w:rFonts w:ascii="Arial Narrow" w:hAnsi="Arial Narrow" w:cs="Arial"/>
            </w:rPr>
          </w:rPrChange>
        </w:rPr>
      </w:pPr>
    </w:p>
    <w:p w14:paraId="4E481F88" w14:textId="77777777" w:rsidR="00E67304" w:rsidRPr="006A0BDD" w:rsidRDefault="00E67304" w:rsidP="00E67304">
      <w:pPr>
        <w:pStyle w:val="fcasegauche"/>
        <w:tabs>
          <w:tab w:val="left" w:pos="851"/>
        </w:tabs>
        <w:spacing w:after="0"/>
        <w:ind w:left="0" w:firstLine="0"/>
        <w:rPr>
          <w:ins w:id="247" w:author="Laurent Bonnard" w:date="2025-03-13T16:57:00Z" w16du:dateUtc="2025-03-13T15:57:00Z"/>
          <w:rFonts w:ascii="Arial Narrow" w:hAnsi="Arial Narrow" w:cs="Arial"/>
          <w:sz w:val="24"/>
          <w:szCs w:val="24"/>
          <w:rPrChange w:id="248" w:author="Belkacem HAICHEUR" w:date="2025-06-10T18:44:00Z" w16du:dateUtc="2025-06-10T16:44:00Z">
            <w:rPr>
              <w:ins w:id="249" w:author="Laurent Bonnard" w:date="2025-03-13T16:57:00Z" w16du:dateUtc="2025-03-13T15:57:00Z"/>
              <w:rFonts w:ascii="Arial Narrow" w:hAnsi="Arial Narrow" w:cs="Arial"/>
            </w:rPr>
          </w:rPrChange>
        </w:rPr>
      </w:pPr>
      <w:ins w:id="250" w:author="Laurent Bonnard" w:date="2025-03-13T16:57:00Z" w16du:dateUtc="2025-03-13T15:57:00Z">
        <w:r w:rsidRPr="006A0BDD">
          <w:rPr>
            <w:rFonts w:ascii="Arial Narrow" w:hAnsi="Arial Narrow" w:cs="Arial"/>
            <w:sz w:val="24"/>
            <w:szCs w:val="24"/>
            <w:rPrChange w:id="251" w:author="Belkacem HAICHEUR" w:date="2025-06-10T18:44:00Z" w16du:dateUtc="2025-06-10T16:44:00Z">
              <w:rPr>
                <w:rFonts w:ascii="Arial Narrow" w:hAnsi="Arial Narrow" w:cs="Arial"/>
              </w:rPr>
            </w:rPrChange>
          </w:rPr>
          <w:t>Le taux de la taxe sur la valeur ajoutée applicable au présent marché est de vingt-pour-cent (20%).</w:t>
        </w:r>
      </w:ins>
    </w:p>
    <w:p w14:paraId="3657CE99" w14:textId="77777777" w:rsidR="00E67304" w:rsidDel="006A0BDD" w:rsidRDefault="00E67304">
      <w:pPr>
        <w:pStyle w:val="Corpsdetexte"/>
        <w:spacing w:before="148"/>
        <w:rPr>
          <w:del w:id="252" w:author="Belkacem HAICHEUR" w:date="2025-06-10T17:43:00Z" w16du:dateUtc="2025-06-10T15:43:00Z"/>
          <w:rFonts w:ascii="Arial Narrow" w:hAnsi="Arial Narrow"/>
          <w:sz w:val="24"/>
          <w:szCs w:val="24"/>
        </w:rPr>
      </w:pPr>
    </w:p>
    <w:p w14:paraId="492B2A42" w14:textId="5146A4CB" w:rsidR="00061364" w:rsidDel="000565B7" w:rsidRDefault="00061364">
      <w:pPr>
        <w:pStyle w:val="Corpsdetexte"/>
        <w:spacing w:before="148"/>
        <w:rPr>
          <w:del w:id="253" w:author="Belkacem HAICHEUR" w:date="2025-06-10T18:30:00Z" w16du:dateUtc="2025-06-10T16:30:00Z"/>
          <w:rFonts w:ascii="Arial Narrow" w:hAnsi="Arial Narrow"/>
          <w:sz w:val="24"/>
          <w:szCs w:val="24"/>
        </w:rPr>
      </w:pPr>
    </w:p>
    <w:p w14:paraId="78A7EF00" w14:textId="77777777" w:rsidR="00061364" w:rsidRPr="00DC4ED6" w:rsidRDefault="00061364">
      <w:pPr>
        <w:pStyle w:val="Corpsdetexte"/>
        <w:spacing w:before="148"/>
        <w:rPr>
          <w:rFonts w:ascii="Arial Narrow" w:hAnsi="Arial Narrow"/>
          <w:sz w:val="24"/>
          <w:szCs w:val="24"/>
        </w:rPr>
      </w:pPr>
    </w:p>
    <w:p w14:paraId="2593CB30" w14:textId="77777777" w:rsidR="00307816" w:rsidRPr="00955ECB" w:rsidRDefault="007E5EBB">
      <w:pPr>
        <w:pStyle w:val="Titre1"/>
        <w:numPr>
          <w:ilvl w:val="0"/>
          <w:numId w:val="3"/>
        </w:numPr>
        <w:tabs>
          <w:tab w:val="left" w:pos="458"/>
          <w:tab w:val="left" w:pos="9356"/>
        </w:tabs>
        <w:spacing w:before="1"/>
        <w:ind w:left="458" w:hanging="458"/>
        <w:rPr>
          <w:rFonts w:ascii="Arial Narrow" w:hAnsi="Arial Narrow"/>
          <w:highlight w:val="darkBlue"/>
          <w:rPrChange w:id="254" w:author="Belkacem HAICHEUR" w:date="2025-06-17T08:52:00Z" w16du:dateUtc="2025-06-17T06:52:00Z">
            <w:rPr>
              <w:rFonts w:ascii="Arial Narrow" w:hAnsi="Arial Narrow"/>
            </w:rPr>
          </w:rPrChange>
        </w:rPr>
        <w:pPrChange w:id="255" w:author="Belkacem HAICHEUR" w:date="2025-06-10T18:54:00Z" w16du:dateUtc="2025-06-10T16:54:00Z">
          <w:pPr>
            <w:pStyle w:val="Titre1"/>
            <w:numPr>
              <w:numId w:val="3"/>
            </w:numPr>
            <w:tabs>
              <w:tab w:val="left" w:pos="458"/>
              <w:tab w:val="left" w:pos="9156"/>
            </w:tabs>
            <w:spacing w:before="1"/>
            <w:ind w:left="360" w:hanging="458"/>
          </w:pPr>
        </w:pPrChange>
      </w:pPr>
      <w:bookmarkStart w:id="256" w:name="_bookmark2"/>
      <w:bookmarkEnd w:id="256"/>
      <w:r w:rsidRPr="00955ECB">
        <w:rPr>
          <w:rFonts w:ascii="Arial Narrow" w:hAnsi="Arial Narrow"/>
          <w:color w:val="FFFFFF"/>
          <w:highlight w:val="darkBlue"/>
          <w:shd w:val="clear" w:color="auto" w:fill="0892AE"/>
          <w:rPrChange w:id="257" w:author="Belkacem HAICHEUR" w:date="2025-06-17T08:52:00Z" w16du:dateUtc="2025-06-17T06:52:00Z">
            <w:rPr>
              <w:rFonts w:ascii="Arial Narrow" w:hAnsi="Arial Narrow"/>
              <w:color w:val="FFFFFF"/>
              <w:shd w:val="clear" w:color="auto" w:fill="0892AE"/>
            </w:rPr>
          </w:rPrChange>
        </w:rPr>
        <w:t>Dispositions</w:t>
      </w:r>
      <w:r w:rsidRPr="00955ECB">
        <w:rPr>
          <w:rFonts w:ascii="Arial Narrow" w:hAnsi="Arial Narrow"/>
          <w:color w:val="FFFFFF"/>
          <w:spacing w:val="-7"/>
          <w:highlight w:val="darkBlue"/>
          <w:shd w:val="clear" w:color="auto" w:fill="0892AE"/>
          <w:rPrChange w:id="258" w:author="Belkacem HAICHEUR" w:date="2025-06-17T08:52:00Z" w16du:dateUtc="2025-06-17T06:52:00Z">
            <w:rPr>
              <w:rFonts w:ascii="Arial Narrow" w:hAnsi="Arial Narrow"/>
              <w:color w:val="FFFFFF"/>
              <w:spacing w:val="-7"/>
              <w:shd w:val="clear" w:color="auto" w:fill="0892AE"/>
            </w:rPr>
          </w:rPrChange>
        </w:rPr>
        <w:t xml:space="preserve"> </w:t>
      </w:r>
      <w:r w:rsidRPr="00955ECB">
        <w:rPr>
          <w:rFonts w:ascii="Arial Narrow" w:hAnsi="Arial Narrow"/>
          <w:color w:val="FFFFFF"/>
          <w:spacing w:val="-2"/>
          <w:highlight w:val="darkBlue"/>
          <w:shd w:val="clear" w:color="auto" w:fill="0892AE"/>
          <w:rPrChange w:id="259" w:author="Belkacem HAICHEUR" w:date="2025-06-17T08:52:00Z" w16du:dateUtc="2025-06-17T06:52:00Z">
            <w:rPr>
              <w:rFonts w:ascii="Arial Narrow" w:hAnsi="Arial Narrow"/>
              <w:color w:val="FFFFFF"/>
              <w:spacing w:val="-2"/>
              <w:shd w:val="clear" w:color="auto" w:fill="0892AE"/>
            </w:rPr>
          </w:rPrChange>
        </w:rPr>
        <w:t>générales</w:t>
      </w:r>
      <w:r w:rsidRPr="00955ECB">
        <w:rPr>
          <w:rFonts w:ascii="Arial Narrow" w:hAnsi="Arial Narrow"/>
          <w:color w:val="FFFFFF"/>
          <w:highlight w:val="darkBlue"/>
          <w:shd w:val="clear" w:color="auto" w:fill="0892AE"/>
          <w:rPrChange w:id="260" w:author="Belkacem HAICHEUR" w:date="2025-06-17T08:52:00Z" w16du:dateUtc="2025-06-17T06:52:00Z">
            <w:rPr>
              <w:rFonts w:ascii="Arial Narrow" w:hAnsi="Arial Narrow"/>
              <w:color w:val="FFFFFF"/>
              <w:shd w:val="clear" w:color="auto" w:fill="0892AE"/>
            </w:rPr>
          </w:rPrChange>
        </w:rPr>
        <w:tab/>
      </w:r>
    </w:p>
    <w:p w14:paraId="31E6C63B" w14:textId="338019AF" w:rsidR="00307816" w:rsidRPr="00955ECB" w:rsidDel="00AD1955" w:rsidRDefault="00307816">
      <w:pPr>
        <w:pStyle w:val="Corpsdetexte"/>
        <w:spacing w:before="19"/>
        <w:rPr>
          <w:del w:id="261" w:author="Belkacem HAICHEUR" w:date="2025-06-10T18:30:00Z" w16du:dateUtc="2025-06-10T16:30:00Z"/>
          <w:rFonts w:ascii="Arial Narrow" w:hAnsi="Arial Narrow"/>
          <w:b/>
          <w:color w:val="002060"/>
          <w:sz w:val="28"/>
          <w:rPrChange w:id="262" w:author="Belkacem HAICHEUR" w:date="2025-06-17T08:52:00Z" w16du:dateUtc="2025-06-17T06:52:00Z">
            <w:rPr>
              <w:del w:id="263" w:author="Belkacem HAICHEUR" w:date="2025-06-10T18:30:00Z" w16du:dateUtc="2025-06-10T16:30:00Z"/>
              <w:rFonts w:ascii="Arial Narrow" w:hAnsi="Arial Narrow"/>
              <w:b/>
              <w:sz w:val="28"/>
            </w:rPr>
          </w:rPrChange>
        </w:rPr>
      </w:pPr>
    </w:p>
    <w:p w14:paraId="7D4F9E72" w14:textId="77777777" w:rsidR="00307816" w:rsidRPr="00955ECB" w:rsidRDefault="007E5EBB" w:rsidP="003E7E1F">
      <w:pPr>
        <w:pStyle w:val="Titre1"/>
        <w:numPr>
          <w:ilvl w:val="1"/>
          <w:numId w:val="3"/>
        </w:numPr>
        <w:tabs>
          <w:tab w:val="left" w:pos="1540"/>
        </w:tabs>
        <w:spacing w:before="360" w:after="240"/>
        <w:ind w:left="1536" w:hanging="1077"/>
        <w:rPr>
          <w:rFonts w:ascii="Arial Narrow" w:hAnsi="Arial Narrow"/>
          <w:color w:val="002060"/>
          <w:sz w:val="24"/>
          <w:szCs w:val="24"/>
          <w:rPrChange w:id="264" w:author="Belkacem HAICHEUR" w:date="2025-06-17T08:52:00Z" w16du:dateUtc="2025-06-17T06:52:00Z">
            <w:rPr>
              <w:rFonts w:ascii="Arial Narrow" w:hAnsi="Arial Narrow"/>
              <w:sz w:val="24"/>
              <w:szCs w:val="24"/>
            </w:rPr>
          </w:rPrChange>
        </w:rPr>
      </w:pPr>
      <w:bookmarkStart w:id="265" w:name="_bookmark3"/>
      <w:bookmarkEnd w:id="265"/>
      <w:r w:rsidRPr="00955ECB">
        <w:rPr>
          <w:rFonts w:ascii="Arial Narrow" w:hAnsi="Arial Narrow"/>
          <w:color w:val="002060"/>
          <w:sz w:val="24"/>
          <w:szCs w:val="24"/>
          <w:rPrChange w:id="266" w:author="Belkacem HAICHEUR" w:date="2025-06-17T08:52:00Z" w16du:dateUtc="2025-06-17T06:52:00Z">
            <w:rPr>
              <w:rFonts w:ascii="Arial Narrow" w:hAnsi="Arial Narrow"/>
              <w:color w:val="0892AE"/>
              <w:sz w:val="24"/>
              <w:szCs w:val="24"/>
            </w:rPr>
          </w:rPrChange>
        </w:rPr>
        <w:t>Objet</w:t>
      </w:r>
      <w:r w:rsidRPr="00955ECB">
        <w:rPr>
          <w:rFonts w:ascii="Arial Narrow" w:hAnsi="Arial Narrow"/>
          <w:color w:val="002060"/>
          <w:spacing w:val="-4"/>
          <w:sz w:val="24"/>
          <w:szCs w:val="24"/>
          <w:rPrChange w:id="267" w:author="Belkacem HAICHEUR" w:date="2025-06-17T08:52:00Z" w16du:dateUtc="2025-06-17T06:52:00Z">
            <w:rPr>
              <w:rFonts w:ascii="Arial Narrow" w:hAnsi="Arial Narrow"/>
              <w:color w:val="0892AE"/>
              <w:spacing w:val="-4"/>
              <w:sz w:val="24"/>
              <w:szCs w:val="24"/>
            </w:rPr>
          </w:rPrChange>
        </w:rPr>
        <w:t xml:space="preserve"> </w:t>
      </w:r>
      <w:r w:rsidRPr="00955ECB">
        <w:rPr>
          <w:rFonts w:ascii="Arial Narrow" w:hAnsi="Arial Narrow"/>
          <w:color w:val="002060"/>
          <w:sz w:val="24"/>
          <w:szCs w:val="24"/>
          <w:rPrChange w:id="268" w:author="Belkacem HAICHEUR" w:date="2025-06-17T08:52:00Z" w16du:dateUtc="2025-06-17T06:52:00Z">
            <w:rPr>
              <w:rFonts w:ascii="Arial Narrow" w:hAnsi="Arial Narrow"/>
              <w:color w:val="0892AE"/>
              <w:sz w:val="24"/>
              <w:szCs w:val="24"/>
            </w:rPr>
          </w:rPrChange>
        </w:rPr>
        <w:t>du</w:t>
      </w:r>
      <w:r w:rsidRPr="00955ECB">
        <w:rPr>
          <w:rFonts w:ascii="Arial Narrow" w:hAnsi="Arial Narrow"/>
          <w:color w:val="002060"/>
          <w:spacing w:val="-2"/>
          <w:sz w:val="24"/>
          <w:szCs w:val="24"/>
          <w:rPrChange w:id="269" w:author="Belkacem HAICHEUR" w:date="2025-06-17T08:52:00Z" w16du:dateUtc="2025-06-17T06:52:00Z">
            <w:rPr>
              <w:rFonts w:ascii="Arial Narrow" w:hAnsi="Arial Narrow"/>
              <w:color w:val="0892AE"/>
              <w:spacing w:val="-2"/>
              <w:sz w:val="24"/>
              <w:szCs w:val="24"/>
            </w:rPr>
          </w:rPrChange>
        </w:rPr>
        <w:t xml:space="preserve"> marché</w:t>
      </w:r>
    </w:p>
    <w:p w14:paraId="679775AE" w14:textId="79368898" w:rsidR="00307816" w:rsidRPr="00B92ED2" w:rsidRDefault="007E5EBB" w:rsidP="004D21A7">
      <w:pPr>
        <w:pStyle w:val="Corpsdetexte"/>
        <w:ind w:right="74"/>
        <w:jc w:val="both"/>
        <w:rPr>
          <w:rFonts w:ascii="Arial Narrow" w:hAnsi="Arial Narrow"/>
          <w:sz w:val="24"/>
          <w:szCs w:val="24"/>
        </w:rPr>
      </w:pPr>
      <w:r w:rsidRPr="00B92ED2">
        <w:rPr>
          <w:rFonts w:ascii="Arial Narrow" w:hAnsi="Arial Narrow"/>
          <w:sz w:val="24"/>
          <w:szCs w:val="24"/>
        </w:rPr>
        <w:t>Le</w:t>
      </w:r>
      <w:r w:rsidRPr="00B92ED2">
        <w:rPr>
          <w:rFonts w:ascii="Arial Narrow" w:hAnsi="Arial Narrow"/>
          <w:spacing w:val="-5"/>
          <w:sz w:val="24"/>
          <w:szCs w:val="24"/>
        </w:rPr>
        <w:t xml:space="preserve"> </w:t>
      </w:r>
      <w:r w:rsidRPr="00B92ED2">
        <w:rPr>
          <w:rFonts w:ascii="Arial Narrow" w:hAnsi="Arial Narrow"/>
          <w:sz w:val="24"/>
          <w:szCs w:val="24"/>
        </w:rPr>
        <w:t>présent</w:t>
      </w:r>
      <w:r w:rsidRPr="00B92ED2">
        <w:rPr>
          <w:rFonts w:ascii="Arial Narrow" w:hAnsi="Arial Narrow"/>
          <w:spacing w:val="-3"/>
          <w:sz w:val="24"/>
          <w:szCs w:val="24"/>
        </w:rPr>
        <w:t xml:space="preserve"> </w:t>
      </w:r>
      <w:r w:rsidRPr="00B92ED2">
        <w:rPr>
          <w:rFonts w:ascii="Arial Narrow" w:hAnsi="Arial Narrow"/>
          <w:sz w:val="24"/>
          <w:szCs w:val="24"/>
        </w:rPr>
        <w:t>acte</w:t>
      </w:r>
      <w:r w:rsidRPr="00B92ED2">
        <w:rPr>
          <w:rFonts w:ascii="Arial Narrow" w:hAnsi="Arial Narrow"/>
          <w:spacing w:val="-3"/>
          <w:sz w:val="24"/>
          <w:szCs w:val="24"/>
        </w:rPr>
        <w:t xml:space="preserve"> </w:t>
      </w:r>
      <w:r w:rsidRPr="00B92ED2">
        <w:rPr>
          <w:rFonts w:ascii="Arial Narrow" w:hAnsi="Arial Narrow"/>
          <w:sz w:val="24"/>
          <w:szCs w:val="24"/>
        </w:rPr>
        <w:t>d'engagement</w:t>
      </w:r>
      <w:r w:rsidRPr="00B92ED2">
        <w:rPr>
          <w:rFonts w:ascii="Arial Narrow" w:hAnsi="Arial Narrow"/>
          <w:spacing w:val="-3"/>
          <w:sz w:val="24"/>
          <w:szCs w:val="24"/>
        </w:rPr>
        <w:t xml:space="preserve"> </w:t>
      </w:r>
      <w:r w:rsidRPr="00B92ED2">
        <w:rPr>
          <w:rFonts w:ascii="Arial Narrow" w:hAnsi="Arial Narrow"/>
          <w:sz w:val="24"/>
          <w:szCs w:val="24"/>
        </w:rPr>
        <w:t>concerne</w:t>
      </w:r>
      <w:r w:rsidRPr="00B92ED2">
        <w:rPr>
          <w:rFonts w:ascii="Arial Narrow" w:hAnsi="Arial Narrow"/>
          <w:spacing w:val="-5"/>
          <w:sz w:val="24"/>
          <w:szCs w:val="24"/>
        </w:rPr>
        <w:t xml:space="preserve"> </w:t>
      </w:r>
      <w:r w:rsidR="00B92ED2" w:rsidRPr="00B92ED2">
        <w:rPr>
          <w:rFonts w:ascii="Arial Narrow" w:hAnsi="Arial Narrow"/>
          <w:sz w:val="24"/>
          <w:szCs w:val="24"/>
        </w:rPr>
        <w:t xml:space="preserve">la conception et la réalisation du groupe scolaire de </w:t>
      </w:r>
      <w:del w:id="270" w:author="Belkacem HAICHEUR" w:date="2025-06-10T17:31:00Z" w16du:dateUtc="2025-06-10T15:31:00Z">
        <w:r w:rsidR="00B92ED2" w:rsidRPr="00B92ED2" w:rsidDel="00AA01AC">
          <w:rPr>
            <w:rFonts w:ascii="Arial Narrow" w:hAnsi="Arial Narrow"/>
            <w:sz w:val="24"/>
            <w:szCs w:val="24"/>
          </w:rPr>
          <w:delText xml:space="preserve">12 </w:delText>
        </w:r>
      </w:del>
      <w:ins w:id="271" w:author="Belkacem HAICHEUR" w:date="2025-06-10T17:31:00Z" w16du:dateUtc="2025-06-10T15:31:00Z">
        <w:r w:rsidR="00AA01AC">
          <w:rPr>
            <w:rFonts w:ascii="Arial Narrow" w:hAnsi="Arial Narrow"/>
            <w:sz w:val="24"/>
            <w:szCs w:val="24"/>
          </w:rPr>
          <w:t>6</w:t>
        </w:r>
        <w:r w:rsidR="00AA01AC" w:rsidRPr="00B92ED2">
          <w:rPr>
            <w:rFonts w:ascii="Arial Narrow" w:hAnsi="Arial Narrow"/>
            <w:sz w:val="24"/>
            <w:szCs w:val="24"/>
          </w:rPr>
          <w:t xml:space="preserve"> </w:t>
        </w:r>
      </w:ins>
      <w:r w:rsidR="00B92ED2" w:rsidRPr="00B92ED2">
        <w:rPr>
          <w:rFonts w:ascii="Arial Narrow" w:hAnsi="Arial Narrow"/>
          <w:sz w:val="24"/>
          <w:szCs w:val="24"/>
        </w:rPr>
        <w:t>classes à Taverny</w:t>
      </w:r>
      <w:r w:rsidRPr="00B92ED2">
        <w:rPr>
          <w:rFonts w:ascii="Arial Narrow" w:hAnsi="Arial Narrow"/>
          <w:spacing w:val="-2"/>
          <w:sz w:val="24"/>
          <w:szCs w:val="24"/>
        </w:rPr>
        <w:t>.</w:t>
      </w:r>
    </w:p>
    <w:p w14:paraId="388A89A0" w14:textId="77777777" w:rsidR="00307816" w:rsidRPr="00955ECB" w:rsidRDefault="007E5EBB" w:rsidP="003E7E1F">
      <w:pPr>
        <w:pStyle w:val="Titre1"/>
        <w:numPr>
          <w:ilvl w:val="1"/>
          <w:numId w:val="3"/>
        </w:numPr>
        <w:tabs>
          <w:tab w:val="left" w:pos="1540"/>
        </w:tabs>
        <w:spacing w:before="360" w:after="240"/>
        <w:ind w:left="1536" w:hanging="1077"/>
        <w:rPr>
          <w:rFonts w:ascii="Arial Narrow" w:hAnsi="Arial Narrow"/>
          <w:color w:val="002060"/>
          <w:sz w:val="24"/>
          <w:szCs w:val="24"/>
          <w:rPrChange w:id="272" w:author="Belkacem HAICHEUR" w:date="2025-06-17T08:52:00Z" w16du:dateUtc="2025-06-17T06:52:00Z">
            <w:rPr>
              <w:rFonts w:ascii="Arial Narrow" w:hAnsi="Arial Narrow"/>
              <w:sz w:val="24"/>
              <w:szCs w:val="24"/>
            </w:rPr>
          </w:rPrChange>
        </w:rPr>
      </w:pPr>
      <w:bookmarkStart w:id="273" w:name="_bookmark4"/>
      <w:bookmarkEnd w:id="273"/>
      <w:r w:rsidRPr="00955ECB">
        <w:rPr>
          <w:rFonts w:ascii="Arial Narrow" w:hAnsi="Arial Narrow"/>
          <w:color w:val="002060"/>
          <w:sz w:val="24"/>
          <w:szCs w:val="24"/>
          <w:rPrChange w:id="274" w:author="Belkacem HAICHEUR" w:date="2025-06-17T08:52:00Z" w16du:dateUtc="2025-06-17T06:52:00Z">
            <w:rPr>
              <w:rFonts w:ascii="Arial Narrow" w:hAnsi="Arial Narrow"/>
              <w:color w:val="0892AE"/>
              <w:sz w:val="24"/>
              <w:szCs w:val="24"/>
            </w:rPr>
          </w:rPrChange>
        </w:rPr>
        <w:t>Mode</w:t>
      </w:r>
      <w:r w:rsidRPr="00955ECB">
        <w:rPr>
          <w:rFonts w:ascii="Arial Narrow" w:hAnsi="Arial Narrow"/>
          <w:color w:val="002060"/>
          <w:spacing w:val="-3"/>
          <w:sz w:val="24"/>
          <w:szCs w:val="24"/>
          <w:rPrChange w:id="275" w:author="Belkacem HAICHEUR" w:date="2025-06-17T08:52:00Z" w16du:dateUtc="2025-06-17T06:52:00Z">
            <w:rPr>
              <w:rFonts w:ascii="Arial Narrow" w:hAnsi="Arial Narrow"/>
              <w:color w:val="0892AE"/>
              <w:spacing w:val="-3"/>
              <w:sz w:val="24"/>
              <w:szCs w:val="24"/>
            </w:rPr>
          </w:rPrChange>
        </w:rPr>
        <w:t xml:space="preserve"> </w:t>
      </w:r>
      <w:r w:rsidRPr="00955ECB">
        <w:rPr>
          <w:rFonts w:ascii="Arial Narrow" w:hAnsi="Arial Narrow"/>
          <w:color w:val="002060"/>
          <w:sz w:val="24"/>
          <w:szCs w:val="24"/>
          <w:rPrChange w:id="276" w:author="Belkacem HAICHEUR" w:date="2025-06-17T08:52:00Z" w16du:dateUtc="2025-06-17T06:52:00Z">
            <w:rPr>
              <w:rFonts w:ascii="Arial Narrow" w:hAnsi="Arial Narrow"/>
              <w:color w:val="0892AE"/>
              <w:sz w:val="24"/>
              <w:szCs w:val="24"/>
            </w:rPr>
          </w:rPrChange>
        </w:rPr>
        <w:t>de</w:t>
      </w:r>
      <w:r w:rsidRPr="00955ECB">
        <w:rPr>
          <w:rFonts w:ascii="Arial Narrow" w:hAnsi="Arial Narrow"/>
          <w:color w:val="002060"/>
          <w:spacing w:val="-3"/>
          <w:sz w:val="24"/>
          <w:szCs w:val="24"/>
          <w:rPrChange w:id="277" w:author="Belkacem HAICHEUR" w:date="2025-06-17T08:52:00Z" w16du:dateUtc="2025-06-17T06:52:00Z">
            <w:rPr>
              <w:rFonts w:ascii="Arial Narrow" w:hAnsi="Arial Narrow"/>
              <w:color w:val="0892AE"/>
              <w:spacing w:val="-3"/>
              <w:sz w:val="24"/>
              <w:szCs w:val="24"/>
            </w:rPr>
          </w:rPrChange>
        </w:rPr>
        <w:t xml:space="preserve"> </w:t>
      </w:r>
      <w:r w:rsidRPr="00955ECB">
        <w:rPr>
          <w:rFonts w:ascii="Arial Narrow" w:hAnsi="Arial Narrow"/>
          <w:color w:val="002060"/>
          <w:spacing w:val="-2"/>
          <w:sz w:val="24"/>
          <w:szCs w:val="24"/>
          <w:rPrChange w:id="278" w:author="Belkacem HAICHEUR" w:date="2025-06-17T08:52:00Z" w16du:dateUtc="2025-06-17T06:52:00Z">
            <w:rPr>
              <w:rFonts w:ascii="Arial Narrow" w:hAnsi="Arial Narrow"/>
              <w:color w:val="0892AE"/>
              <w:spacing w:val="-2"/>
              <w:sz w:val="24"/>
              <w:szCs w:val="24"/>
            </w:rPr>
          </w:rPrChange>
        </w:rPr>
        <w:t>passation</w:t>
      </w:r>
    </w:p>
    <w:p w14:paraId="35CE8ACE" w14:textId="3A08055A" w:rsidR="00307816" w:rsidRPr="00020FF9" w:rsidRDefault="00B92ED2" w:rsidP="004D21A7">
      <w:pPr>
        <w:pStyle w:val="Corpsdetexte"/>
        <w:spacing w:before="17"/>
        <w:rPr>
          <w:rFonts w:ascii="Arial Narrow" w:hAnsi="Arial Narrow"/>
          <w:b/>
          <w:sz w:val="28"/>
        </w:rPr>
      </w:pPr>
      <w:r>
        <w:rPr>
          <w:rFonts w:ascii="Arial Narrow" w:hAnsi="Arial Narrow"/>
        </w:rPr>
        <w:t>Marché de conception-réalisation passé</w:t>
      </w:r>
      <w:r w:rsidRPr="006C1ECD">
        <w:rPr>
          <w:rFonts w:ascii="Arial Narrow" w:hAnsi="Arial Narrow"/>
        </w:rPr>
        <w:t xml:space="preserve"> en application des articles R. 2171-15, L. 2124-</w:t>
      </w:r>
      <w:r w:rsidR="00E74BE5">
        <w:rPr>
          <w:rFonts w:ascii="Arial Narrow" w:hAnsi="Arial Narrow"/>
        </w:rPr>
        <w:t>3</w:t>
      </w:r>
      <w:r w:rsidRPr="006C1ECD">
        <w:rPr>
          <w:rFonts w:ascii="Arial Narrow" w:hAnsi="Arial Narrow"/>
        </w:rPr>
        <w:t xml:space="preserve"> et R. 2124-</w:t>
      </w:r>
      <w:r w:rsidR="00E74BE5">
        <w:rPr>
          <w:rFonts w:ascii="Arial Narrow" w:hAnsi="Arial Narrow"/>
        </w:rPr>
        <w:t>3 alinéa 4</w:t>
      </w:r>
      <w:r w:rsidRPr="006C1ECD">
        <w:rPr>
          <w:rFonts w:ascii="Arial Narrow" w:hAnsi="Arial Narrow"/>
        </w:rPr>
        <w:t xml:space="preserve"> du code de la commande publique</w:t>
      </w:r>
    </w:p>
    <w:p w14:paraId="02F4FA1B" w14:textId="77777777" w:rsidR="00307816" w:rsidRPr="00955ECB" w:rsidRDefault="007E5EBB" w:rsidP="003E7E1F">
      <w:pPr>
        <w:pStyle w:val="Titre1"/>
        <w:numPr>
          <w:ilvl w:val="1"/>
          <w:numId w:val="3"/>
        </w:numPr>
        <w:tabs>
          <w:tab w:val="left" w:pos="1540"/>
        </w:tabs>
        <w:spacing w:before="360" w:after="240"/>
        <w:ind w:left="1536" w:hanging="1077"/>
        <w:rPr>
          <w:rFonts w:ascii="Arial Narrow" w:hAnsi="Arial Narrow"/>
          <w:color w:val="002060"/>
          <w:sz w:val="24"/>
          <w:szCs w:val="24"/>
          <w:rPrChange w:id="279" w:author="Belkacem HAICHEUR" w:date="2025-06-17T08:53:00Z" w16du:dateUtc="2025-06-17T06:53:00Z">
            <w:rPr>
              <w:rFonts w:ascii="Arial Narrow" w:hAnsi="Arial Narrow"/>
              <w:sz w:val="24"/>
              <w:szCs w:val="24"/>
            </w:rPr>
          </w:rPrChange>
        </w:rPr>
      </w:pPr>
      <w:bookmarkStart w:id="280" w:name="_bookmark5"/>
      <w:bookmarkEnd w:id="280"/>
      <w:r w:rsidRPr="00955ECB">
        <w:rPr>
          <w:rFonts w:ascii="Arial Narrow" w:hAnsi="Arial Narrow"/>
          <w:color w:val="002060"/>
          <w:sz w:val="24"/>
          <w:szCs w:val="24"/>
          <w:rPrChange w:id="281" w:author="Belkacem HAICHEUR" w:date="2025-06-17T08:53:00Z" w16du:dateUtc="2025-06-17T06:53:00Z">
            <w:rPr>
              <w:rFonts w:ascii="Arial Narrow" w:hAnsi="Arial Narrow"/>
              <w:color w:val="0892AE"/>
              <w:sz w:val="24"/>
              <w:szCs w:val="24"/>
            </w:rPr>
          </w:rPrChange>
        </w:rPr>
        <w:t>Décomposition</w:t>
      </w:r>
      <w:r w:rsidRPr="00955ECB">
        <w:rPr>
          <w:rFonts w:ascii="Arial Narrow" w:hAnsi="Arial Narrow"/>
          <w:color w:val="002060"/>
          <w:spacing w:val="-5"/>
          <w:sz w:val="24"/>
          <w:szCs w:val="24"/>
          <w:rPrChange w:id="282" w:author="Belkacem HAICHEUR" w:date="2025-06-17T08:53:00Z" w16du:dateUtc="2025-06-17T06:53:00Z">
            <w:rPr>
              <w:rFonts w:ascii="Arial Narrow" w:hAnsi="Arial Narrow"/>
              <w:color w:val="0892AE"/>
              <w:spacing w:val="-5"/>
              <w:sz w:val="24"/>
              <w:szCs w:val="24"/>
            </w:rPr>
          </w:rPrChange>
        </w:rPr>
        <w:t xml:space="preserve"> </w:t>
      </w:r>
      <w:r w:rsidRPr="00955ECB">
        <w:rPr>
          <w:rFonts w:ascii="Arial Narrow" w:hAnsi="Arial Narrow"/>
          <w:color w:val="002060"/>
          <w:sz w:val="24"/>
          <w:szCs w:val="24"/>
          <w:rPrChange w:id="283" w:author="Belkacem HAICHEUR" w:date="2025-06-17T08:53:00Z" w16du:dateUtc="2025-06-17T06:53:00Z">
            <w:rPr>
              <w:rFonts w:ascii="Arial Narrow" w:hAnsi="Arial Narrow"/>
              <w:color w:val="0892AE"/>
              <w:sz w:val="24"/>
              <w:szCs w:val="24"/>
            </w:rPr>
          </w:rPrChange>
        </w:rPr>
        <w:t>de</w:t>
      </w:r>
      <w:r w:rsidRPr="00955ECB">
        <w:rPr>
          <w:rFonts w:ascii="Arial Narrow" w:hAnsi="Arial Narrow"/>
          <w:color w:val="002060"/>
          <w:spacing w:val="-4"/>
          <w:sz w:val="24"/>
          <w:szCs w:val="24"/>
          <w:rPrChange w:id="284" w:author="Belkacem HAICHEUR" w:date="2025-06-17T08:53:00Z" w16du:dateUtc="2025-06-17T06:53:00Z">
            <w:rPr>
              <w:rFonts w:ascii="Arial Narrow" w:hAnsi="Arial Narrow"/>
              <w:color w:val="0892AE"/>
              <w:spacing w:val="-4"/>
              <w:sz w:val="24"/>
              <w:szCs w:val="24"/>
            </w:rPr>
          </w:rPrChange>
        </w:rPr>
        <w:t xml:space="preserve"> </w:t>
      </w:r>
      <w:r w:rsidRPr="00955ECB">
        <w:rPr>
          <w:rFonts w:ascii="Arial Narrow" w:hAnsi="Arial Narrow"/>
          <w:color w:val="002060"/>
          <w:sz w:val="24"/>
          <w:szCs w:val="24"/>
          <w:rPrChange w:id="285" w:author="Belkacem HAICHEUR" w:date="2025-06-17T08:53:00Z" w16du:dateUtc="2025-06-17T06:53:00Z">
            <w:rPr>
              <w:rFonts w:ascii="Arial Narrow" w:hAnsi="Arial Narrow"/>
              <w:color w:val="0892AE"/>
              <w:sz w:val="24"/>
              <w:szCs w:val="24"/>
            </w:rPr>
          </w:rPrChange>
        </w:rPr>
        <w:t>la</w:t>
      </w:r>
      <w:r w:rsidRPr="00955ECB">
        <w:rPr>
          <w:rFonts w:ascii="Arial Narrow" w:hAnsi="Arial Narrow"/>
          <w:color w:val="002060"/>
          <w:spacing w:val="-6"/>
          <w:sz w:val="24"/>
          <w:szCs w:val="24"/>
          <w:rPrChange w:id="286" w:author="Belkacem HAICHEUR" w:date="2025-06-17T08:53:00Z" w16du:dateUtc="2025-06-17T06:53:00Z">
            <w:rPr>
              <w:rFonts w:ascii="Arial Narrow" w:hAnsi="Arial Narrow"/>
              <w:color w:val="0892AE"/>
              <w:spacing w:val="-6"/>
              <w:sz w:val="24"/>
              <w:szCs w:val="24"/>
            </w:rPr>
          </w:rPrChange>
        </w:rPr>
        <w:t xml:space="preserve"> </w:t>
      </w:r>
      <w:r w:rsidRPr="00955ECB">
        <w:rPr>
          <w:rFonts w:ascii="Arial Narrow" w:hAnsi="Arial Narrow"/>
          <w:color w:val="002060"/>
          <w:spacing w:val="-2"/>
          <w:sz w:val="24"/>
          <w:szCs w:val="24"/>
          <w:rPrChange w:id="287" w:author="Belkacem HAICHEUR" w:date="2025-06-17T08:53:00Z" w16du:dateUtc="2025-06-17T06:53:00Z">
            <w:rPr>
              <w:rFonts w:ascii="Arial Narrow" w:hAnsi="Arial Narrow"/>
              <w:color w:val="0892AE"/>
              <w:spacing w:val="-2"/>
              <w:sz w:val="24"/>
              <w:szCs w:val="24"/>
            </w:rPr>
          </w:rPrChange>
        </w:rPr>
        <w:t>consultation</w:t>
      </w:r>
    </w:p>
    <w:p w14:paraId="2157905C" w14:textId="77777777" w:rsidR="00307816" w:rsidRDefault="007E5EBB" w:rsidP="004D21A7">
      <w:pPr>
        <w:pStyle w:val="Corpsdetexte"/>
        <w:spacing w:before="1"/>
        <w:rPr>
          <w:ins w:id="288" w:author="Belkacem HAICHEUR" w:date="2025-06-24T11:44:00Z" w16du:dateUtc="2025-06-24T09:44:00Z"/>
          <w:rFonts w:ascii="Arial Narrow" w:hAnsi="Arial Narrow"/>
          <w:spacing w:val="-2"/>
          <w:sz w:val="24"/>
          <w:szCs w:val="24"/>
        </w:rPr>
      </w:pPr>
      <w:r w:rsidRPr="0027564E">
        <w:rPr>
          <w:rFonts w:ascii="Arial Narrow" w:hAnsi="Arial Narrow"/>
          <w:sz w:val="24"/>
          <w:szCs w:val="24"/>
        </w:rPr>
        <w:t>Le</w:t>
      </w:r>
      <w:r w:rsidRPr="0027564E">
        <w:rPr>
          <w:rFonts w:ascii="Arial Narrow" w:hAnsi="Arial Narrow"/>
          <w:spacing w:val="-4"/>
          <w:sz w:val="24"/>
          <w:szCs w:val="24"/>
        </w:rPr>
        <w:t xml:space="preserve"> </w:t>
      </w:r>
      <w:r w:rsidRPr="0027564E">
        <w:rPr>
          <w:rFonts w:ascii="Arial Narrow" w:hAnsi="Arial Narrow"/>
          <w:sz w:val="24"/>
          <w:szCs w:val="24"/>
        </w:rPr>
        <w:t>présent</w:t>
      </w:r>
      <w:r w:rsidRPr="0027564E">
        <w:rPr>
          <w:rFonts w:ascii="Arial Narrow" w:hAnsi="Arial Narrow"/>
          <w:spacing w:val="-5"/>
          <w:sz w:val="24"/>
          <w:szCs w:val="24"/>
        </w:rPr>
        <w:t xml:space="preserve"> </w:t>
      </w:r>
      <w:r w:rsidRPr="0027564E">
        <w:rPr>
          <w:rFonts w:ascii="Arial Narrow" w:hAnsi="Arial Narrow"/>
          <w:sz w:val="24"/>
          <w:szCs w:val="24"/>
        </w:rPr>
        <w:t>marché</w:t>
      </w:r>
      <w:r w:rsidRPr="0027564E">
        <w:rPr>
          <w:rFonts w:ascii="Arial Narrow" w:hAnsi="Arial Narrow"/>
          <w:spacing w:val="-3"/>
          <w:sz w:val="24"/>
          <w:szCs w:val="24"/>
        </w:rPr>
        <w:t xml:space="preserve"> </w:t>
      </w:r>
      <w:r w:rsidRPr="0027564E">
        <w:rPr>
          <w:rFonts w:ascii="Arial Narrow" w:hAnsi="Arial Narrow"/>
          <w:sz w:val="24"/>
          <w:szCs w:val="24"/>
        </w:rPr>
        <w:t>n'est</w:t>
      </w:r>
      <w:r w:rsidRPr="0027564E">
        <w:rPr>
          <w:rFonts w:ascii="Arial Narrow" w:hAnsi="Arial Narrow"/>
          <w:spacing w:val="-5"/>
          <w:sz w:val="24"/>
          <w:szCs w:val="24"/>
        </w:rPr>
        <w:t xml:space="preserve"> </w:t>
      </w:r>
      <w:r w:rsidRPr="0027564E">
        <w:rPr>
          <w:rFonts w:ascii="Arial Narrow" w:hAnsi="Arial Narrow"/>
          <w:sz w:val="24"/>
          <w:szCs w:val="24"/>
        </w:rPr>
        <w:t>pas</w:t>
      </w:r>
      <w:r w:rsidRPr="0027564E">
        <w:rPr>
          <w:rFonts w:ascii="Arial Narrow" w:hAnsi="Arial Narrow"/>
          <w:spacing w:val="-3"/>
          <w:sz w:val="24"/>
          <w:szCs w:val="24"/>
        </w:rPr>
        <w:t xml:space="preserve"> </w:t>
      </w:r>
      <w:r w:rsidRPr="0027564E">
        <w:rPr>
          <w:rFonts w:ascii="Arial Narrow" w:hAnsi="Arial Narrow"/>
          <w:spacing w:val="-2"/>
          <w:sz w:val="24"/>
          <w:szCs w:val="24"/>
        </w:rPr>
        <w:t>alloti.</w:t>
      </w:r>
    </w:p>
    <w:p w14:paraId="452711E0" w14:textId="77777777" w:rsidR="004D3EDA" w:rsidRDefault="004D3EDA" w:rsidP="004D21A7">
      <w:pPr>
        <w:pStyle w:val="Corpsdetexte"/>
        <w:spacing w:before="1"/>
        <w:rPr>
          <w:rFonts w:ascii="Arial Narrow" w:hAnsi="Arial Narrow"/>
          <w:spacing w:val="-2"/>
          <w:sz w:val="24"/>
          <w:szCs w:val="24"/>
        </w:rPr>
      </w:pPr>
    </w:p>
    <w:p w14:paraId="0FD17AC7" w14:textId="77777777" w:rsidR="00DC4ED6" w:rsidRPr="0027564E" w:rsidRDefault="00DC4ED6">
      <w:pPr>
        <w:pStyle w:val="Corpsdetexte"/>
        <w:spacing w:before="1"/>
        <w:ind w:left="100"/>
        <w:rPr>
          <w:rFonts w:ascii="Arial Narrow" w:hAnsi="Arial Narrow"/>
          <w:sz w:val="24"/>
          <w:szCs w:val="24"/>
        </w:rPr>
      </w:pPr>
    </w:p>
    <w:p w14:paraId="31D0904B" w14:textId="77777777" w:rsidR="00307816" w:rsidRPr="00434E06" w:rsidDel="002A467B" w:rsidRDefault="007E5EBB">
      <w:pPr>
        <w:pStyle w:val="Titre1"/>
        <w:numPr>
          <w:ilvl w:val="0"/>
          <w:numId w:val="3"/>
        </w:numPr>
        <w:tabs>
          <w:tab w:val="left" w:pos="458"/>
          <w:tab w:val="left" w:pos="9356"/>
        </w:tabs>
        <w:spacing w:before="269"/>
        <w:ind w:left="458" w:hanging="458"/>
        <w:rPr>
          <w:del w:id="289" w:author="Belkacem HAICHEUR" w:date="2025-06-24T10:58:00Z" w16du:dateUtc="2025-06-24T08:58:00Z"/>
          <w:rFonts w:ascii="Arial Narrow" w:hAnsi="Arial Narrow"/>
          <w:highlight w:val="darkBlue"/>
          <w:rPrChange w:id="290" w:author="Belkacem HAICHEUR" w:date="2025-06-24T11:52:00Z" w16du:dateUtc="2025-06-24T09:52:00Z">
            <w:rPr>
              <w:del w:id="291" w:author="Belkacem HAICHEUR" w:date="2025-06-24T10:58:00Z" w16du:dateUtc="2025-06-24T08:58:00Z"/>
              <w:rFonts w:ascii="Arial Narrow" w:hAnsi="Arial Narrow"/>
            </w:rPr>
          </w:rPrChange>
        </w:rPr>
        <w:pPrChange w:id="292" w:author="Belkacem HAICHEUR" w:date="2025-06-10T18:54:00Z" w16du:dateUtc="2025-06-10T16:54:00Z">
          <w:pPr>
            <w:pStyle w:val="Titre1"/>
            <w:numPr>
              <w:numId w:val="3"/>
            </w:numPr>
            <w:tabs>
              <w:tab w:val="left" w:pos="458"/>
              <w:tab w:val="left" w:pos="9156"/>
            </w:tabs>
            <w:spacing w:before="269"/>
            <w:ind w:left="360" w:hanging="458"/>
          </w:pPr>
        </w:pPrChange>
      </w:pPr>
      <w:bookmarkStart w:id="293" w:name="_bookmark6"/>
      <w:bookmarkStart w:id="294" w:name="_bookmark7"/>
      <w:bookmarkEnd w:id="293"/>
      <w:bookmarkEnd w:id="294"/>
      <w:r w:rsidRPr="00434E06">
        <w:rPr>
          <w:rFonts w:ascii="Arial Narrow" w:hAnsi="Arial Narrow"/>
          <w:b w:val="0"/>
          <w:bCs w:val="0"/>
          <w:color w:val="FFFFFF"/>
          <w:highlight w:val="darkBlue"/>
          <w:shd w:val="clear" w:color="auto" w:fill="0892AE"/>
          <w:rPrChange w:id="295" w:author="Belkacem HAICHEUR" w:date="2025-06-24T11:52:00Z" w16du:dateUtc="2025-06-24T09:52:00Z">
            <w:rPr>
              <w:rFonts w:ascii="Arial Narrow" w:hAnsi="Arial Narrow"/>
              <w:b w:val="0"/>
              <w:bCs w:val="0"/>
              <w:color w:val="FFFFFF"/>
              <w:shd w:val="clear" w:color="auto" w:fill="0892AE"/>
            </w:rPr>
          </w:rPrChange>
        </w:rPr>
        <w:t>Forme</w:t>
      </w:r>
      <w:r w:rsidRPr="00434E06">
        <w:rPr>
          <w:rFonts w:ascii="Arial Narrow" w:hAnsi="Arial Narrow"/>
          <w:b w:val="0"/>
          <w:bCs w:val="0"/>
          <w:color w:val="FFFFFF"/>
          <w:spacing w:val="-3"/>
          <w:highlight w:val="darkBlue"/>
          <w:shd w:val="clear" w:color="auto" w:fill="0892AE"/>
          <w:rPrChange w:id="296" w:author="Belkacem HAICHEUR" w:date="2025-06-24T11:52:00Z" w16du:dateUtc="2025-06-24T09:52:00Z">
            <w:rPr>
              <w:rFonts w:ascii="Arial Narrow" w:hAnsi="Arial Narrow"/>
              <w:b w:val="0"/>
              <w:bCs w:val="0"/>
              <w:color w:val="FFFFFF"/>
              <w:spacing w:val="-3"/>
              <w:shd w:val="clear" w:color="auto" w:fill="0892AE"/>
            </w:rPr>
          </w:rPrChange>
        </w:rPr>
        <w:t xml:space="preserve"> </w:t>
      </w:r>
      <w:r w:rsidRPr="00434E06">
        <w:rPr>
          <w:rFonts w:ascii="Arial Narrow" w:hAnsi="Arial Narrow"/>
          <w:b w:val="0"/>
          <w:bCs w:val="0"/>
          <w:color w:val="FFFFFF"/>
          <w:highlight w:val="darkBlue"/>
          <w:shd w:val="clear" w:color="auto" w:fill="0892AE"/>
          <w:rPrChange w:id="297" w:author="Belkacem HAICHEUR" w:date="2025-06-24T11:52:00Z" w16du:dateUtc="2025-06-24T09:52:00Z">
            <w:rPr>
              <w:rFonts w:ascii="Arial Narrow" w:hAnsi="Arial Narrow"/>
              <w:b w:val="0"/>
              <w:bCs w:val="0"/>
              <w:color w:val="FFFFFF"/>
              <w:shd w:val="clear" w:color="auto" w:fill="0892AE"/>
            </w:rPr>
          </w:rPrChange>
        </w:rPr>
        <w:t>du</w:t>
      </w:r>
      <w:r w:rsidRPr="00434E06">
        <w:rPr>
          <w:rFonts w:ascii="Arial Narrow" w:hAnsi="Arial Narrow"/>
          <w:b w:val="0"/>
          <w:bCs w:val="0"/>
          <w:color w:val="FFFFFF"/>
          <w:spacing w:val="-3"/>
          <w:highlight w:val="darkBlue"/>
          <w:shd w:val="clear" w:color="auto" w:fill="0892AE"/>
          <w:rPrChange w:id="298" w:author="Belkacem HAICHEUR" w:date="2025-06-24T11:52:00Z" w16du:dateUtc="2025-06-24T09:52:00Z">
            <w:rPr>
              <w:rFonts w:ascii="Arial Narrow" w:hAnsi="Arial Narrow"/>
              <w:b w:val="0"/>
              <w:bCs w:val="0"/>
              <w:color w:val="FFFFFF"/>
              <w:spacing w:val="-3"/>
              <w:shd w:val="clear" w:color="auto" w:fill="0892AE"/>
            </w:rPr>
          </w:rPrChange>
        </w:rPr>
        <w:t xml:space="preserve"> </w:t>
      </w:r>
      <w:r w:rsidRPr="00434E06">
        <w:rPr>
          <w:rFonts w:ascii="Arial Narrow" w:hAnsi="Arial Narrow"/>
          <w:b w:val="0"/>
          <w:bCs w:val="0"/>
          <w:color w:val="FFFFFF"/>
          <w:highlight w:val="darkBlue"/>
          <w:shd w:val="clear" w:color="auto" w:fill="0892AE"/>
          <w:rPrChange w:id="299" w:author="Belkacem HAICHEUR" w:date="2025-06-24T11:52:00Z" w16du:dateUtc="2025-06-24T09:52:00Z">
            <w:rPr>
              <w:rFonts w:ascii="Arial Narrow" w:hAnsi="Arial Narrow"/>
              <w:b w:val="0"/>
              <w:bCs w:val="0"/>
              <w:color w:val="FFFFFF"/>
              <w:shd w:val="clear" w:color="auto" w:fill="0892AE"/>
            </w:rPr>
          </w:rPrChange>
        </w:rPr>
        <w:t>prix</w:t>
      </w:r>
      <w:r w:rsidRPr="00434E06">
        <w:rPr>
          <w:rFonts w:ascii="Arial Narrow" w:hAnsi="Arial Narrow"/>
          <w:b w:val="0"/>
          <w:bCs w:val="0"/>
          <w:color w:val="FFFFFF"/>
          <w:spacing w:val="-4"/>
          <w:highlight w:val="darkBlue"/>
          <w:shd w:val="clear" w:color="auto" w:fill="0892AE"/>
          <w:rPrChange w:id="300" w:author="Belkacem HAICHEUR" w:date="2025-06-24T11:52:00Z" w16du:dateUtc="2025-06-24T09:52:00Z">
            <w:rPr>
              <w:rFonts w:ascii="Arial Narrow" w:hAnsi="Arial Narrow"/>
              <w:b w:val="0"/>
              <w:bCs w:val="0"/>
              <w:color w:val="FFFFFF"/>
              <w:spacing w:val="-4"/>
              <w:shd w:val="clear" w:color="auto" w:fill="0892AE"/>
            </w:rPr>
          </w:rPrChange>
        </w:rPr>
        <w:t xml:space="preserve"> </w:t>
      </w:r>
      <w:r w:rsidRPr="00434E06">
        <w:rPr>
          <w:rFonts w:ascii="Arial Narrow" w:hAnsi="Arial Narrow"/>
          <w:b w:val="0"/>
          <w:bCs w:val="0"/>
          <w:color w:val="FFFFFF"/>
          <w:highlight w:val="darkBlue"/>
          <w:shd w:val="clear" w:color="auto" w:fill="0892AE"/>
          <w:rPrChange w:id="301" w:author="Belkacem HAICHEUR" w:date="2025-06-24T11:52:00Z" w16du:dateUtc="2025-06-24T09:52:00Z">
            <w:rPr>
              <w:rFonts w:ascii="Arial Narrow" w:hAnsi="Arial Narrow"/>
              <w:b w:val="0"/>
              <w:bCs w:val="0"/>
              <w:color w:val="FFFFFF"/>
              <w:shd w:val="clear" w:color="auto" w:fill="0892AE"/>
            </w:rPr>
          </w:rPrChange>
        </w:rPr>
        <w:t>et</w:t>
      </w:r>
      <w:r w:rsidRPr="00434E06">
        <w:rPr>
          <w:rFonts w:ascii="Arial Narrow" w:hAnsi="Arial Narrow"/>
          <w:b w:val="0"/>
          <w:bCs w:val="0"/>
          <w:color w:val="FFFFFF"/>
          <w:spacing w:val="-3"/>
          <w:highlight w:val="darkBlue"/>
          <w:shd w:val="clear" w:color="auto" w:fill="0892AE"/>
          <w:rPrChange w:id="302" w:author="Belkacem HAICHEUR" w:date="2025-06-24T11:52:00Z" w16du:dateUtc="2025-06-24T09:52:00Z">
            <w:rPr>
              <w:rFonts w:ascii="Arial Narrow" w:hAnsi="Arial Narrow"/>
              <w:b w:val="0"/>
              <w:bCs w:val="0"/>
              <w:color w:val="FFFFFF"/>
              <w:spacing w:val="-3"/>
              <w:shd w:val="clear" w:color="auto" w:fill="0892AE"/>
            </w:rPr>
          </w:rPrChange>
        </w:rPr>
        <w:t xml:space="preserve"> </w:t>
      </w:r>
      <w:r w:rsidRPr="00434E06">
        <w:rPr>
          <w:rFonts w:ascii="Arial Narrow" w:hAnsi="Arial Narrow"/>
          <w:b w:val="0"/>
          <w:bCs w:val="0"/>
          <w:color w:val="FFFFFF"/>
          <w:highlight w:val="darkBlue"/>
          <w:shd w:val="clear" w:color="auto" w:fill="0892AE"/>
          <w:rPrChange w:id="303" w:author="Belkacem HAICHEUR" w:date="2025-06-24T11:52:00Z" w16du:dateUtc="2025-06-24T09:52:00Z">
            <w:rPr>
              <w:rFonts w:ascii="Arial Narrow" w:hAnsi="Arial Narrow"/>
              <w:b w:val="0"/>
              <w:bCs w:val="0"/>
              <w:color w:val="FFFFFF"/>
              <w:shd w:val="clear" w:color="auto" w:fill="0892AE"/>
            </w:rPr>
          </w:rPrChange>
        </w:rPr>
        <w:t>montant</w:t>
      </w:r>
      <w:r w:rsidRPr="00434E06">
        <w:rPr>
          <w:rFonts w:ascii="Arial Narrow" w:hAnsi="Arial Narrow"/>
          <w:b w:val="0"/>
          <w:bCs w:val="0"/>
          <w:color w:val="FFFFFF"/>
          <w:spacing w:val="-3"/>
          <w:highlight w:val="darkBlue"/>
          <w:shd w:val="clear" w:color="auto" w:fill="0892AE"/>
          <w:rPrChange w:id="304" w:author="Belkacem HAICHEUR" w:date="2025-06-24T11:52:00Z" w16du:dateUtc="2025-06-24T09:52:00Z">
            <w:rPr>
              <w:rFonts w:ascii="Arial Narrow" w:hAnsi="Arial Narrow"/>
              <w:b w:val="0"/>
              <w:bCs w:val="0"/>
              <w:color w:val="FFFFFF"/>
              <w:spacing w:val="-3"/>
              <w:shd w:val="clear" w:color="auto" w:fill="0892AE"/>
            </w:rPr>
          </w:rPrChange>
        </w:rPr>
        <w:t xml:space="preserve"> </w:t>
      </w:r>
      <w:r w:rsidRPr="00434E06">
        <w:rPr>
          <w:rFonts w:ascii="Arial Narrow" w:hAnsi="Arial Narrow"/>
          <w:b w:val="0"/>
          <w:bCs w:val="0"/>
          <w:color w:val="FFFFFF"/>
          <w:highlight w:val="darkBlue"/>
          <w:shd w:val="clear" w:color="auto" w:fill="0892AE"/>
          <w:rPrChange w:id="305" w:author="Belkacem HAICHEUR" w:date="2025-06-24T11:52:00Z" w16du:dateUtc="2025-06-24T09:52:00Z">
            <w:rPr>
              <w:rFonts w:ascii="Arial Narrow" w:hAnsi="Arial Narrow"/>
              <w:b w:val="0"/>
              <w:bCs w:val="0"/>
              <w:color w:val="FFFFFF"/>
              <w:shd w:val="clear" w:color="auto" w:fill="0892AE"/>
            </w:rPr>
          </w:rPrChange>
        </w:rPr>
        <w:t>de</w:t>
      </w:r>
      <w:r w:rsidRPr="00434E06">
        <w:rPr>
          <w:rFonts w:ascii="Arial Narrow" w:hAnsi="Arial Narrow"/>
          <w:b w:val="0"/>
          <w:bCs w:val="0"/>
          <w:color w:val="FFFFFF"/>
          <w:spacing w:val="-2"/>
          <w:highlight w:val="darkBlue"/>
          <w:shd w:val="clear" w:color="auto" w:fill="0892AE"/>
          <w:rPrChange w:id="306" w:author="Belkacem HAICHEUR" w:date="2025-06-24T11:52:00Z" w16du:dateUtc="2025-06-24T09:52:00Z">
            <w:rPr>
              <w:rFonts w:ascii="Arial Narrow" w:hAnsi="Arial Narrow"/>
              <w:b w:val="0"/>
              <w:bCs w:val="0"/>
              <w:color w:val="FFFFFF"/>
              <w:spacing w:val="-2"/>
              <w:shd w:val="clear" w:color="auto" w:fill="0892AE"/>
            </w:rPr>
          </w:rPrChange>
        </w:rPr>
        <w:t xml:space="preserve"> l'offre</w:t>
      </w:r>
      <w:r w:rsidRPr="00434E06">
        <w:rPr>
          <w:rFonts w:ascii="Arial Narrow" w:hAnsi="Arial Narrow"/>
          <w:b w:val="0"/>
          <w:bCs w:val="0"/>
          <w:color w:val="FFFFFF"/>
          <w:highlight w:val="darkBlue"/>
          <w:shd w:val="clear" w:color="auto" w:fill="0892AE"/>
          <w:rPrChange w:id="307" w:author="Belkacem HAICHEUR" w:date="2025-06-24T11:52:00Z" w16du:dateUtc="2025-06-24T09:52:00Z">
            <w:rPr>
              <w:rFonts w:ascii="Arial Narrow" w:hAnsi="Arial Narrow"/>
              <w:b w:val="0"/>
              <w:bCs w:val="0"/>
              <w:color w:val="FFFFFF"/>
              <w:shd w:val="clear" w:color="auto" w:fill="0892AE"/>
            </w:rPr>
          </w:rPrChange>
        </w:rPr>
        <w:tab/>
      </w:r>
    </w:p>
    <w:p w14:paraId="293C58A0" w14:textId="77777777" w:rsidR="00307816" w:rsidRPr="00434E06" w:rsidRDefault="00307816">
      <w:pPr>
        <w:pStyle w:val="Titre1"/>
        <w:numPr>
          <w:ilvl w:val="0"/>
          <w:numId w:val="3"/>
        </w:numPr>
        <w:tabs>
          <w:tab w:val="left" w:pos="458"/>
          <w:tab w:val="left" w:pos="9356"/>
        </w:tabs>
        <w:spacing w:before="269"/>
        <w:ind w:left="458" w:hanging="458"/>
        <w:rPr>
          <w:rFonts w:ascii="Arial Narrow" w:hAnsi="Arial Narrow"/>
          <w:b w:val="0"/>
          <w:highlight w:val="darkBlue"/>
          <w:rPrChange w:id="308" w:author="Belkacem HAICHEUR" w:date="2025-06-24T11:52:00Z" w16du:dateUtc="2025-06-24T09:52:00Z">
            <w:rPr>
              <w:b/>
            </w:rPr>
          </w:rPrChange>
        </w:rPr>
        <w:pPrChange w:id="309" w:author="Belkacem HAICHEUR" w:date="2025-06-24T10:58:00Z" w16du:dateUtc="2025-06-24T08:58:00Z">
          <w:pPr>
            <w:pStyle w:val="Corpsdetexte"/>
            <w:spacing w:before="17"/>
          </w:pPr>
        </w:pPrChange>
      </w:pPr>
    </w:p>
    <w:p w14:paraId="5B6793DA" w14:textId="77777777" w:rsidR="004D3EDA" w:rsidRDefault="004D3EDA">
      <w:pPr>
        <w:pStyle w:val="Titre1"/>
        <w:tabs>
          <w:tab w:val="left" w:pos="1540"/>
        </w:tabs>
        <w:spacing w:before="1"/>
        <w:ind w:left="460" w:firstLine="0"/>
        <w:rPr>
          <w:ins w:id="310" w:author="Belkacem HAICHEUR" w:date="2025-06-24T11:43:00Z" w16du:dateUtc="2025-06-24T09:43:00Z"/>
          <w:rFonts w:ascii="Arial Narrow" w:hAnsi="Arial Narrow"/>
          <w:color w:val="002060"/>
          <w:sz w:val="24"/>
          <w:szCs w:val="24"/>
        </w:rPr>
        <w:pPrChange w:id="311" w:author="Belkacem HAICHEUR" w:date="2025-06-24T11:43:00Z" w16du:dateUtc="2025-06-24T09:43:00Z">
          <w:pPr>
            <w:pStyle w:val="Titre1"/>
            <w:numPr>
              <w:ilvl w:val="1"/>
              <w:numId w:val="3"/>
            </w:numPr>
            <w:tabs>
              <w:tab w:val="left" w:pos="1540"/>
            </w:tabs>
            <w:spacing w:before="1"/>
            <w:ind w:left="1540" w:hanging="1080"/>
          </w:pPr>
        </w:pPrChange>
      </w:pPr>
      <w:bookmarkStart w:id="312" w:name="_bookmark8"/>
      <w:bookmarkEnd w:id="312"/>
    </w:p>
    <w:p w14:paraId="0B20C1A1" w14:textId="01EF7BA8" w:rsidR="00307816" w:rsidRPr="00955ECB" w:rsidRDefault="007E5EBB" w:rsidP="003E7E1F">
      <w:pPr>
        <w:pStyle w:val="Titre1"/>
        <w:numPr>
          <w:ilvl w:val="1"/>
          <w:numId w:val="3"/>
        </w:numPr>
        <w:tabs>
          <w:tab w:val="left" w:pos="1540"/>
        </w:tabs>
        <w:spacing w:before="1"/>
        <w:rPr>
          <w:rFonts w:ascii="Arial Narrow" w:hAnsi="Arial Narrow"/>
          <w:color w:val="002060"/>
          <w:sz w:val="24"/>
          <w:szCs w:val="24"/>
          <w:rPrChange w:id="313" w:author="Belkacem HAICHEUR" w:date="2025-06-17T08:53:00Z" w16du:dateUtc="2025-06-17T06:53:00Z">
            <w:rPr>
              <w:rFonts w:ascii="Arial Narrow" w:hAnsi="Arial Narrow"/>
              <w:sz w:val="24"/>
              <w:szCs w:val="24"/>
            </w:rPr>
          </w:rPrChange>
        </w:rPr>
      </w:pPr>
      <w:r w:rsidRPr="00955ECB">
        <w:rPr>
          <w:rFonts w:ascii="Arial Narrow" w:hAnsi="Arial Narrow"/>
          <w:color w:val="002060"/>
          <w:sz w:val="24"/>
          <w:szCs w:val="24"/>
          <w:rPrChange w:id="314" w:author="Belkacem HAICHEUR" w:date="2025-06-17T08:53:00Z" w16du:dateUtc="2025-06-17T06:53:00Z">
            <w:rPr>
              <w:rFonts w:ascii="Arial Narrow" w:hAnsi="Arial Narrow"/>
              <w:color w:val="0892AE"/>
              <w:sz w:val="24"/>
              <w:szCs w:val="24"/>
            </w:rPr>
          </w:rPrChange>
        </w:rPr>
        <w:t>Forme</w:t>
      </w:r>
      <w:r w:rsidRPr="00955ECB">
        <w:rPr>
          <w:rFonts w:ascii="Arial Narrow" w:hAnsi="Arial Narrow"/>
          <w:color w:val="002060"/>
          <w:spacing w:val="-2"/>
          <w:sz w:val="24"/>
          <w:szCs w:val="24"/>
          <w:rPrChange w:id="315" w:author="Belkacem HAICHEUR" w:date="2025-06-17T08:53:00Z" w16du:dateUtc="2025-06-17T06:53:00Z">
            <w:rPr>
              <w:rFonts w:ascii="Arial Narrow" w:hAnsi="Arial Narrow"/>
              <w:color w:val="0892AE"/>
              <w:spacing w:val="-2"/>
              <w:sz w:val="24"/>
              <w:szCs w:val="24"/>
            </w:rPr>
          </w:rPrChange>
        </w:rPr>
        <w:t xml:space="preserve"> </w:t>
      </w:r>
      <w:r w:rsidRPr="00955ECB">
        <w:rPr>
          <w:rFonts w:ascii="Arial Narrow" w:hAnsi="Arial Narrow"/>
          <w:color w:val="002060"/>
          <w:sz w:val="24"/>
          <w:szCs w:val="24"/>
          <w:rPrChange w:id="316" w:author="Belkacem HAICHEUR" w:date="2025-06-17T08:53:00Z" w16du:dateUtc="2025-06-17T06:53:00Z">
            <w:rPr>
              <w:rFonts w:ascii="Arial Narrow" w:hAnsi="Arial Narrow"/>
              <w:color w:val="0892AE"/>
              <w:sz w:val="24"/>
              <w:szCs w:val="24"/>
            </w:rPr>
          </w:rPrChange>
        </w:rPr>
        <w:t>du</w:t>
      </w:r>
      <w:r w:rsidRPr="00955ECB">
        <w:rPr>
          <w:rFonts w:ascii="Arial Narrow" w:hAnsi="Arial Narrow"/>
          <w:color w:val="002060"/>
          <w:spacing w:val="-2"/>
          <w:sz w:val="24"/>
          <w:szCs w:val="24"/>
          <w:rPrChange w:id="317" w:author="Belkacem HAICHEUR" w:date="2025-06-17T08:53:00Z" w16du:dateUtc="2025-06-17T06:53:00Z">
            <w:rPr>
              <w:rFonts w:ascii="Arial Narrow" w:hAnsi="Arial Narrow"/>
              <w:color w:val="0892AE"/>
              <w:spacing w:val="-2"/>
              <w:sz w:val="24"/>
              <w:szCs w:val="24"/>
            </w:rPr>
          </w:rPrChange>
        </w:rPr>
        <w:t xml:space="preserve"> </w:t>
      </w:r>
      <w:r w:rsidRPr="00955ECB">
        <w:rPr>
          <w:rFonts w:ascii="Arial Narrow" w:hAnsi="Arial Narrow"/>
          <w:color w:val="002060"/>
          <w:spacing w:val="-4"/>
          <w:sz w:val="24"/>
          <w:szCs w:val="24"/>
          <w:rPrChange w:id="318" w:author="Belkacem HAICHEUR" w:date="2025-06-17T08:53:00Z" w16du:dateUtc="2025-06-17T06:53:00Z">
            <w:rPr>
              <w:rFonts w:ascii="Arial Narrow" w:hAnsi="Arial Narrow"/>
              <w:color w:val="0892AE"/>
              <w:spacing w:val="-4"/>
              <w:sz w:val="24"/>
              <w:szCs w:val="24"/>
            </w:rPr>
          </w:rPrChange>
        </w:rPr>
        <w:t>prix</w:t>
      </w:r>
    </w:p>
    <w:p w14:paraId="02B0E641" w14:textId="77777777" w:rsidR="00307816" w:rsidRPr="00DC4ED6" w:rsidRDefault="00307816">
      <w:pPr>
        <w:pStyle w:val="Corpsdetexte"/>
        <w:spacing w:before="19"/>
        <w:rPr>
          <w:rFonts w:ascii="Arial Narrow" w:hAnsi="Arial Narrow"/>
          <w:b/>
          <w:sz w:val="24"/>
          <w:szCs w:val="24"/>
        </w:rPr>
      </w:pPr>
    </w:p>
    <w:p w14:paraId="577DF7E5" w14:textId="77777777" w:rsidR="00307816" w:rsidRPr="00DC4ED6" w:rsidRDefault="007E5EBB" w:rsidP="004D21A7">
      <w:pPr>
        <w:pStyle w:val="Corpsdetexte"/>
        <w:rPr>
          <w:rFonts w:ascii="Arial Narrow" w:hAnsi="Arial Narrow"/>
          <w:sz w:val="24"/>
          <w:szCs w:val="24"/>
        </w:rPr>
      </w:pPr>
      <w:r w:rsidRPr="00DC4ED6">
        <w:rPr>
          <w:rFonts w:ascii="Arial Narrow" w:hAnsi="Arial Narrow"/>
          <w:sz w:val="24"/>
          <w:szCs w:val="24"/>
        </w:rPr>
        <w:t>Les</w:t>
      </w:r>
      <w:r w:rsidRPr="00DC4ED6">
        <w:rPr>
          <w:rFonts w:ascii="Arial Narrow" w:hAnsi="Arial Narrow"/>
          <w:spacing w:val="-5"/>
          <w:sz w:val="24"/>
          <w:szCs w:val="24"/>
        </w:rPr>
        <w:t xml:space="preserve"> </w:t>
      </w:r>
      <w:r w:rsidRPr="00DC4ED6">
        <w:rPr>
          <w:rFonts w:ascii="Arial Narrow" w:hAnsi="Arial Narrow"/>
          <w:sz w:val="24"/>
          <w:szCs w:val="24"/>
        </w:rPr>
        <w:t>prestations</w:t>
      </w:r>
      <w:r w:rsidRPr="00DC4ED6">
        <w:rPr>
          <w:rFonts w:ascii="Arial Narrow" w:hAnsi="Arial Narrow"/>
          <w:spacing w:val="-4"/>
          <w:sz w:val="24"/>
          <w:szCs w:val="24"/>
        </w:rPr>
        <w:t xml:space="preserve"> </w:t>
      </w:r>
      <w:r w:rsidRPr="00DC4ED6">
        <w:rPr>
          <w:rFonts w:ascii="Arial Narrow" w:hAnsi="Arial Narrow"/>
          <w:sz w:val="24"/>
          <w:szCs w:val="24"/>
        </w:rPr>
        <w:t>seront</w:t>
      </w:r>
      <w:r w:rsidRPr="00DC4ED6">
        <w:rPr>
          <w:rFonts w:ascii="Arial Narrow" w:hAnsi="Arial Narrow"/>
          <w:spacing w:val="-4"/>
          <w:sz w:val="24"/>
          <w:szCs w:val="24"/>
        </w:rPr>
        <w:t xml:space="preserve"> </w:t>
      </w:r>
      <w:r w:rsidRPr="00DC4ED6">
        <w:rPr>
          <w:rFonts w:ascii="Arial Narrow" w:hAnsi="Arial Narrow"/>
          <w:sz w:val="24"/>
          <w:szCs w:val="24"/>
        </w:rPr>
        <w:t>rémunérées</w:t>
      </w:r>
      <w:r w:rsidRPr="00DC4ED6">
        <w:rPr>
          <w:rFonts w:ascii="Arial Narrow" w:hAnsi="Arial Narrow"/>
          <w:spacing w:val="-4"/>
          <w:sz w:val="24"/>
          <w:szCs w:val="24"/>
        </w:rPr>
        <w:t xml:space="preserve"> </w:t>
      </w:r>
      <w:r w:rsidRPr="00DC4ED6">
        <w:rPr>
          <w:rFonts w:ascii="Arial Narrow" w:hAnsi="Arial Narrow"/>
          <w:sz w:val="24"/>
          <w:szCs w:val="24"/>
        </w:rPr>
        <w:t>par</w:t>
      </w:r>
      <w:r w:rsidRPr="00DC4ED6">
        <w:rPr>
          <w:rFonts w:ascii="Arial Narrow" w:hAnsi="Arial Narrow"/>
          <w:spacing w:val="-6"/>
          <w:sz w:val="24"/>
          <w:szCs w:val="24"/>
        </w:rPr>
        <w:t xml:space="preserve"> </w:t>
      </w:r>
      <w:r w:rsidRPr="00DC4ED6">
        <w:rPr>
          <w:rFonts w:ascii="Arial Narrow" w:hAnsi="Arial Narrow"/>
          <w:sz w:val="24"/>
          <w:szCs w:val="24"/>
        </w:rPr>
        <w:t>application</w:t>
      </w:r>
      <w:r w:rsidRPr="00DC4ED6">
        <w:rPr>
          <w:rFonts w:ascii="Arial Narrow" w:hAnsi="Arial Narrow"/>
          <w:spacing w:val="-4"/>
          <w:sz w:val="24"/>
          <w:szCs w:val="24"/>
        </w:rPr>
        <w:t xml:space="preserve"> </w:t>
      </w:r>
      <w:r w:rsidRPr="00DC4ED6">
        <w:rPr>
          <w:rFonts w:ascii="Arial Narrow" w:hAnsi="Arial Narrow"/>
          <w:sz w:val="24"/>
          <w:szCs w:val="24"/>
        </w:rPr>
        <w:t>d’un</w:t>
      </w:r>
      <w:r w:rsidRPr="00DC4ED6">
        <w:rPr>
          <w:rFonts w:ascii="Arial Narrow" w:hAnsi="Arial Narrow"/>
          <w:spacing w:val="-4"/>
          <w:sz w:val="24"/>
          <w:szCs w:val="24"/>
        </w:rPr>
        <w:t xml:space="preserve"> </w:t>
      </w:r>
      <w:r w:rsidRPr="00DC4ED6">
        <w:rPr>
          <w:rFonts w:ascii="Arial Narrow" w:hAnsi="Arial Narrow"/>
          <w:sz w:val="24"/>
          <w:szCs w:val="24"/>
        </w:rPr>
        <w:t>prix</w:t>
      </w:r>
      <w:r w:rsidRPr="00DC4ED6">
        <w:rPr>
          <w:rFonts w:ascii="Arial Narrow" w:hAnsi="Arial Narrow"/>
          <w:spacing w:val="-4"/>
          <w:sz w:val="24"/>
          <w:szCs w:val="24"/>
        </w:rPr>
        <w:t xml:space="preserve"> </w:t>
      </w:r>
      <w:r w:rsidRPr="00DC4ED6">
        <w:rPr>
          <w:rFonts w:ascii="Arial Narrow" w:hAnsi="Arial Narrow"/>
          <w:sz w:val="24"/>
          <w:szCs w:val="24"/>
        </w:rPr>
        <w:t>global</w:t>
      </w:r>
      <w:r w:rsidRPr="00DC4ED6">
        <w:rPr>
          <w:rFonts w:ascii="Arial Narrow" w:hAnsi="Arial Narrow"/>
          <w:spacing w:val="-7"/>
          <w:sz w:val="24"/>
          <w:szCs w:val="24"/>
        </w:rPr>
        <w:t xml:space="preserve"> </w:t>
      </w:r>
      <w:r w:rsidRPr="00DC4ED6">
        <w:rPr>
          <w:rFonts w:ascii="Arial Narrow" w:hAnsi="Arial Narrow"/>
          <w:sz w:val="24"/>
          <w:szCs w:val="24"/>
        </w:rPr>
        <w:t>et</w:t>
      </w:r>
      <w:r w:rsidRPr="00DC4ED6">
        <w:rPr>
          <w:rFonts w:ascii="Arial Narrow" w:hAnsi="Arial Narrow"/>
          <w:spacing w:val="-3"/>
          <w:sz w:val="24"/>
          <w:szCs w:val="24"/>
        </w:rPr>
        <w:t xml:space="preserve"> </w:t>
      </w:r>
      <w:r w:rsidRPr="00DC4ED6">
        <w:rPr>
          <w:rFonts w:ascii="Arial Narrow" w:hAnsi="Arial Narrow"/>
          <w:spacing w:val="-2"/>
          <w:sz w:val="24"/>
          <w:szCs w:val="24"/>
        </w:rPr>
        <w:t>forfaitaire.</w:t>
      </w:r>
    </w:p>
    <w:p w14:paraId="77D7326E" w14:textId="77777777" w:rsidR="00307816" w:rsidRPr="00955ECB" w:rsidRDefault="007E5EBB" w:rsidP="003E7E1F">
      <w:pPr>
        <w:pStyle w:val="Titre1"/>
        <w:numPr>
          <w:ilvl w:val="1"/>
          <w:numId w:val="3"/>
        </w:numPr>
        <w:tabs>
          <w:tab w:val="left" w:pos="1540"/>
        </w:tabs>
        <w:spacing w:before="360" w:after="240"/>
        <w:rPr>
          <w:rFonts w:ascii="Arial Narrow" w:hAnsi="Arial Narrow"/>
          <w:color w:val="002060"/>
          <w:sz w:val="24"/>
          <w:szCs w:val="24"/>
          <w:rPrChange w:id="319" w:author="Belkacem HAICHEUR" w:date="2025-06-17T08:53:00Z" w16du:dateUtc="2025-06-17T06:53:00Z">
            <w:rPr>
              <w:rFonts w:ascii="Arial Narrow" w:hAnsi="Arial Narrow"/>
              <w:sz w:val="24"/>
              <w:szCs w:val="24"/>
            </w:rPr>
          </w:rPrChange>
        </w:rPr>
      </w:pPr>
      <w:bookmarkStart w:id="320" w:name="_bookmark9"/>
      <w:bookmarkEnd w:id="320"/>
      <w:r w:rsidRPr="00955ECB">
        <w:rPr>
          <w:rFonts w:ascii="Arial Narrow" w:hAnsi="Arial Narrow"/>
          <w:color w:val="002060"/>
          <w:sz w:val="24"/>
          <w:szCs w:val="24"/>
          <w:rPrChange w:id="321" w:author="Belkacem HAICHEUR" w:date="2025-06-17T08:53:00Z" w16du:dateUtc="2025-06-17T06:53:00Z">
            <w:rPr>
              <w:rFonts w:ascii="Arial Narrow" w:hAnsi="Arial Narrow"/>
              <w:color w:val="0892AE"/>
              <w:sz w:val="24"/>
              <w:szCs w:val="24"/>
            </w:rPr>
          </w:rPrChange>
        </w:rPr>
        <w:t>Montant</w:t>
      </w:r>
      <w:r w:rsidRPr="00955ECB">
        <w:rPr>
          <w:rFonts w:ascii="Arial Narrow" w:hAnsi="Arial Narrow"/>
          <w:color w:val="002060"/>
          <w:spacing w:val="-4"/>
          <w:sz w:val="24"/>
          <w:szCs w:val="24"/>
          <w:rPrChange w:id="322" w:author="Belkacem HAICHEUR" w:date="2025-06-17T08:53:00Z" w16du:dateUtc="2025-06-17T06:53:00Z">
            <w:rPr>
              <w:rFonts w:ascii="Arial Narrow" w:hAnsi="Arial Narrow"/>
              <w:color w:val="0892AE"/>
              <w:spacing w:val="-4"/>
              <w:sz w:val="24"/>
              <w:szCs w:val="24"/>
            </w:rPr>
          </w:rPrChange>
        </w:rPr>
        <w:t xml:space="preserve"> </w:t>
      </w:r>
      <w:r w:rsidRPr="00955ECB">
        <w:rPr>
          <w:rFonts w:ascii="Arial Narrow" w:hAnsi="Arial Narrow"/>
          <w:color w:val="002060"/>
          <w:sz w:val="24"/>
          <w:szCs w:val="24"/>
          <w:rPrChange w:id="323" w:author="Belkacem HAICHEUR" w:date="2025-06-17T08:53:00Z" w16du:dateUtc="2025-06-17T06:53:00Z">
            <w:rPr>
              <w:rFonts w:ascii="Arial Narrow" w:hAnsi="Arial Narrow"/>
              <w:color w:val="0892AE"/>
              <w:sz w:val="24"/>
              <w:szCs w:val="24"/>
            </w:rPr>
          </w:rPrChange>
        </w:rPr>
        <w:t>de</w:t>
      </w:r>
      <w:r w:rsidRPr="00955ECB">
        <w:rPr>
          <w:rFonts w:ascii="Arial Narrow" w:hAnsi="Arial Narrow"/>
          <w:color w:val="002060"/>
          <w:spacing w:val="-2"/>
          <w:sz w:val="24"/>
          <w:szCs w:val="24"/>
          <w:rPrChange w:id="324" w:author="Belkacem HAICHEUR" w:date="2025-06-17T08:53:00Z" w16du:dateUtc="2025-06-17T06:53:00Z">
            <w:rPr>
              <w:rFonts w:ascii="Arial Narrow" w:hAnsi="Arial Narrow"/>
              <w:color w:val="0892AE"/>
              <w:spacing w:val="-2"/>
              <w:sz w:val="24"/>
              <w:szCs w:val="24"/>
            </w:rPr>
          </w:rPrChange>
        </w:rPr>
        <w:t xml:space="preserve"> l'offre</w:t>
      </w:r>
    </w:p>
    <w:p w14:paraId="6B25F866" w14:textId="1B35874B" w:rsidR="00307816" w:rsidRDefault="00B72104" w:rsidP="004D21A7">
      <w:pPr>
        <w:pStyle w:val="Corpsdetexte"/>
        <w:rPr>
          <w:ins w:id="325" w:author="Belkacem HAICHEUR" w:date="2025-06-24T10:30:00Z" w16du:dateUtc="2025-06-24T08:30:00Z"/>
          <w:rFonts w:ascii="Arial Narrow" w:hAnsi="Arial Narrow"/>
          <w:sz w:val="24"/>
          <w:szCs w:val="24"/>
        </w:rPr>
      </w:pPr>
      <w:r w:rsidRPr="005C67B3">
        <w:rPr>
          <w:rFonts w:ascii="Arial Narrow" w:hAnsi="Arial Narrow"/>
          <w:sz w:val="24"/>
          <w:szCs w:val="24"/>
        </w:rPr>
        <w:t>Le montant du marché global et forfaitaire se décompose comme suit :</w:t>
      </w:r>
    </w:p>
    <w:p w14:paraId="150D6007" w14:textId="77777777" w:rsidR="00D138F8" w:rsidRDefault="00D138F8" w:rsidP="004D21A7">
      <w:pPr>
        <w:pStyle w:val="Corpsdetexte"/>
        <w:rPr>
          <w:ins w:id="326" w:author="Belkacem HAICHEUR" w:date="2025-06-24T10:30:00Z" w16du:dateUtc="2025-06-24T08:30:00Z"/>
          <w:rFonts w:ascii="Arial Narrow" w:hAnsi="Arial Narrow"/>
          <w:sz w:val="24"/>
          <w:szCs w:val="24"/>
        </w:rPr>
      </w:pPr>
    </w:p>
    <w:p w14:paraId="06E89E02" w14:textId="3188C4A4" w:rsidR="00D138F8" w:rsidRPr="000355DB" w:rsidRDefault="00D138F8" w:rsidP="004D21A7">
      <w:pPr>
        <w:pStyle w:val="Corpsdetexte"/>
        <w:rPr>
          <w:rFonts w:ascii="Arial Narrow" w:hAnsi="Arial Narrow"/>
          <w:b/>
          <w:bCs/>
          <w:sz w:val="24"/>
          <w:szCs w:val="24"/>
          <w:rPrChange w:id="327" w:author="Belkacem HAICHEUR" w:date="2025-06-24T10:42:00Z" w16du:dateUtc="2025-06-24T08:42:00Z">
            <w:rPr>
              <w:rFonts w:ascii="Arial Narrow" w:hAnsi="Arial Narrow"/>
              <w:sz w:val="24"/>
              <w:szCs w:val="24"/>
            </w:rPr>
          </w:rPrChange>
        </w:rPr>
      </w:pPr>
      <w:ins w:id="328" w:author="Belkacem HAICHEUR" w:date="2025-06-24T10:30:00Z" w16du:dateUtc="2025-06-24T08:30:00Z">
        <w:r w:rsidRPr="000355DB">
          <w:rPr>
            <w:rFonts w:ascii="Arial Narrow" w:hAnsi="Arial Narrow"/>
            <w:b/>
            <w:bCs/>
            <w:sz w:val="24"/>
            <w:szCs w:val="24"/>
            <w:rPrChange w:id="329" w:author="Belkacem HAICHEUR" w:date="2025-06-24T10:42:00Z" w16du:dateUtc="2025-06-24T08:42:00Z">
              <w:rPr>
                <w:rFonts w:ascii="Arial Narrow" w:hAnsi="Arial Narrow"/>
                <w:sz w:val="24"/>
                <w:szCs w:val="24"/>
              </w:rPr>
            </w:rPrChange>
          </w:rPr>
          <w:t>Offre de base</w:t>
        </w:r>
      </w:ins>
      <w:ins w:id="330" w:author="Belkacem HAICHEUR" w:date="2025-06-24T10:31:00Z" w16du:dateUtc="2025-06-24T08:31:00Z">
        <w:r w:rsidRPr="000355DB">
          <w:rPr>
            <w:rFonts w:ascii="Arial Narrow" w:hAnsi="Arial Narrow"/>
            <w:b/>
            <w:bCs/>
            <w:sz w:val="24"/>
            <w:szCs w:val="24"/>
            <w:rPrChange w:id="331" w:author="Belkacem HAICHEUR" w:date="2025-06-24T10:42:00Z" w16du:dateUtc="2025-06-24T08:42:00Z">
              <w:rPr>
                <w:rFonts w:ascii="Arial Narrow" w:hAnsi="Arial Narrow"/>
                <w:sz w:val="24"/>
                <w:szCs w:val="24"/>
              </w:rPr>
            </w:rPrChange>
          </w:rPr>
          <w:t> :</w:t>
        </w:r>
      </w:ins>
    </w:p>
    <w:p w14:paraId="0405390C" w14:textId="77777777" w:rsidR="00B72104" w:rsidRPr="005C67B3" w:rsidRDefault="00B72104">
      <w:pPr>
        <w:pStyle w:val="Corpsdetexte"/>
        <w:rPr>
          <w:rFonts w:ascii="Arial Narrow" w:hAnsi="Arial Narrow"/>
          <w:sz w:val="24"/>
          <w:szCs w:val="24"/>
        </w:rPr>
      </w:pPr>
    </w:p>
    <w:tbl>
      <w:tblPr>
        <w:tblStyle w:val="Grilledutableau"/>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332" w:author="Belkacem HAICHEUR" w:date="2025-06-25T10:09:00Z" w16du:dateUtc="2025-06-25T08:09:00Z">
          <w:tblPr>
            <w:tblStyle w:val="Grilledutableau"/>
            <w:tblW w:w="946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3828"/>
        <w:gridCol w:w="2268"/>
        <w:gridCol w:w="1559"/>
        <w:gridCol w:w="1843"/>
        <w:tblGridChange w:id="333">
          <w:tblGrid>
            <w:gridCol w:w="472"/>
            <w:gridCol w:w="3227"/>
            <w:gridCol w:w="129"/>
            <w:gridCol w:w="1855"/>
            <w:gridCol w:w="413"/>
            <w:gridCol w:w="1559"/>
            <w:gridCol w:w="155"/>
            <w:gridCol w:w="1688"/>
            <w:gridCol w:w="438"/>
          </w:tblGrid>
        </w:tblGridChange>
      </w:tblGrid>
      <w:tr w:rsidR="00B72104" w:rsidRPr="000355DB" w14:paraId="5646087F" w14:textId="77777777" w:rsidTr="001A5FD0">
        <w:trPr>
          <w:trHeight w:val="510"/>
          <w:trPrChange w:id="334" w:author="Belkacem HAICHEUR" w:date="2025-06-25T10:09:00Z" w16du:dateUtc="2025-06-25T08:09:00Z">
            <w:trPr>
              <w:gridBefore w:val="1"/>
              <w:trHeight w:val="737"/>
            </w:trPr>
          </w:trPrChange>
        </w:trPr>
        <w:tc>
          <w:tcPr>
            <w:tcW w:w="3828" w:type="dxa"/>
            <w:vAlign w:val="center"/>
            <w:tcPrChange w:id="335" w:author="Belkacem HAICHEUR" w:date="2025-06-25T10:09:00Z" w16du:dateUtc="2025-06-25T08:09:00Z">
              <w:tcPr>
                <w:tcW w:w="3227" w:type="dxa"/>
                <w:vAlign w:val="center"/>
              </w:tcPr>
            </w:tcPrChange>
          </w:tcPr>
          <w:p w14:paraId="59377F45" w14:textId="7A940BF6" w:rsidR="00B72104" w:rsidRPr="000355DB" w:rsidRDefault="00B72104" w:rsidP="005C67B3">
            <w:pPr>
              <w:pStyle w:val="Corpsdetexte"/>
              <w:rPr>
                <w:rFonts w:ascii="Arial Narrow" w:hAnsi="Arial Narrow"/>
                <w:b/>
                <w:bCs/>
                <w:sz w:val="24"/>
                <w:szCs w:val="24"/>
                <w:rPrChange w:id="336" w:author="Belkacem HAICHEUR" w:date="2025-06-24T10:44:00Z" w16du:dateUtc="2025-06-24T08:44:00Z">
                  <w:rPr>
                    <w:rFonts w:ascii="Arial Narrow" w:hAnsi="Arial Narrow"/>
                    <w:sz w:val="24"/>
                    <w:szCs w:val="24"/>
                  </w:rPr>
                </w:rPrChange>
              </w:rPr>
            </w:pPr>
            <w:r w:rsidRPr="000355DB">
              <w:rPr>
                <w:rFonts w:ascii="Arial Narrow" w:hAnsi="Arial Narrow"/>
                <w:b/>
                <w:bCs/>
                <w:sz w:val="24"/>
                <w:szCs w:val="24"/>
                <w:rPrChange w:id="337" w:author="Belkacem HAICHEUR" w:date="2025-06-24T10:44:00Z" w16du:dateUtc="2025-06-24T08:44:00Z">
                  <w:rPr>
                    <w:rFonts w:ascii="Arial Narrow" w:hAnsi="Arial Narrow"/>
                    <w:sz w:val="24"/>
                    <w:szCs w:val="24"/>
                  </w:rPr>
                </w:rPrChange>
              </w:rPr>
              <w:t>Prestations</w:t>
            </w:r>
          </w:p>
        </w:tc>
        <w:tc>
          <w:tcPr>
            <w:tcW w:w="2268" w:type="dxa"/>
            <w:vAlign w:val="center"/>
            <w:tcPrChange w:id="338" w:author="Belkacem HAICHEUR" w:date="2025-06-25T10:09:00Z" w16du:dateUtc="2025-06-25T08:09:00Z">
              <w:tcPr>
                <w:tcW w:w="1984" w:type="dxa"/>
                <w:gridSpan w:val="2"/>
                <w:vAlign w:val="center"/>
              </w:tcPr>
            </w:tcPrChange>
          </w:tcPr>
          <w:p w14:paraId="411A6331" w14:textId="05F2F7D5" w:rsidR="00B72104" w:rsidRPr="000355DB" w:rsidRDefault="00B72104" w:rsidP="005C67B3">
            <w:pPr>
              <w:pStyle w:val="Corpsdetexte"/>
              <w:jc w:val="center"/>
              <w:rPr>
                <w:rFonts w:ascii="Arial Narrow" w:hAnsi="Arial Narrow"/>
                <w:b/>
                <w:bCs/>
                <w:sz w:val="24"/>
                <w:szCs w:val="24"/>
                <w:rPrChange w:id="339" w:author="Belkacem HAICHEUR" w:date="2025-06-24T10:44:00Z" w16du:dateUtc="2025-06-24T08:44:00Z">
                  <w:rPr>
                    <w:rFonts w:ascii="Arial Narrow" w:hAnsi="Arial Narrow"/>
                    <w:sz w:val="24"/>
                    <w:szCs w:val="24"/>
                  </w:rPr>
                </w:rPrChange>
              </w:rPr>
            </w:pPr>
            <w:r w:rsidRPr="000355DB">
              <w:rPr>
                <w:rFonts w:ascii="Arial Narrow" w:hAnsi="Arial Narrow"/>
                <w:b/>
                <w:bCs/>
                <w:sz w:val="24"/>
                <w:szCs w:val="24"/>
                <w:rPrChange w:id="340" w:author="Belkacem HAICHEUR" w:date="2025-06-24T10:44:00Z" w16du:dateUtc="2025-06-24T08:44:00Z">
                  <w:rPr>
                    <w:rFonts w:ascii="Arial Narrow" w:hAnsi="Arial Narrow"/>
                    <w:sz w:val="24"/>
                    <w:szCs w:val="24"/>
                  </w:rPr>
                </w:rPrChange>
              </w:rPr>
              <w:t>Montant HT</w:t>
            </w:r>
          </w:p>
        </w:tc>
        <w:tc>
          <w:tcPr>
            <w:tcW w:w="1559" w:type="dxa"/>
            <w:vAlign w:val="center"/>
            <w:tcPrChange w:id="341" w:author="Belkacem HAICHEUR" w:date="2025-06-25T10:09:00Z" w16du:dateUtc="2025-06-25T08:09:00Z">
              <w:tcPr>
                <w:tcW w:w="2127" w:type="dxa"/>
                <w:gridSpan w:val="3"/>
                <w:vAlign w:val="center"/>
              </w:tcPr>
            </w:tcPrChange>
          </w:tcPr>
          <w:p w14:paraId="2C5C2292" w14:textId="79077886" w:rsidR="00B72104" w:rsidRPr="000355DB" w:rsidRDefault="00B72104" w:rsidP="005C67B3">
            <w:pPr>
              <w:pStyle w:val="Corpsdetexte"/>
              <w:jc w:val="center"/>
              <w:rPr>
                <w:rFonts w:ascii="Arial Narrow" w:hAnsi="Arial Narrow"/>
                <w:b/>
                <w:bCs/>
                <w:sz w:val="24"/>
                <w:szCs w:val="24"/>
                <w:rPrChange w:id="342" w:author="Belkacem HAICHEUR" w:date="2025-06-24T10:44:00Z" w16du:dateUtc="2025-06-24T08:44:00Z">
                  <w:rPr>
                    <w:rFonts w:ascii="Arial Narrow" w:hAnsi="Arial Narrow"/>
                    <w:sz w:val="24"/>
                    <w:szCs w:val="24"/>
                  </w:rPr>
                </w:rPrChange>
              </w:rPr>
            </w:pPr>
            <w:r w:rsidRPr="000355DB">
              <w:rPr>
                <w:rFonts w:ascii="Arial Narrow" w:hAnsi="Arial Narrow"/>
                <w:b/>
                <w:bCs/>
                <w:sz w:val="24"/>
                <w:szCs w:val="24"/>
                <w:rPrChange w:id="343" w:author="Belkacem HAICHEUR" w:date="2025-06-24T10:44:00Z" w16du:dateUtc="2025-06-24T08:44:00Z">
                  <w:rPr>
                    <w:rFonts w:ascii="Arial Narrow" w:hAnsi="Arial Narrow"/>
                    <w:sz w:val="24"/>
                    <w:szCs w:val="24"/>
                  </w:rPr>
                </w:rPrChange>
              </w:rPr>
              <w:t>TVA</w:t>
            </w:r>
          </w:p>
        </w:tc>
        <w:tc>
          <w:tcPr>
            <w:tcW w:w="1843" w:type="dxa"/>
            <w:vAlign w:val="center"/>
            <w:tcPrChange w:id="344" w:author="Belkacem HAICHEUR" w:date="2025-06-25T10:09:00Z" w16du:dateUtc="2025-06-25T08:09:00Z">
              <w:tcPr>
                <w:tcW w:w="2126" w:type="dxa"/>
                <w:gridSpan w:val="2"/>
                <w:vAlign w:val="center"/>
              </w:tcPr>
            </w:tcPrChange>
          </w:tcPr>
          <w:p w14:paraId="65A717B9" w14:textId="1F72ADD2" w:rsidR="00B72104" w:rsidRPr="000355DB" w:rsidRDefault="00B72104" w:rsidP="005C67B3">
            <w:pPr>
              <w:pStyle w:val="Corpsdetexte"/>
              <w:jc w:val="center"/>
              <w:rPr>
                <w:rFonts w:ascii="Arial Narrow" w:hAnsi="Arial Narrow"/>
                <w:b/>
                <w:bCs/>
                <w:sz w:val="24"/>
                <w:szCs w:val="24"/>
                <w:rPrChange w:id="345" w:author="Belkacem HAICHEUR" w:date="2025-06-24T10:44:00Z" w16du:dateUtc="2025-06-24T08:44:00Z">
                  <w:rPr>
                    <w:rFonts w:ascii="Arial Narrow" w:hAnsi="Arial Narrow"/>
                    <w:sz w:val="24"/>
                    <w:szCs w:val="24"/>
                  </w:rPr>
                </w:rPrChange>
              </w:rPr>
            </w:pPr>
            <w:r w:rsidRPr="000355DB">
              <w:rPr>
                <w:rFonts w:ascii="Arial Narrow" w:hAnsi="Arial Narrow"/>
                <w:b/>
                <w:bCs/>
                <w:sz w:val="24"/>
                <w:szCs w:val="24"/>
                <w:rPrChange w:id="346" w:author="Belkacem HAICHEUR" w:date="2025-06-24T10:44:00Z" w16du:dateUtc="2025-06-24T08:44:00Z">
                  <w:rPr>
                    <w:rFonts w:ascii="Arial Narrow" w:hAnsi="Arial Narrow"/>
                    <w:sz w:val="24"/>
                    <w:szCs w:val="24"/>
                  </w:rPr>
                </w:rPrChange>
              </w:rPr>
              <w:t>Montant TTC</w:t>
            </w:r>
          </w:p>
        </w:tc>
      </w:tr>
      <w:tr w:rsidR="00B72104" w:rsidRPr="005C67B3" w14:paraId="44146816" w14:textId="77777777" w:rsidTr="001A5FD0">
        <w:trPr>
          <w:trHeight w:val="510"/>
          <w:trPrChange w:id="347" w:author="Belkacem HAICHEUR" w:date="2025-06-25T10:09:00Z" w16du:dateUtc="2025-06-25T08:09:00Z">
            <w:trPr>
              <w:gridBefore w:val="1"/>
              <w:trHeight w:val="737"/>
            </w:trPr>
          </w:trPrChange>
        </w:trPr>
        <w:tc>
          <w:tcPr>
            <w:tcW w:w="3828" w:type="dxa"/>
            <w:vAlign w:val="center"/>
            <w:tcPrChange w:id="348" w:author="Belkacem HAICHEUR" w:date="2025-06-25T10:09:00Z" w16du:dateUtc="2025-06-25T08:09:00Z">
              <w:tcPr>
                <w:tcW w:w="3227" w:type="dxa"/>
                <w:vAlign w:val="center"/>
              </w:tcPr>
            </w:tcPrChange>
          </w:tcPr>
          <w:p w14:paraId="57C0C661" w14:textId="14EEBEE5" w:rsidR="00B72104" w:rsidRPr="005C67B3" w:rsidRDefault="00B72104" w:rsidP="005C67B3">
            <w:pPr>
              <w:pStyle w:val="Corpsdetexte"/>
              <w:rPr>
                <w:rFonts w:ascii="Arial Narrow" w:hAnsi="Arial Narrow"/>
                <w:sz w:val="24"/>
                <w:szCs w:val="24"/>
              </w:rPr>
            </w:pPr>
            <w:r w:rsidRPr="005C67B3">
              <w:rPr>
                <w:rFonts w:ascii="Arial Narrow" w:hAnsi="Arial Narrow"/>
                <w:sz w:val="24"/>
                <w:szCs w:val="24"/>
              </w:rPr>
              <w:t xml:space="preserve">Partie A : </w:t>
            </w:r>
            <w:del w:id="349" w:author="Belkacem HAICHEUR" w:date="2025-06-24T10:37:00Z" w16du:dateUtc="2025-06-24T08:37:00Z">
              <w:r w:rsidRPr="005C67B3" w:rsidDel="00D138F8">
                <w:rPr>
                  <w:rFonts w:ascii="Arial Narrow" w:hAnsi="Arial Narrow"/>
                  <w:sz w:val="24"/>
                  <w:szCs w:val="24"/>
                </w:rPr>
                <w:delText>Etude de c</w:delText>
              </w:r>
            </w:del>
            <w:ins w:id="350" w:author="Belkacem HAICHEUR" w:date="2025-06-24T10:37:00Z" w16du:dateUtc="2025-06-24T08:37:00Z">
              <w:r w:rsidR="00D138F8">
                <w:rPr>
                  <w:rFonts w:ascii="Arial Narrow" w:hAnsi="Arial Narrow"/>
                  <w:sz w:val="24"/>
                  <w:szCs w:val="24"/>
                </w:rPr>
                <w:t>C</w:t>
              </w:r>
            </w:ins>
            <w:r w:rsidRPr="005C67B3">
              <w:rPr>
                <w:rFonts w:ascii="Arial Narrow" w:hAnsi="Arial Narrow"/>
                <w:sz w:val="24"/>
                <w:szCs w:val="24"/>
              </w:rPr>
              <w:t>onception et suivi des travaux</w:t>
            </w:r>
            <w:ins w:id="351" w:author="Laurent Bonnard" w:date="2025-03-13T16:41:00Z" w16du:dateUtc="2025-03-13T15:41:00Z">
              <w:r w:rsidR="002B72B3">
                <w:rPr>
                  <w:rFonts w:ascii="Arial Narrow" w:hAnsi="Arial Narrow"/>
                  <w:sz w:val="24"/>
                  <w:szCs w:val="24"/>
                </w:rPr>
                <w:t xml:space="preserve"> </w:t>
              </w:r>
              <w:del w:id="352" w:author="Belkacem HAICHEUR" w:date="2025-06-10T17:32:00Z" w16du:dateUtc="2025-06-10T15:32:00Z">
                <w:r w:rsidR="002B72B3" w:rsidDel="00AA01AC">
                  <w:rPr>
                    <w:rFonts w:ascii="Arial Narrow" w:hAnsi="Arial Narrow"/>
                    <w:sz w:val="24"/>
                    <w:szCs w:val="24"/>
                  </w:rPr>
                  <w:delText>– tranche ferme.</w:delText>
                </w:r>
              </w:del>
            </w:ins>
          </w:p>
        </w:tc>
        <w:tc>
          <w:tcPr>
            <w:tcW w:w="2268" w:type="dxa"/>
            <w:tcPrChange w:id="353" w:author="Belkacem HAICHEUR" w:date="2025-06-25T10:09:00Z" w16du:dateUtc="2025-06-25T08:09:00Z">
              <w:tcPr>
                <w:tcW w:w="1984" w:type="dxa"/>
                <w:gridSpan w:val="2"/>
              </w:tcPr>
            </w:tcPrChange>
          </w:tcPr>
          <w:p w14:paraId="198753B4" w14:textId="77777777" w:rsidR="00B72104" w:rsidRPr="005C67B3" w:rsidRDefault="00B72104">
            <w:pPr>
              <w:pStyle w:val="Corpsdetexte"/>
              <w:rPr>
                <w:rFonts w:ascii="Arial Narrow" w:hAnsi="Arial Narrow"/>
                <w:sz w:val="24"/>
                <w:szCs w:val="24"/>
              </w:rPr>
            </w:pPr>
          </w:p>
        </w:tc>
        <w:tc>
          <w:tcPr>
            <w:tcW w:w="1559" w:type="dxa"/>
            <w:tcPrChange w:id="354" w:author="Belkacem HAICHEUR" w:date="2025-06-25T10:09:00Z" w16du:dateUtc="2025-06-25T08:09:00Z">
              <w:tcPr>
                <w:tcW w:w="2127" w:type="dxa"/>
                <w:gridSpan w:val="3"/>
              </w:tcPr>
            </w:tcPrChange>
          </w:tcPr>
          <w:p w14:paraId="77A2D968" w14:textId="77777777" w:rsidR="00B72104" w:rsidRPr="005C67B3" w:rsidRDefault="00B72104">
            <w:pPr>
              <w:pStyle w:val="Corpsdetexte"/>
              <w:rPr>
                <w:rFonts w:ascii="Arial Narrow" w:hAnsi="Arial Narrow"/>
                <w:sz w:val="24"/>
                <w:szCs w:val="24"/>
              </w:rPr>
            </w:pPr>
          </w:p>
        </w:tc>
        <w:tc>
          <w:tcPr>
            <w:tcW w:w="1843" w:type="dxa"/>
            <w:tcPrChange w:id="355" w:author="Belkacem HAICHEUR" w:date="2025-06-25T10:09:00Z" w16du:dateUtc="2025-06-25T08:09:00Z">
              <w:tcPr>
                <w:tcW w:w="2126" w:type="dxa"/>
                <w:gridSpan w:val="2"/>
              </w:tcPr>
            </w:tcPrChange>
          </w:tcPr>
          <w:p w14:paraId="3D7B73C0" w14:textId="77777777" w:rsidR="00B72104" w:rsidRPr="005C67B3" w:rsidRDefault="00B72104">
            <w:pPr>
              <w:pStyle w:val="Corpsdetexte"/>
              <w:rPr>
                <w:rFonts w:ascii="Arial Narrow" w:hAnsi="Arial Narrow"/>
                <w:sz w:val="24"/>
                <w:szCs w:val="24"/>
              </w:rPr>
            </w:pPr>
          </w:p>
        </w:tc>
      </w:tr>
      <w:tr w:rsidR="00B72104" w:rsidRPr="005C67B3" w14:paraId="19350D01" w14:textId="77777777" w:rsidTr="001A5FD0">
        <w:trPr>
          <w:trHeight w:val="510"/>
          <w:trPrChange w:id="356" w:author="Belkacem HAICHEUR" w:date="2025-06-25T10:09:00Z" w16du:dateUtc="2025-06-25T08:09:00Z">
            <w:trPr>
              <w:gridBefore w:val="1"/>
              <w:trHeight w:val="737"/>
            </w:trPr>
          </w:trPrChange>
        </w:trPr>
        <w:tc>
          <w:tcPr>
            <w:tcW w:w="3828" w:type="dxa"/>
            <w:vAlign w:val="center"/>
            <w:tcPrChange w:id="357" w:author="Belkacem HAICHEUR" w:date="2025-06-25T10:09:00Z" w16du:dateUtc="2025-06-25T08:09:00Z">
              <w:tcPr>
                <w:tcW w:w="3227" w:type="dxa"/>
                <w:vAlign w:val="center"/>
              </w:tcPr>
            </w:tcPrChange>
          </w:tcPr>
          <w:p w14:paraId="5DE9FDF0" w14:textId="0829D786" w:rsidR="00B72104" w:rsidRPr="005C67B3" w:rsidRDefault="00B72104" w:rsidP="005C67B3">
            <w:pPr>
              <w:pStyle w:val="Corpsdetexte"/>
              <w:rPr>
                <w:rFonts w:ascii="Arial Narrow" w:hAnsi="Arial Narrow"/>
                <w:sz w:val="24"/>
                <w:szCs w:val="24"/>
              </w:rPr>
            </w:pPr>
            <w:r w:rsidRPr="005C67B3">
              <w:rPr>
                <w:rFonts w:ascii="Arial Narrow" w:hAnsi="Arial Narrow"/>
                <w:sz w:val="24"/>
                <w:szCs w:val="24"/>
              </w:rPr>
              <w:t>Partie B ; Réalisation des travaux</w:t>
            </w:r>
            <w:r w:rsidR="00085CD8">
              <w:rPr>
                <w:rFonts w:ascii="Arial Narrow" w:hAnsi="Arial Narrow"/>
                <w:sz w:val="24"/>
                <w:szCs w:val="24"/>
              </w:rPr>
              <w:t xml:space="preserve"> </w:t>
            </w:r>
            <w:del w:id="358" w:author="Belkacem HAICHEUR" w:date="2025-06-10T17:32:00Z" w16du:dateUtc="2025-06-10T15:32:00Z">
              <w:r w:rsidR="00085CD8" w:rsidDel="00AA01AC">
                <w:rPr>
                  <w:rFonts w:ascii="Arial Narrow" w:hAnsi="Arial Narrow"/>
                  <w:sz w:val="24"/>
                  <w:szCs w:val="24"/>
                </w:rPr>
                <w:delText>– Tranche ferme</w:delText>
              </w:r>
              <w:r w:rsidR="003F72F3" w:rsidDel="00AA01AC">
                <w:rPr>
                  <w:rFonts w:ascii="Arial Narrow" w:hAnsi="Arial Narrow"/>
                  <w:sz w:val="24"/>
                  <w:szCs w:val="24"/>
                </w:rPr>
                <w:delText xml:space="preserve"> – Phase 1</w:delText>
              </w:r>
            </w:del>
          </w:p>
        </w:tc>
        <w:tc>
          <w:tcPr>
            <w:tcW w:w="2268" w:type="dxa"/>
            <w:tcPrChange w:id="359" w:author="Belkacem HAICHEUR" w:date="2025-06-25T10:09:00Z" w16du:dateUtc="2025-06-25T08:09:00Z">
              <w:tcPr>
                <w:tcW w:w="1984" w:type="dxa"/>
                <w:gridSpan w:val="2"/>
              </w:tcPr>
            </w:tcPrChange>
          </w:tcPr>
          <w:p w14:paraId="74BFDA3E" w14:textId="77777777" w:rsidR="00B72104" w:rsidRPr="005C67B3" w:rsidRDefault="00B72104">
            <w:pPr>
              <w:pStyle w:val="Corpsdetexte"/>
              <w:rPr>
                <w:rFonts w:ascii="Arial Narrow" w:hAnsi="Arial Narrow"/>
                <w:sz w:val="24"/>
                <w:szCs w:val="24"/>
              </w:rPr>
            </w:pPr>
          </w:p>
        </w:tc>
        <w:tc>
          <w:tcPr>
            <w:tcW w:w="1559" w:type="dxa"/>
            <w:tcPrChange w:id="360" w:author="Belkacem HAICHEUR" w:date="2025-06-25T10:09:00Z" w16du:dateUtc="2025-06-25T08:09:00Z">
              <w:tcPr>
                <w:tcW w:w="2127" w:type="dxa"/>
                <w:gridSpan w:val="3"/>
              </w:tcPr>
            </w:tcPrChange>
          </w:tcPr>
          <w:p w14:paraId="7F24789A" w14:textId="77777777" w:rsidR="00B72104" w:rsidRPr="005C67B3" w:rsidRDefault="00B72104">
            <w:pPr>
              <w:pStyle w:val="Corpsdetexte"/>
              <w:rPr>
                <w:rFonts w:ascii="Arial Narrow" w:hAnsi="Arial Narrow"/>
                <w:sz w:val="24"/>
                <w:szCs w:val="24"/>
              </w:rPr>
            </w:pPr>
          </w:p>
        </w:tc>
        <w:tc>
          <w:tcPr>
            <w:tcW w:w="1843" w:type="dxa"/>
            <w:tcPrChange w:id="361" w:author="Belkacem HAICHEUR" w:date="2025-06-25T10:09:00Z" w16du:dateUtc="2025-06-25T08:09:00Z">
              <w:tcPr>
                <w:tcW w:w="2126" w:type="dxa"/>
                <w:gridSpan w:val="2"/>
              </w:tcPr>
            </w:tcPrChange>
          </w:tcPr>
          <w:p w14:paraId="3533A45B" w14:textId="77777777" w:rsidR="00B72104" w:rsidRPr="005C67B3" w:rsidRDefault="00B72104">
            <w:pPr>
              <w:pStyle w:val="Corpsdetexte"/>
              <w:rPr>
                <w:rFonts w:ascii="Arial Narrow" w:hAnsi="Arial Narrow"/>
                <w:sz w:val="24"/>
                <w:szCs w:val="24"/>
              </w:rPr>
            </w:pPr>
          </w:p>
        </w:tc>
      </w:tr>
      <w:tr w:rsidR="00085CD8" w:rsidRPr="005C67B3" w:rsidDel="00AA01AC" w14:paraId="3426C3D0" w14:textId="5DBF33A4" w:rsidTr="001A5FD0">
        <w:trPr>
          <w:trHeight w:val="510"/>
          <w:del w:id="362" w:author="Belkacem HAICHEUR" w:date="2025-06-10T17:32:00Z"/>
          <w:trPrChange w:id="363" w:author="Belkacem HAICHEUR" w:date="2025-06-25T10:09:00Z" w16du:dateUtc="2025-06-25T08:09:00Z">
            <w:trPr>
              <w:gridBefore w:val="1"/>
              <w:trHeight w:val="737"/>
            </w:trPr>
          </w:trPrChange>
        </w:trPr>
        <w:tc>
          <w:tcPr>
            <w:tcW w:w="3828" w:type="dxa"/>
            <w:vAlign w:val="center"/>
            <w:tcPrChange w:id="364" w:author="Belkacem HAICHEUR" w:date="2025-06-25T10:09:00Z" w16du:dateUtc="2025-06-25T08:09:00Z">
              <w:tcPr>
                <w:tcW w:w="3227" w:type="dxa"/>
                <w:vAlign w:val="center"/>
              </w:tcPr>
            </w:tcPrChange>
          </w:tcPr>
          <w:p w14:paraId="38974E93" w14:textId="7907128C" w:rsidR="00085CD8" w:rsidRPr="005C67B3" w:rsidDel="00AA01AC" w:rsidRDefault="00085CD8" w:rsidP="005C67B3">
            <w:pPr>
              <w:pStyle w:val="Corpsdetexte"/>
              <w:rPr>
                <w:del w:id="365" w:author="Belkacem HAICHEUR" w:date="2025-06-10T17:32:00Z" w16du:dateUtc="2025-06-10T15:32:00Z"/>
                <w:rFonts w:ascii="Arial Narrow" w:hAnsi="Arial Narrow"/>
                <w:sz w:val="24"/>
                <w:szCs w:val="24"/>
              </w:rPr>
            </w:pPr>
            <w:del w:id="366" w:author="Belkacem HAICHEUR" w:date="2025-06-10T17:32:00Z" w16du:dateUtc="2025-06-10T15:32:00Z">
              <w:r w:rsidRPr="005C67B3" w:rsidDel="00AA01AC">
                <w:rPr>
                  <w:rFonts w:ascii="Arial Narrow" w:hAnsi="Arial Narrow"/>
                  <w:sz w:val="24"/>
                  <w:szCs w:val="24"/>
                </w:rPr>
                <w:delText xml:space="preserve">Partie </w:delText>
              </w:r>
              <w:r w:rsidR="003F72F3" w:rsidDel="00AA01AC">
                <w:rPr>
                  <w:rFonts w:ascii="Arial Narrow" w:hAnsi="Arial Narrow"/>
                  <w:sz w:val="24"/>
                  <w:szCs w:val="24"/>
                </w:rPr>
                <w:delText>C</w:delText>
              </w:r>
              <w:r w:rsidRPr="005C67B3" w:rsidDel="00AA01AC">
                <w:rPr>
                  <w:rFonts w:ascii="Arial Narrow" w:hAnsi="Arial Narrow"/>
                  <w:sz w:val="24"/>
                  <w:szCs w:val="24"/>
                </w:rPr>
                <w:delText> ; Réalisation des travaux</w:delText>
              </w:r>
              <w:r w:rsidDel="00AA01AC">
                <w:rPr>
                  <w:rFonts w:ascii="Arial Narrow" w:hAnsi="Arial Narrow"/>
                  <w:sz w:val="24"/>
                  <w:szCs w:val="24"/>
                </w:rPr>
                <w:delText xml:space="preserve"> – Tranche optionnelle</w:delText>
              </w:r>
              <w:r w:rsidR="003F72F3" w:rsidDel="00AA01AC">
                <w:rPr>
                  <w:rFonts w:ascii="Arial Narrow" w:hAnsi="Arial Narrow"/>
                  <w:sz w:val="24"/>
                  <w:szCs w:val="24"/>
                </w:rPr>
                <w:delText xml:space="preserve"> – Phase 2</w:delText>
              </w:r>
            </w:del>
          </w:p>
        </w:tc>
        <w:tc>
          <w:tcPr>
            <w:tcW w:w="2268" w:type="dxa"/>
            <w:tcPrChange w:id="367" w:author="Belkacem HAICHEUR" w:date="2025-06-25T10:09:00Z" w16du:dateUtc="2025-06-25T08:09:00Z">
              <w:tcPr>
                <w:tcW w:w="1984" w:type="dxa"/>
                <w:gridSpan w:val="2"/>
              </w:tcPr>
            </w:tcPrChange>
          </w:tcPr>
          <w:p w14:paraId="1FAE26FC" w14:textId="1F5F72DB" w:rsidR="00085CD8" w:rsidRPr="005C67B3" w:rsidDel="00AA01AC" w:rsidRDefault="00085CD8">
            <w:pPr>
              <w:pStyle w:val="Corpsdetexte"/>
              <w:rPr>
                <w:del w:id="368" w:author="Belkacem HAICHEUR" w:date="2025-06-10T17:32:00Z" w16du:dateUtc="2025-06-10T15:32:00Z"/>
                <w:rFonts w:ascii="Arial Narrow" w:hAnsi="Arial Narrow"/>
                <w:sz w:val="24"/>
                <w:szCs w:val="24"/>
              </w:rPr>
            </w:pPr>
          </w:p>
        </w:tc>
        <w:tc>
          <w:tcPr>
            <w:tcW w:w="1559" w:type="dxa"/>
            <w:tcPrChange w:id="369" w:author="Belkacem HAICHEUR" w:date="2025-06-25T10:09:00Z" w16du:dateUtc="2025-06-25T08:09:00Z">
              <w:tcPr>
                <w:tcW w:w="2127" w:type="dxa"/>
                <w:gridSpan w:val="3"/>
              </w:tcPr>
            </w:tcPrChange>
          </w:tcPr>
          <w:p w14:paraId="771A5342" w14:textId="2BC607E9" w:rsidR="00085CD8" w:rsidRPr="005C67B3" w:rsidDel="00AA01AC" w:rsidRDefault="00085CD8">
            <w:pPr>
              <w:pStyle w:val="Corpsdetexte"/>
              <w:rPr>
                <w:del w:id="370" w:author="Belkacem HAICHEUR" w:date="2025-06-10T17:32:00Z" w16du:dateUtc="2025-06-10T15:32:00Z"/>
                <w:rFonts w:ascii="Arial Narrow" w:hAnsi="Arial Narrow"/>
                <w:sz w:val="24"/>
                <w:szCs w:val="24"/>
              </w:rPr>
            </w:pPr>
          </w:p>
        </w:tc>
        <w:tc>
          <w:tcPr>
            <w:tcW w:w="1843" w:type="dxa"/>
            <w:tcPrChange w:id="371" w:author="Belkacem HAICHEUR" w:date="2025-06-25T10:09:00Z" w16du:dateUtc="2025-06-25T08:09:00Z">
              <w:tcPr>
                <w:tcW w:w="2126" w:type="dxa"/>
                <w:gridSpan w:val="2"/>
              </w:tcPr>
            </w:tcPrChange>
          </w:tcPr>
          <w:p w14:paraId="47F8F048" w14:textId="672A5301" w:rsidR="00085CD8" w:rsidRPr="005C67B3" w:rsidDel="00AA01AC" w:rsidRDefault="00085CD8">
            <w:pPr>
              <w:pStyle w:val="Corpsdetexte"/>
              <w:rPr>
                <w:del w:id="372" w:author="Belkacem HAICHEUR" w:date="2025-06-10T17:32:00Z" w16du:dateUtc="2025-06-10T15:32:00Z"/>
                <w:rFonts w:ascii="Arial Narrow" w:hAnsi="Arial Narrow"/>
                <w:sz w:val="24"/>
                <w:szCs w:val="24"/>
              </w:rPr>
            </w:pPr>
          </w:p>
        </w:tc>
      </w:tr>
      <w:tr w:rsidR="00B72104" w:rsidRPr="000355DB" w14:paraId="5973F643" w14:textId="77777777" w:rsidTr="001A5FD0">
        <w:trPr>
          <w:trHeight w:val="510"/>
          <w:trPrChange w:id="373" w:author="Belkacem HAICHEUR" w:date="2025-06-25T10:09:00Z" w16du:dateUtc="2025-06-25T08:09:00Z">
            <w:trPr>
              <w:gridBefore w:val="1"/>
              <w:trHeight w:val="737"/>
            </w:trPr>
          </w:trPrChange>
        </w:trPr>
        <w:tc>
          <w:tcPr>
            <w:tcW w:w="3828" w:type="dxa"/>
            <w:vAlign w:val="center"/>
            <w:tcPrChange w:id="374" w:author="Belkacem HAICHEUR" w:date="2025-06-25T10:09:00Z" w16du:dateUtc="2025-06-25T08:09:00Z">
              <w:tcPr>
                <w:tcW w:w="3227" w:type="dxa"/>
                <w:vAlign w:val="center"/>
              </w:tcPr>
            </w:tcPrChange>
          </w:tcPr>
          <w:p w14:paraId="23409FF4" w14:textId="67B1E0FF" w:rsidR="00B72104" w:rsidRPr="000355DB" w:rsidRDefault="00B72104" w:rsidP="005C67B3">
            <w:pPr>
              <w:pStyle w:val="Corpsdetexte"/>
              <w:rPr>
                <w:rFonts w:ascii="Arial Narrow" w:hAnsi="Arial Narrow"/>
                <w:b/>
                <w:bCs/>
                <w:sz w:val="24"/>
                <w:szCs w:val="24"/>
                <w:rPrChange w:id="375" w:author="Belkacem HAICHEUR" w:date="2025-06-24T10:43:00Z" w16du:dateUtc="2025-06-24T08:43:00Z">
                  <w:rPr>
                    <w:rFonts w:ascii="Arial Narrow" w:hAnsi="Arial Narrow"/>
                    <w:sz w:val="24"/>
                    <w:szCs w:val="24"/>
                  </w:rPr>
                </w:rPrChange>
              </w:rPr>
            </w:pPr>
            <w:r w:rsidRPr="000355DB">
              <w:rPr>
                <w:rFonts w:ascii="Arial Narrow" w:hAnsi="Arial Narrow"/>
                <w:b/>
                <w:bCs/>
                <w:sz w:val="24"/>
                <w:szCs w:val="24"/>
                <w:rPrChange w:id="376" w:author="Belkacem HAICHEUR" w:date="2025-06-24T10:43:00Z" w16du:dateUtc="2025-06-24T08:43:00Z">
                  <w:rPr>
                    <w:rFonts w:ascii="Arial Narrow" w:hAnsi="Arial Narrow"/>
                    <w:sz w:val="24"/>
                    <w:szCs w:val="24"/>
                  </w:rPr>
                </w:rPrChange>
              </w:rPr>
              <w:t>Total</w:t>
            </w:r>
            <w:ins w:id="377" w:author="Belkacem HAICHEUR" w:date="2025-06-24T10:42:00Z" w16du:dateUtc="2025-06-24T08:42:00Z">
              <w:r w:rsidR="000355DB" w:rsidRPr="000355DB">
                <w:rPr>
                  <w:rFonts w:ascii="Arial Narrow" w:hAnsi="Arial Narrow"/>
                  <w:b/>
                  <w:bCs/>
                  <w:sz w:val="24"/>
                  <w:szCs w:val="24"/>
                  <w:rPrChange w:id="378" w:author="Belkacem HAICHEUR" w:date="2025-06-24T10:43:00Z" w16du:dateUtc="2025-06-24T08:43:00Z">
                    <w:rPr>
                      <w:rFonts w:ascii="Arial Narrow" w:hAnsi="Arial Narrow"/>
                      <w:sz w:val="24"/>
                      <w:szCs w:val="24"/>
                    </w:rPr>
                  </w:rPrChange>
                </w:rPr>
                <w:t xml:space="preserve"> offre d</w:t>
              </w:r>
            </w:ins>
            <w:ins w:id="379" w:author="Belkacem HAICHEUR" w:date="2025-06-24T10:43:00Z" w16du:dateUtc="2025-06-24T08:43:00Z">
              <w:r w:rsidR="000355DB" w:rsidRPr="000355DB">
                <w:rPr>
                  <w:rFonts w:ascii="Arial Narrow" w:hAnsi="Arial Narrow"/>
                  <w:b/>
                  <w:bCs/>
                  <w:sz w:val="24"/>
                  <w:szCs w:val="24"/>
                  <w:rPrChange w:id="380" w:author="Belkacem HAICHEUR" w:date="2025-06-24T10:43:00Z" w16du:dateUtc="2025-06-24T08:43:00Z">
                    <w:rPr>
                      <w:rFonts w:ascii="Arial Narrow" w:hAnsi="Arial Narrow"/>
                      <w:sz w:val="24"/>
                      <w:szCs w:val="24"/>
                    </w:rPr>
                  </w:rPrChange>
                </w:rPr>
                <w:t>e base</w:t>
              </w:r>
            </w:ins>
          </w:p>
        </w:tc>
        <w:tc>
          <w:tcPr>
            <w:tcW w:w="2268" w:type="dxa"/>
            <w:tcPrChange w:id="381" w:author="Belkacem HAICHEUR" w:date="2025-06-25T10:09:00Z" w16du:dateUtc="2025-06-25T08:09:00Z">
              <w:tcPr>
                <w:tcW w:w="1984" w:type="dxa"/>
                <w:gridSpan w:val="2"/>
              </w:tcPr>
            </w:tcPrChange>
          </w:tcPr>
          <w:p w14:paraId="01451D26" w14:textId="77777777" w:rsidR="00B72104" w:rsidRPr="000355DB" w:rsidRDefault="00B72104">
            <w:pPr>
              <w:pStyle w:val="Corpsdetexte"/>
              <w:rPr>
                <w:rFonts w:ascii="Arial Narrow" w:hAnsi="Arial Narrow"/>
                <w:b/>
                <w:bCs/>
                <w:sz w:val="24"/>
                <w:szCs w:val="24"/>
                <w:rPrChange w:id="382" w:author="Belkacem HAICHEUR" w:date="2025-06-24T10:43:00Z" w16du:dateUtc="2025-06-24T08:43:00Z">
                  <w:rPr>
                    <w:rFonts w:ascii="Arial Narrow" w:hAnsi="Arial Narrow"/>
                    <w:sz w:val="24"/>
                    <w:szCs w:val="24"/>
                  </w:rPr>
                </w:rPrChange>
              </w:rPr>
            </w:pPr>
          </w:p>
        </w:tc>
        <w:tc>
          <w:tcPr>
            <w:tcW w:w="1559" w:type="dxa"/>
            <w:tcPrChange w:id="383" w:author="Belkacem HAICHEUR" w:date="2025-06-25T10:09:00Z" w16du:dateUtc="2025-06-25T08:09:00Z">
              <w:tcPr>
                <w:tcW w:w="2127" w:type="dxa"/>
                <w:gridSpan w:val="3"/>
              </w:tcPr>
            </w:tcPrChange>
          </w:tcPr>
          <w:p w14:paraId="537BF58C" w14:textId="77777777" w:rsidR="00B72104" w:rsidRPr="000355DB" w:rsidRDefault="00B72104">
            <w:pPr>
              <w:pStyle w:val="Corpsdetexte"/>
              <w:rPr>
                <w:rFonts w:ascii="Arial Narrow" w:hAnsi="Arial Narrow"/>
                <w:b/>
                <w:bCs/>
                <w:sz w:val="24"/>
                <w:szCs w:val="24"/>
                <w:rPrChange w:id="384" w:author="Belkacem HAICHEUR" w:date="2025-06-24T10:43:00Z" w16du:dateUtc="2025-06-24T08:43:00Z">
                  <w:rPr>
                    <w:rFonts w:ascii="Arial Narrow" w:hAnsi="Arial Narrow"/>
                    <w:sz w:val="24"/>
                    <w:szCs w:val="24"/>
                  </w:rPr>
                </w:rPrChange>
              </w:rPr>
            </w:pPr>
          </w:p>
        </w:tc>
        <w:tc>
          <w:tcPr>
            <w:tcW w:w="1843" w:type="dxa"/>
            <w:tcPrChange w:id="385" w:author="Belkacem HAICHEUR" w:date="2025-06-25T10:09:00Z" w16du:dateUtc="2025-06-25T08:09:00Z">
              <w:tcPr>
                <w:tcW w:w="2126" w:type="dxa"/>
                <w:gridSpan w:val="2"/>
              </w:tcPr>
            </w:tcPrChange>
          </w:tcPr>
          <w:p w14:paraId="5587E549" w14:textId="77777777" w:rsidR="00B72104" w:rsidRPr="000355DB" w:rsidRDefault="00B72104">
            <w:pPr>
              <w:pStyle w:val="Corpsdetexte"/>
              <w:rPr>
                <w:rFonts w:ascii="Arial Narrow" w:hAnsi="Arial Narrow"/>
                <w:b/>
                <w:bCs/>
                <w:sz w:val="24"/>
                <w:szCs w:val="24"/>
                <w:rPrChange w:id="386" w:author="Belkacem HAICHEUR" w:date="2025-06-24T10:43:00Z" w16du:dateUtc="2025-06-24T08:43:00Z">
                  <w:rPr>
                    <w:rFonts w:ascii="Arial Narrow" w:hAnsi="Arial Narrow"/>
                    <w:sz w:val="24"/>
                    <w:szCs w:val="24"/>
                  </w:rPr>
                </w:rPrChange>
              </w:rPr>
            </w:pPr>
          </w:p>
        </w:tc>
      </w:tr>
    </w:tbl>
    <w:p w14:paraId="1EEA3965" w14:textId="77777777" w:rsidR="00B72104" w:rsidRPr="005C67B3" w:rsidRDefault="00B72104">
      <w:pPr>
        <w:pStyle w:val="Corpsdetexte"/>
        <w:rPr>
          <w:rFonts w:ascii="Arial Narrow" w:hAnsi="Arial Narrow"/>
          <w:sz w:val="24"/>
          <w:szCs w:val="24"/>
        </w:rPr>
      </w:pPr>
    </w:p>
    <w:p w14:paraId="3D7C4116" w14:textId="4E9FAF54" w:rsidR="005C67B3" w:rsidRPr="005C67B3" w:rsidRDefault="005C67B3" w:rsidP="004D21A7">
      <w:pPr>
        <w:pStyle w:val="Corpsdetexte"/>
        <w:ind w:right="382"/>
        <w:rPr>
          <w:rFonts w:ascii="Arial Narrow" w:hAnsi="Arial Narrow"/>
          <w:sz w:val="24"/>
          <w:szCs w:val="24"/>
        </w:rPr>
      </w:pPr>
      <w:r w:rsidRPr="005C67B3">
        <w:rPr>
          <w:rFonts w:ascii="Arial Narrow" w:hAnsi="Arial Narrow"/>
          <w:sz w:val="24"/>
          <w:szCs w:val="24"/>
        </w:rPr>
        <w:t>Montant</w:t>
      </w:r>
      <w:r w:rsidRPr="005C67B3">
        <w:rPr>
          <w:rFonts w:ascii="Arial Narrow" w:hAnsi="Arial Narrow"/>
          <w:spacing w:val="-2"/>
          <w:sz w:val="24"/>
          <w:szCs w:val="24"/>
        </w:rPr>
        <w:t xml:space="preserve"> </w:t>
      </w:r>
      <w:r w:rsidRPr="005C67B3">
        <w:rPr>
          <w:rFonts w:ascii="Arial Narrow" w:hAnsi="Arial Narrow"/>
          <w:sz w:val="24"/>
          <w:szCs w:val="24"/>
        </w:rPr>
        <w:t>HT</w:t>
      </w:r>
      <w:r w:rsidRPr="005C67B3">
        <w:rPr>
          <w:rFonts w:ascii="Arial Narrow" w:hAnsi="Arial Narrow"/>
          <w:spacing w:val="-4"/>
          <w:sz w:val="24"/>
          <w:szCs w:val="24"/>
        </w:rPr>
        <w:t xml:space="preserve"> </w:t>
      </w:r>
      <w:r w:rsidRPr="005C67B3">
        <w:rPr>
          <w:rFonts w:ascii="Arial Narrow" w:hAnsi="Arial Narrow"/>
          <w:sz w:val="24"/>
          <w:szCs w:val="24"/>
        </w:rPr>
        <w:t>en</w:t>
      </w:r>
      <w:r w:rsidRPr="005C67B3">
        <w:rPr>
          <w:rFonts w:ascii="Arial Narrow" w:hAnsi="Arial Narrow"/>
          <w:spacing w:val="-2"/>
          <w:sz w:val="24"/>
          <w:szCs w:val="24"/>
        </w:rPr>
        <w:t xml:space="preserve"> </w:t>
      </w:r>
      <w:r w:rsidRPr="005C67B3">
        <w:rPr>
          <w:rFonts w:ascii="Arial Narrow" w:hAnsi="Arial Narrow"/>
          <w:sz w:val="24"/>
          <w:szCs w:val="24"/>
        </w:rPr>
        <w:t>toutes</w:t>
      </w:r>
      <w:r w:rsidRPr="005C67B3">
        <w:rPr>
          <w:rFonts w:ascii="Arial Narrow" w:hAnsi="Arial Narrow"/>
          <w:spacing w:val="-5"/>
          <w:sz w:val="24"/>
          <w:szCs w:val="24"/>
        </w:rPr>
        <w:t xml:space="preserve"> </w:t>
      </w:r>
      <w:r w:rsidRPr="005C67B3">
        <w:rPr>
          <w:rFonts w:ascii="Arial Narrow" w:hAnsi="Arial Narrow"/>
          <w:sz w:val="24"/>
          <w:szCs w:val="24"/>
        </w:rPr>
        <w:t>lettres</w:t>
      </w:r>
      <w:r w:rsidRPr="005C67B3">
        <w:rPr>
          <w:rFonts w:ascii="Arial Narrow" w:hAnsi="Arial Narrow"/>
          <w:spacing w:val="-1"/>
          <w:sz w:val="24"/>
          <w:szCs w:val="24"/>
        </w:rPr>
        <w:t xml:space="preserve"> </w:t>
      </w:r>
      <w:r w:rsidRPr="005C67B3">
        <w:rPr>
          <w:rFonts w:ascii="Arial Narrow" w:hAnsi="Arial Narrow"/>
          <w:sz w:val="24"/>
          <w:szCs w:val="24"/>
        </w:rPr>
        <w:t>(en</w:t>
      </w:r>
      <w:r w:rsidRPr="005C67B3">
        <w:rPr>
          <w:rFonts w:ascii="Arial Narrow" w:hAnsi="Arial Narrow"/>
          <w:spacing w:val="-6"/>
          <w:sz w:val="24"/>
          <w:szCs w:val="24"/>
        </w:rPr>
        <w:t xml:space="preserve"> </w:t>
      </w:r>
      <w:r w:rsidRPr="005C67B3">
        <w:rPr>
          <w:rFonts w:ascii="Arial Narrow" w:hAnsi="Arial Narrow"/>
          <w:sz w:val="24"/>
          <w:szCs w:val="24"/>
        </w:rPr>
        <w:t>€)</w:t>
      </w:r>
      <w:r w:rsidRPr="005C67B3">
        <w:rPr>
          <w:rFonts w:ascii="Arial Narrow" w:hAnsi="Arial Narrow"/>
          <w:spacing w:val="-5"/>
          <w:sz w:val="24"/>
          <w:szCs w:val="24"/>
        </w:rPr>
        <w:t xml:space="preserve"> </w:t>
      </w:r>
      <w:r w:rsidRPr="005C67B3">
        <w:rPr>
          <w:rFonts w:ascii="Arial Narrow" w:hAnsi="Arial Narrow"/>
          <w:sz w:val="24"/>
          <w:szCs w:val="24"/>
        </w:rPr>
        <w:t xml:space="preserve">: </w:t>
      </w:r>
    </w:p>
    <w:p w14:paraId="62D9C1EE" w14:textId="77777777" w:rsidR="005C67B3" w:rsidRPr="005C67B3" w:rsidRDefault="005C67B3" w:rsidP="004D21A7">
      <w:pPr>
        <w:pStyle w:val="Corpsdetexte"/>
        <w:spacing w:before="2"/>
        <w:rPr>
          <w:rFonts w:ascii="Arial Narrow" w:hAnsi="Arial Narrow"/>
          <w:sz w:val="24"/>
          <w:szCs w:val="24"/>
        </w:rPr>
      </w:pPr>
    </w:p>
    <w:p w14:paraId="1243D06D" w14:textId="5F15F92A" w:rsidR="005C67B3" w:rsidRPr="005C67B3" w:rsidRDefault="005C67B3" w:rsidP="004D21A7">
      <w:pPr>
        <w:pStyle w:val="Corpsdetexte"/>
        <w:spacing w:before="1"/>
        <w:ind w:right="330"/>
        <w:rPr>
          <w:rFonts w:ascii="Arial Narrow" w:hAnsi="Arial Narrow"/>
          <w:sz w:val="24"/>
          <w:szCs w:val="24"/>
        </w:rPr>
      </w:pPr>
      <w:r w:rsidRPr="005C67B3">
        <w:rPr>
          <w:rFonts w:ascii="Arial Narrow" w:hAnsi="Arial Narrow"/>
          <w:sz w:val="24"/>
          <w:szCs w:val="24"/>
        </w:rPr>
        <w:t>Montant</w:t>
      </w:r>
      <w:r w:rsidRPr="005C67B3">
        <w:rPr>
          <w:rFonts w:ascii="Arial Narrow" w:hAnsi="Arial Narrow"/>
          <w:spacing w:val="-2"/>
          <w:sz w:val="24"/>
          <w:szCs w:val="24"/>
        </w:rPr>
        <w:t xml:space="preserve"> </w:t>
      </w:r>
      <w:r w:rsidRPr="005C67B3">
        <w:rPr>
          <w:rFonts w:ascii="Arial Narrow" w:hAnsi="Arial Narrow"/>
          <w:sz w:val="24"/>
          <w:szCs w:val="24"/>
        </w:rPr>
        <w:t>TTC</w:t>
      </w:r>
      <w:r w:rsidRPr="005C67B3">
        <w:rPr>
          <w:rFonts w:ascii="Arial Narrow" w:hAnsi="Arial Narrow"/>
          <w:spacing w:val="-2"/>
          <w:sz w:val="24"/>
          <w:szCs w:val="24"/>
        </w:rPr>
        <w:t xml:space="preserve"> </w:t>
      </w:r>
      <w:r w:rsidRPr="005C67B3">
        <w:rPr>
          <w:rFonts w:ascii="Arial Narrow" w:hAnsi="Arial Narrow"/>
          <w:sz w:val="24"/>
          <w:szCs w:val="24"/>
        </w:rPr>
        <w:t>en</w:t>
      </w:r>
      <w:r w:rsidRPr="005C67B3">
        <w:rPr>
          <w:rFonts w:ascii="Arial Narrow" w:hAnsi="Arial Narrow"/>
          <w:spacing w:val="-5"/>
          <w:sz w:val="24"/>
          <w:szCs w:val="24"/>
        </w:rPr>
        <w:t xml:space="preserve"> </w:t>
      </w:r>
      <w:r w:rsidRPr="005C67B3">
        <w:rPr>
          <w:rFonts w:ascii="Arial Narrow" w:hAnsi="Arial Narrow"/>
          <w:sz w:val="24"/>
          <w:szCs w:val="24"/>
        </w:rPr>
        <w:t>toutes</w:t>
      </w:r>
      <w:r w:rsidRPr="005C67B3">
        <w:rPr>
          <w:rFonts w:ascii="Arial Narrow" w:hAnsi="Arial Narrow"/>
          <w:spacing w:val="-2"/>
          <w:sz w:val="24"/>
          <w:szCs w:val="24"/>
        </w:rPr>
        <w:t xml:space="preserve"> </w:t>
      </w:r>
      <w:r w:rsidRPr="005C67B3">
        <w:rPr>
          <w:rFonts w:ascii="Arial Narrow" w:hAnsi="Arial Narrow"/>
          <w:sz w:val="24"/>
          <w:szCs w:val="24"/>
        </w:rPr>
        <w:t>lettres</w:t>
      </w:r>
      <w:r w:rsidRPr="005C67B3">
        <w:rPr>
          <w:rFonts w:ascii="Arial Narrow" w:hAnsi="Arial Narrow"/>
          <w:spacing w:val="-2"/>
          <w:sz w:val="24"/>
          <w:szCs w:val="24"/>
        </w:rPr>
        <w:t xml:space="preserve"> </w:t>
      </w:r>
      <w:r w:rsidRPr="005C67B3">
        <w:rPr>
          <w:rFonts w:ascii="Arial Narrow" w:hAnsi="Arial Narrow"/>
          <w:sz w:val="24"/>
          <w:szCs w:val="24"/>
        </w:rPr>
        <w:t>(en</w:t>
      </w:r>
      <w:r w:rsidRPr="005C67B3">
        <w:rPr>
          <w:rFonts w:ascii="Arial Narrow" w:hAnsi="Arial Narrow"/>
          <w:spacing w:val="-6"/>
          <w:sz w:val="24"/>
          <w:szCs w:val="24"/>
        </w:rPr>
        <w:t xml:space="preserve"> </w:t>
      </w:r>
      <w:r w:rsidRPr="005C67B3">
        <w:rPr>
          <w:rFonts w:ascii="Arial Narrow" w:hAnsi="Arial Narrow"/>
          <w:sz w:val="24"/>
          <w:szCs w:val="24"/>
        </w:rPr>
        <w:t>€)</w:t>
      </w:r>
      <w:r w:rsidRPr="005C67B3">
        <w:rPr>
          <w:rFonts w:ascii="Arial Narrow" w:hAnsi="Arial Narrow"/>
          <w:spacing w:val="-5"/>
          <w:sz w:val="24"/>
          <w:szCs w:val="24"/>
        </w:rPr>
        <w:t xml:space="preserve"> </w:t>
      </w:r>
      <w:r w:rsidRPr="005C67B3">
        <w:rPr>
          <w:rFonts w:ascii="Arial Narrow" w:hAnsi="Arial Narrow"/>
          <w:sz w:val="24"/>
          <w:szCs w:val="24"/>
        </w:rPr>
        <w:t xml:space="preserve">: </w:t>
      </w:r>
    </w:p>
    <w:p w14:paraId="1EFB2E0A" w14:textId="77777777" w:rsidR="00B72104" w:rsidRPr="005C67B3" w:rsidRDefault="00B72104" w:rsidP="004D21A7">
      <w:pPr>
        <w:pStyle w:val="Corpsdetexte"/>
        <w:rPr>
          <w:rFonts w:ascii="Arial Narrow" w:hAnsi="Arial Narrow"/>
          <w:sz w:val="24"/>
          <w:szCs w:val="24"/>
          <w:u w:val="single"/>
        </w:rPr>
      </w:pPr>
    </w:p>
    <w:p w14:paraId="03CB8608" w14:textId="77777777" w:rsidR="00D138F8" w:rsidRDefault="00D138F8" w:rsidP="004D21A7">
      <w:pPr>
        <w:pStyle w:val="Corpsdetexte"/>
        <w:ind w:right="74"/>
        <w:jc w:val="both"/>
        <w:rPr>
          <w:ins w:id="387" w:author="Belkacem HAICHEUR" w:date="2025-06-24T10:31:00Z" w16du:dateUtc="2025-06-24T08:31:00Z"/>
          <w:rFonts w:ascii="Arial Narrow" w:hAnsi="Arial Narrow"/>
          <w:sz w:val="24"/>
          <w:szCs w:val="24"/>
        </w:rPr>
      </w:pPr>
    </w:p>
    <w:p w14:paraId="6230258B" w14:textId="7EF20C41" w:rsidR="00D138F8" w:rsidRPr="000355DB" w:rsidRDefault="00D138F8" w:rsidP="00D138F8">
      <w:pPr>
        <w:pStyle w:val="Corpsdetexte"/>
        <w:rPr>
          <w:ins w:id="388" w:author="Belkacem HAICHEUR" w:date="2025-06-24T10:31:00Z" w16du:dateUtc="2025-06-24T08:31:00Z"/>
          <w:rFonts w:ascii="Arial Narrow" w:hAnsi="Arial Narrow"/>
          <w:b/>
          <w:bCs/>
          <w:sz w:val="24"/>
          <w:szCs w:val="24"/>
          <w:rPrChange w:id="389" w:author="Belkacem HAICHEUR" w:date="2025-06-24T10:42:00Z" w16du:dateUtc="2025-06-24T08:42:00Z">
            <w:rPr>
              <w:ins w:id="390" w:author="Belkacem HAICHEUR" w:date="2025-06-24T10:31:00Z" w16du:dateUtc="2025-06-24T08:31:00Z"/>
              <w:rFonts w:ascii="Arial Narrow" w:hAnsi="Arial Narrow"/>
              <w:sz w:val="24"/>
              <w:szCs w:val="24"/>
            </w:rPr>
          </w:rPrChange>
        </w:rPr>
      </w:pPr>
      <w:ins w:id="391" w:author="Belkacem HAICHEUR" w:date="2025-06-24T10:31:00Z" w16du:dateUtc="2025-06-24T08:31:00Z">
        <w:r w:rsidRPr="000355DB">
          <w:rPr>
            <w:rFonts w:ascii="Arial Narrow" w:hAnsi="Arial Narrow"/>
            <w:b/>
            <w:bCs/>
            <w:sz w:val="24"/>
            <w:szCs w:val="24"/>
            <w:rPrChange w:id="392" w:author="Belkacem HAICHEUR" w:date="2025-06-24T10:42:00Z" w16du:dateUtc="2025-06-24T08:42:00Z">
              <w:rPr>
                <w:rFonts w:ascii="Arial Narrow" w:hAnsi="Arial Narrow"/>
                <w:sz w:val="24"/>
                <w:szCs w:val="24"/>
              </w:rPr>
            </w:rPrChange>
          </w:rPr>
          <w:t>Offre Variante :</w:t>
        </w:r>
      </w:ins>
    </w:p>
    <w:p w14:paraId="6C1D416D" w14:textId="77777777" w:rsidR="00D138F8" w:rsidRPr="005C67B3" w:rsidRDefault="00D138F8" w:rsidP="00D138F8">
      <w:pPr>
        <w:pStyle w:val="Corpsdetexte"/>
        <w:rPr>
          <w:ins w:id="393" w:author="Belkacem HAICHEUR" w:date="2025-06-24T10:31:00Z" w16du:dateUtc="2025-06-24T08:31:00Z"/>
          <w:rFonts w:ascii="Arial Narrow" w:hAnsi="Arial Narrow"/>
          <w:sz w:val="24"/>
          <w:szCs w:val="24"/>
        </w:rPr>
      </w:pPr>
    </w:p>
    <w:tbl>
      <w:tblPr>
        <w:tblStyle w:val="Grilledutableau"/>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69"/>
        <w:gridCol w:w="2127"/>
        <w:gridCol w:w="1559"/>
        <w:gridCol w:w="1843"/>
        <w:tblGridChange w:id="394">
          <w:tblGrid>
            <w:gridCol w:w="20"/>
            <w:gridCol w:w="3949"/>
            <w:gridCol w:w="20"/>
            <w:gridCol w:w="2107"/>
            <w:gridCol w:w="20"/>
            <w:gridCol w:w="1539"/>
            <w:gridCol w:w="20"/>
            <w:gridCol w:w="1823"/>
            <w:gridCol w:w="304"/>
          </w:tblGrid>
        </w:tblGridChange>
      </w:tblGrid>
      <w:tr w:rsidR="001A5FD0" w:rsidRPr="000355DB" w14:paraId="2AD65A55" w14:textId="77777777" w:rsidTr="001A5FD0">
        <w:trPr>
          <w:trHeight w:val="397"/>
          <w:ins w:id="395" w:author="Belkacem HAICHEUR" w:date="2025-06-24T10:31:00Z"/>
        </w:trPr>
        <w:tc>
          <w:tcPr>
            <w:tcW w:w="3969" w:type="dxa"/>
            <w:vAlign w:val="center"/>
          </w:tcPr>
          <w:p w14:paraId="3963DD12" w14:textId="663F8210" w:rsidR="00B271FF" w:rsidRPr="000355DB" w:rsidRDefault="00B271FF" w:rsidP="00570972">
            <w:pPr>
              <w:pStyle w:val="Corpsdetexte"/>
              <w:rPr>
                <w:ins w:id="396" w:author="Belkacem HAICHEUR" w:date="2025-06-24T10:31:00Z" w16du:dateUtc="2025-06-24T08:31:00Z"/>
                <w:rFonts w:ascii="Arial Narrow" w:hAnsi="Arial Narrow"/>
                <w:b/>
                <w:bCs/>
                <w:sz w:val="24"/>
                <w:szCs w:val="24"/>
                <w:rPrChange w:id="397" w:author="Belkacem HAICHEUR" w:date="2025-06-24T10:44:00Z" w16du:dateUtc="2025-06-24T08:44:00Z">
                  <w:rPr>
                    <w:ins w:id="398" w:author="Belkacem HAICHEUR" w:date="2025-06-24T10:31:00Z" w16du:dateUtc="2025-06-24T08:31:00Z"/>
                    <w:rFonts w:ascii="Arial Narrow" w:hAnsi="Arial Narrow"/>
                    <w:sz w:val="24"/>
                    <w:szCs w:val="24"/>
                  </w:rPr>
                </w:rPrChange>
              </w:rPr>
            </w:pPr>
            <w:ins w:id="399" w:author="Belkacem HAICHEUR" w:date="2025-06-24T10:31:00Z" w16du:dateUtc="2025-06-24T08:31:00Z">
              <w:r w:rsidRPr="000355DB">
                <w:rPr>
                  <w:rFonts w:ascii="Arial Narrow" w:hAnsi="Arial Narrow"/>
                  <w:b/>
                  <w:bCs/>
                  <w:sz w:val="24"/>
                  <w:szCs w:val="24"/>
                  <w:rPrChange w:id="400" w:author="Belkacem HAICHEUR" w:date="2025-06-24T10:44:00Z" w16du:dateUtc="2025-06-24T08:44:00Z">
                    <w:rPr>
                      <w:rFonts w:ascii="Arial Narrow" w:hAnsi="Arial Narrow"/>
                      <w:sz w:val="24"/>
                      <w:szCs w:val="24"/>
                    </w:rPr>
                  </w:rPrChange>
                </w:rPr>
                <w:t>Prestations</w:t>
              </w:r>
            </w:ins>
          </w:p>
        </w:tc>
        <w:tc>
          <w:tcPr>
            <w:tcW w:w="2127" w:type="dxa"/>
            <w:vAlign w:val="center"/>
          </w:tcPr>
          <w:p w14:paraId="4724D9B9" w14:textId="77777777" w:rsidR="00B271FF" w:rsidRPr="000355DB" w:rsidRDefault="00B271FF" w:rsidP="00570972">
            <w:pPr>
              <w:pStyle w:val="Corpsdetexte"/>
              <w:jc w:val="center"/>
              <w:rPr>
                <w:ins w:id="401" w:author="Belkacem HAICHEUR" w:date="2025-06-24T10:31:00Z" w16du:dateUtc="2025-06-24T08:31:00Z"/>
                <w:rFonts w:ascii="Arial Narrow" w:hAnsi="Arial Narrow"/>
                <w:b/>
                <w:bCs/>
                <w:sz w:val="24"/>
                <w:szCs w:val="24"/>
                <w:rPrChange w:id="402" w:author="Belkacem HAICHEUR" w:date="2025-06-24T10:44:00Z" w16du:dateUtc="2025-06-24T08:44:00Z">
                  <w:rPr>
                    <w:ins w:id="403" w:author="Belkacem HAICHEUR" w:date="2025-06-24T10:31:00Z" w16du:dateUtc="2025-06-24T08:31:00Z"/>
                    <w:rFonts w:ascii="Arial Narrow" w:hAnsi="Arial Narrow"/>
                    <w:sz w:val="24"/>
                    <w:szCs w:val="24"/>
                  </w:rPr>
                </w:rPrChange>
              </w:rPr>
            </w:pPr>
            <w:ins w:id="404" w:author="Belkacem HAICHEUR" w:date="2025-06-24T10:31:00Z" w16du:dateUtc="2025-06-24T08:31:00Z">
              <w:r w:rsidRPr="000355DB">
                <w:rPr>
                  <w:rFonts w:ascii="Arial Narrow" w:hAnsi="Arial Narrow"/>
                  <w:b/>
                  <w:bCs/>
                  <w:sz w:val="24"/>
                  <w:szCs w:val="24"/>
                  <w:rPrChange w:id="405" w:author="Belkacem HAICHEUR" w:date="2025-06-24T10:44:00Z" w16du:dateUtc="2025-06-24T08:44:00Z">
                    <w:rPr>
                      <w:rFonts w:ascii="Arial Narrow" w:hAnsi="Arial Narrow"/>
                      <w:sz w:val="24"/>
                      <w:szCs w:val="24"/>
                    </w:rPr>
                  </w:rPrChange>
                </w:rPr>
                <w:t>Montant HT</w:t>
              </w:r>
            </w:ins>
          </w:p>
        </w:tc>
        <w:tc>
          <w:tcPr>
            <w:tcW w:w="1559" w:type="dxa"/>
            <w:vAlign w:val="center"/>
          </w:tcPr>
          <w:p w14:paraId="6BC17468" w14:textId="77777777" w:rsidR="00B271FF" w:rsidRPr="000355DB" w:rsidRDefault="00B271FF" w:rsidP="00570972">
            <w:pPr>
              <w:pStyle w:val="Corpsdetexte"/>
              <w:jc w:val="center"/>
              <w:rPr>
                <w:ins w:id="406" w:author="Belkacem HAICHEUR" w:date="2025-06-24T10:31:00Z" w16du:dateUtc="2025-06-24T08:31:00Z"/>
                <w:rFonts w:ascii="Arial Narrow" w:hAnsi="Arial Narrow"/>
                <w:b/>
                <w:bCs/>
                <w:sz w:val="24"/>
                <w:szCs w:val="24"/>
                <w:rPrChange w:id="407" w:author="Belkacem HAICHEUR" w:date="2025-06-24T10:44:00Z" w16du:dateUtc="2025-06-24T08:44:00Z">
                  <w:rPr>
                    <w:ins w:id="408" w:author="Belkacem HAICHEUR" w:date="2025-06-24T10:31:00Z" w16du:dateUtc="2025-06-24T08:31:00Z"/>
                    <w:rFonts w:ascii="Arial Narrow" w:hAnsi="Arial Narrow"/>
                    <w:sz w:val="24"/>
                    <w:szCs w:val="24"/>
                  </w:rPr>
                </w:rPrChange>
              </w:rPr>
            </w:pPr>
            <w:ins w:id="409" w:author="Belkacem HAICHEUR" w:date="2025-06-24T10:31:00Z" w16du:dateUtc="2025-06-24T08:31:00Z">
              <w:r w:rsidRPr="000355DB">
                <w:rPr>
                  <w:rFonts w:ascii="Arial Narrow" w:hAnsi="Arial Narrow"/>
                  <w:b/>
                  <w:bCs/>
                  <w:sz w:val="24"/>
                  <w:szCs w:val="24"/>
                  <w:rPrChange w:id="410" w:author="Belkacem HAICHEUR" w:date="2025-06-24T10:44:00Z" w16du:dateUtc="2025-06-24T08:44:00Z">
                    <w:rPr>
                      <w:rFonts w:ascii="Arial Narrow" w:hAnsi="Arial Narrow"/>
                      <w:sz w:val="24"/>
                      <w:szCs w:val="24"/>
                    </w:rPr>
                  </w:rPrChange>
                </w:rPr>
                <w:t>TVA</w:t>
              </w:r>
            </w:ins>
          </w:p>
        </w:tc>
        <w:tc>
          <w:tcPr>
            <w:tcW w:w="1843" w:type="dxa"/>
            <w:vAlign w:val="center"/>
          </w:tcPr>
          <w:p w14:paraId="779BB0B0" w14:textId="77777777" w:rsidR="00B271FF" w:rsidRPr="000355DB" w:rsidRDefault="00B271FF" w:rsidP="00570972">
            <w:pPr>
              <w:pStyle w:val="Corpsdetexte"/>
              <w:jc w:val="center"/>
              <w:rPr>
                <w:ins w:id="411" w:author="Belkacem HAICHEUR" w:date="2025-06-24T10:31:00Z" w16du:dateUtc="2025-06-24T08:31:00Z"/>
                <w:rFonts w:ascii="Arial Narrow" w:hAnsi="Arial Narrow"/>
                <w:b/>
                <w:bCs/>
                <w:sz w:val="24"/>
                <w:szCs w:val="24"/>
                <w:rPrChange w:id="412" w:author="Belkacem HAICHEUR" w:date="2025-06-24T10:44:00Z" w16du:dateUtc="2025-06-24T08:44:00Z">
                  <w:rPr>
                    <w:ins w:id="413" w:author="Belkacem HAICHEUR" w:date="2025-06-24T10:31:00Z" w16du:dateUtc="2025-06-24T08:31:00Z"/>
                    <w:rFonts w:ascii="Arial Narrow" w:hAnsi="Arial Narrow"/>
                    <w:sz w:val="24"/>
                    <w:szCs w:val="24"/>
                  </w:rPr>
                </w:rPrChange>
              </w:rPr>
            </w:pPr>
            <w:ins w:id="414" w:author="Belkacem HAICHEUR" w:date="2025-06-24T10:31:00Z" w16du:dateUtc="2025-06-24T08:31:00Z">
              <w:r w:rsidRPr="000355DB">
                <w:rPr>
                  <w:rFonts w:ascii="Arial Narrow" w:hAnsi="Arial Narrow"/>
                  <w:b/>
                  <w:bCs/>
                  <w:sz w:val="24"/>
                  <w:szCs w:val="24"/>
                  <w:rPrChange w:id="415" w:author="Belkacem HAICHEUR" w:date="2025-06-24T10:44:00Z" w16du:dateUtc="2025-06-24T08:44:00Z">
                    <w:rPr>
                      <w:rFonts w:ascii="Arial Narrow" w:hAnsi="Arial Narrow"/>
                      <w:sz w:val="24"/>
                      <w:szCs w:val="24"/>
                    </w:rPr>
                  </w:rPrChange>
                </w:rPr>
                <w:t>Montant TTC</w:t>
              </w:r>
            </w:ins>
          </w:p>
        </w:tc>
      </w:tr>
      <w:tr w:rsidR="001A5FD0" w:rsidRPr="005C67B3" w14:paraId="4C875559" w14:textId="77777777" w:rsidTr="001A5FD0">
        <w:trPr>
          <w:trHeight w:val="340"/>
          <w:ins w:id="416" w:author="Belkacem HAICHEUR" w:date="2025-06-25T09:56:00Z"/>
        </w:trPr>
        <w:tc>
          <w:tcPr>
            <w:tcW w:w="9498" w:type="dxa"/>
            <w:gridSpan w:val="4"/>
            <w:vAlign w:val="center"/>
          </w:tcPr>
          <w:p w14:paraId="1027A8D8" w14:textId="3681303C" w:rsidR="00B271FF" w:rsidRPr="00B271FF" w:rsidRDefault="00B271FF">
            <w:pPr>
              <w:pStyle w:val="Corpsdetexte"/>
              <w:jc w:val="center"/>
              <w:rPr>
                <w:ins w:id="417" w:author="Belkacem HAICHEUR" w:date="2025-06-25T09:56:00Z" w16du:dateUtc="2025-06-25T07:56:00Z"/>
                <w:rFonts w:ascii="Arial Narrow" w:hAnsi="Arial Narrow"/>
                <w:b/>
                <w:bCs/>
                <w:sz w:val="24"/>
                <w:szCs w:val="24"/>
                <w:rPrChange w:id="418" w:author="Belkacem HAICHEUR" w:date="2025-06-25T09:58:00Z" w16du:dateUtc="2025-06-25T07:58:00Z">
                  <w:rPr>
                    <w:ins w:id="419" w:author="Belkacem HAICHEUR" w:date="2025-06-25T09:56:00Z" w16du:dateUtc="2025-06-25T07:56:00Z"/>
                    <w:rFonts w:ascii="Arial Narrow" w:hAnsi="Arial Narrow"/>
                    <w:sz w:val="24"/>
                    <w:szCs w:val="24"/>
                  </w:rPr>
                </w:rPrChange>
              </w:rPr>
              <w:pPrChange w:id="420" w:author="Belkacem HAICHEUR" w:date="2025-06-25T09:57:00Z" w16du:dateUtc="2025-06-25T07:57:00Z">
                <w:pPr>
                  <w:pStyle w:val="Corpsdetexte"/>
                </w:pPr>
              </w:pPrChange>
            </w:pPr>
            <w:ins w:id="421" w:author="Belkacem HAICHEUR" w:date="2025-06-25T09:57:00Z" w16du:dateUtc="2025-06-25T07:57:00Z">
              <w:r w:rsidRPr="00B271FF">
                <w:rPr>
                  <w:rFonts w:ascii="Arial Narrow" w:hAnsi="Arial Narrow"/>
                  <w:b/>
                  <w:bCs/>
                  <w:sz w:val="24"/>
                  <w:szCs w:val="24"/>
                  <w:rPrChange w:id="422" w:author="Belkacem HAICHEUR" w:date="2025-06-25T09:58:00Z" w16du:dateUtc="2025-06-25T07:58:00Z">
                    <w:rPr>
                      <w:rFonts w:ascii="Arial Narrow" w:hAnsi="Arial Narrow"/>
                      <w:sz w:val="24"/>
                      <w:szCs w:val="24"/>
                    </w:rPr>
                  </w:rPrChange>
                </w:rPr>
                <w:t>Tranche ferme</w:t>
              </w:r>
            </w:ins>
          </w:p>
        </w:tc>
      </w:tr>
      <w:tr w:rsidR="001A5FD0" w:rsidRPr="005C67B3" w14:paraId="5E97CCC2" w14:textId="77777777" w:rsidTr="001A5FD0">
        <w:trPr>
          <w:trHeight w:val="397"/>
          <w:ins w:id="423" w:author="Belkacem HAICHEUR" w:date="2025-06-24T10:31:00Z"/>
        </w:trPr>
        <w:tc>
          <w:tcPr>
            <w:tcW w:w="3969" w:type="dxa"/>
            <w:vAlign w:val="center"/>
          </w:tcPr>
          <w:p w14:paraId="7C54353C" w14:textId="5D004068" w:rsidR="00B271FF" w:rsidRPr="005C67B3" w:rsidRDefault="00B271FF" w:rsidP="00570972">
            <w:pPr>
              <w:pStyle w:val="Corpsdetexte"/>
              <w:rPr>
                <w:ins w:id="424" w:author="Belkacem HAICHEUR" w:date="2025-06-24T10:31:00Z" w16du:dateUtc="2025-06-24T08:31:00Z"/>
                <w:rFonts w:ascii="Arial Narrow" w:hAnsi="Arial Narrow"/>
                <w:sz w:val="24"/>
                <w:szCs w:val="24"/>
              </w:rPr>
            </w:pPr>
            <w:ins w:id="425" w:author="Belkacem HAICHEUR" w:date="2025-06-24T10:31:00Z" w16du:dateUtc="2025-06-24T08:31:00Z">
              <w:r w:rsidRPr="005C67B3">
                <w:rPr>
                  <w:rFonts w:ascii="Arial Narrow" w:hAnsi="Arial Narrow"/>
                  <w:sz w:val="24"/>
                  <w:szCs w:val="24"/>
                </w:rPr>
                <w:t xml:space="preserve">Partie A : </w:t>
              </w:r>
            </w:ins>
            <w:ins w:id="426" w:author="Belkacem HAICHEUR" w:date="2025-06-24T10:37:00Z" w16du:dateUtc="2025-06-24T08:37:00Z">
              <w:r>
                <w:rPr>
                  <w:rFonts w:ascii="Arial Narrow" w:hAnsi="Arial Narrow"/>
                  <w:sz w:val="24"/>
                  <w:szCs w:val="24"/>
                </w:rPr>
                <w:t>C</w:t>
              </w:r>
            </w:ins>
            <w:ins w:id="427" w:author="Belkacem HAICHEUR" w:date="2025-06-24T10:31:00Z" w16du:dateUtc="2025-06-24T08:31:00Z">
              <w:r w:rsidRPr="005C67B3">
                <w:rPr>
                  <w:rFonts w:ascii="Arial Narrow" w:hAnsi="Arial Narrow"/>
                  <w:sz w:val="24"/>
                  <w:szCs w:val="24"/>
                </w:rPr>
                <w:t>onception et suivi des travaux</w:t>
              </w:r>
              <w:r>
                <w:rPr>
                  <w:rFonts w:ascii="Arial Narrow" w:hAnsi="Arial Narrow"/>
                  <w:sz w:val="24"/>
                  <w:szCs w:val="24"/>
                </w:rPr>
                <w:t xml:space="preserve"> </w:t>
              </w:r>
            </w:ins>
          </w:p>
        </w:tc>
        <w:tc>
          <w:tcPr>
            <w:tcW w:w="2127" w:type="dxa"/>
          </w:tcPr>
          <w:p w14:paraId="458B2E24" w14:textId="77777777" w:rsidR="00B271FF" w:rsidRPr="005C67B3" w:rsidRDefault="00B271FF" w:rsidP="00570972">
            <w:pPr>
              <w:pStyle w:val="Corpsdetexte"/>
              <w:rPr>
                <w:ins w:id="428" w:author="Belkacem HAICHEUR" w:date="2025-06-24T10:31:00Z" w16du:dateUtc="2025-06-24T08:31:00Z"/>
                <w:rFonts w:ascii="Arial Narrow" w:hAnsi="Arial Narrow"/>
                <w:sz w:val="24"/>
                <w:szCs w:val="24"/>
              </w:rPr>
            </w:pPr>
          </w:p>
        </w:tc>
        <w:tc>
          <w:tcPr>
            <w:tcW w:w="1559" w:type="dxa"/>
          </w:tcPr>
          <w:p w14:paraId="0775F1EC" w14:textId="77777777" w:rsidR="00B271FF" w:rsidRPr="005C67B3" w:rsidRDefault="00B271FF" w:rsidP="00570972">
            <w:pPr>
              <w:pStyle w:val="Corpsdetexte"/>
              <w:rPr>
                <w:ins w:id="429" w:author="Belkacem HAICHEUR" w:date="2025-06-24T10:31:00Z" w16du:dateUtc="2025-06-24T08:31:00Z"/>
                <w:rFonts w:ascii="Arial Narrow" w:hAnsi="Arial Narrow"/>
                <w:sz w:val="24"/>
                <w:szCs w:val="24"/>
              </w:rPr>
            </w:pPr>
          </w:p>
        </w:tc>
        <w:tc>
          <w:tcPr>
            <w:tcW w:w="1843" w:type="dxa"/>
          </w:tcPr>
          <w:p w14:paraId="52CEB237" w14:textId="77777777" w:rsidR="00B271FF" w:rsidRPr="005C67B3" w:rsidRDefault="00B271FF" w:rsidP="00570972">
            <w:pPr>
              <w:pStyle w:val="Corpsdetexte"/>
              <w:rPr>
                <w:ins w:id="430" w:author="Belkacem HAICHEUR" w:date="2025-06-24T10:31:00Z" w16du:dateUtc="2025-06-24T08:31:00Z"/>
                <w:rFonts w:ascii="Arial Narrow" w:hAnsi="Arial Narrow"/>
                <w:sz w:val="24"/>
                <w:szCs w:val="24"/>
              </w:rPr>
            </w:pPr>
          </w:p>
        </w:tc>
      </w:tr>
      <w:tr w:rsidR="001A5FD0" w:rsidRPr="005C67B3" w14:paraId="3CF690F9" w14:textId="77777777" w:rsidTr="001A5FD0">
        <w:trPr>
          <w:trHeight w:val="397"/>
          <w:ins w:id="431" w:author="Belkacem HAICHEUR" w:date="2025-06-24T10:31:00Z"/>
        </w:trPr>
        <w:tc>
          <w:tcPr>
            <w:tcW w:w="3969" w:type="dxa"/>
            <w:vAlign w:val="center"/>
          </w:tcPr>
          <w:p w14:paraId="00971415" w14:textId="22CF6824" w:rsidR="00B271FF" w:rsidRPr="005C67B3" w:rsidRDefault="00B271FF" w:rsidP="00570972">
            <w:pPr>
              <w:pStyle w:val="Corpsdetexte"/>
              <w:rPr>
                <w:ins w:id="432" w:author="Belkacem HAICHEUR" w:date="2025-06-24T10:31:00Z" w16du:dateUtc="2025-06-24T08:31:00Z"/>
                <w:rFonts w:ascii="Arial Narrow" w:hAnsi="Arial Narrow"/>
                <w:sz w:val="24"/>
                <w:szCs w:val="24"/>
              </w:rPr>
            </w:pPr>
            <w:ins w:id="433" w:author="Belkacem HAICHEUR" w:date="2025-06-24T10:31:00Z" w16du:dateUtc="2025-06-24T08:31:00Z">
              <w:r w:rsidRPr="005C67B3">
                <w:rPr>
                  <w:rFonts w:ascii="Arial Narrow" w:hAnsi="Arial Narrow"/>
                  <w:sz w:val="24"/>
                  <w:szCs w:val="24"/>
                </w:rPr>
                <w:t>Partie B</w:t>
              </w:r>
            </w:ins>
            <w:ins w:id="434" w:author="Belkacem HAICHEUR" w:date="2025-06-24T10:40:00Z" w16du:dateUtc="2025-06-24T08:40:00Z">
              <w:r>
                <w:rPr>
                  <w:rFonts w:ascii="Arial Narrow" w:hAnsi="Arial Narrow"/>
                  <w:sz w:val="24"/>
                  <w:szCs w:val="24"/>
                </w:rPr>
                <w:t> :</w:t>
              </w:r>
            </w:ins>
            <w:ins w:id="435" w:author="Belkacem HAICHEUR" w:date="2025-06-24T10:31:00Z" w16du:dateUtc="2025-06-24T08:31:00Z">
              <w:r w:rsidRPr="005C67B3">
                <w:rPr>
                  <w:rFonts w:ascii="Arial Narrow" w:hAnsi="Arial Narrow"/>
                  <w:sz w:val="24"/>
                  <w:szCs w:val="24"/>
                </w:rPr>
                <w:t xml:space="preserve"> Réalisation des travaux</w:t>
              </w:r>
              <w:r>
                <w:rPr>
                  <w:rFonts w:ascii="Arial Narrow" w:hAnsi="Arial Narrow"/>
                  <w:sz w:val="24"/>
                  <w:szCs w:val="24"/>
                </w:rPr>
                <w:t xml:space="preserve"> </w:t>
              </w:r>
            </w:ins>
          </w:p>
        </w:tc>
        <w:tc>
          <w:tcPr>
            <w:tcW w:w="2127" w:type="dxa"/>
          </w:tcPr>
          <w:p w14:paraId="3EEA28CB" w14:textId="77777777" w:rsidR="00B271FF" w:rsidRPr="005C67B3" w:rsidRDefault="00B271FF" w:rsidP="00570972">
            <w:pPr>
              <w:pStyle w:val="Corpsdetexte"/>
              <w:rPr>
                <w:ins w:id="436" w:author="Belkacem HAICHEUR" w:date="2025-06-24T10:31:00Z" w16du:dateUtc="2025-06-24T08:31:00Z"/>
                <w:rFonts w:ascii="Arial Narrow" w:hAnsi="Arial Narrow"/>
                <w:sz w:val="24"/>
                <w:szCs w:val="24"/>
              </w:rPr>
            </w:pPr>
          </w:p>
        </w:tc>
        <w:tc>
          <w:tcPr>
            <w:tcW w:w="1559" w:type="dxa"/>
          </w:tcPr>
          <w:p w14:paraId="382BD24F" w14:textId="77777777" w:rsidR="00B271FF" w:rsidRPr="005C67B3" w:rsidRDefault="00B271FF" w:rsidP="00570972">
            <w:pPr>
              <w:pStyle w:val="Corpsdetexte"/>
              <w:rPr>
                <w:ins w:id="437" w:author="Belkacem HAICHEUR" w:date="2025-06-24T10:31:00Z" w16du:dateUtc="2025-06-24T08:31:00Z"/>
                <w:rFonts w:ascii="Arial Narrow" w:hAnsi="Arial Narrow"/>
                <w:sz w:val="24"/>
                <w:szCs w:val="24"/>
              </w:rPr>
            </w:pPr>
          </w:p>
        </w:tc>
        <w:tc>
          <w:tcPr>
            <w:tcW w:w="1843" w:type="dxa"/>
          </w:tcPr>
          <w:p w14:paraId="042FE87C" w14:textId="77777777" w:rsidR="00B271FF" w:rsidRPr="005C67B3" w:rsidRDefault="00B271FF" w:rsidP="00570972">
            <w:pPr>
              <w:pStyle w:val="Corpsdetexte"/>
              <w:rPr>
                <w:ins w:id="438" w:author="Belkacem HAICHEUR" w:date="2025-06-24T10:31:00Z" w16du:dateUtc="2025-06-24T08:31:00Z"/>
                <w:rFonts w:ascii="Arial Narrow" w:hAnsi="Arial Narrow"/>
                <w:sz w:val="24"/>
                <w:szCs w:val="24"/>
              </w:rPr>
            </w:pPr>
          </w:p>
        </w:tc>
      </w:tr>
      <w:tr w:rsidR="001A5FD0" w:rsidRPr="004D3EDA" w14:paraId="0C8C1276" w14:textId="77777777" w:rsidTr="001A5FD0">
        <w:trPr>
          <w:trHeight w:val="397"/>
          <w:ins w:id="439" w:author="Belkacem HAICHEUR" w:date="2025-06-24T10:31:00Z"/>
        </w:trPr>
        <w:tc>
          <w:tcPr>
            <w:tcW w:w="3969" w:type="dxa"/>
            <w:vAlign w:val="center"/>
          </w:tcPr>
          <w:p w14:paraId="5A247593" w14:textId="2F805B41" w:rsidR="00B271FF" w:rsidRPr="000355DB" w:rsidRDefault="00B271FF" w:rsidP="00570972">
            <w:pPr>
              <w:pStyle w:val="Corpsdetexte"/>
              <w:rPr>
                <w:ins w:id="440" w:author="Belkacem HAICHEUR" w:date="2025-06-24T10:31:00Z" w16du:dateUtc="2025-06-24T08:31:00Z"/>
                <w:rFonts w:ascii="Arial Narrow" w:hAnsi="Arial Narrow"/>
                <w:b/>
                <w:bCs/>
                <w:sz w:val="24"/>
                <w:szCs w:val="24"/>
                <w:rPrChange w:id="441" w:author="Belkacem HAICHEUR" w:date="2025-06-24T10:43:00Z" w16du:dateUtc="2025-06-24T08:43:00Z">
                  <w:rPr>
                    <w:ins w:id="442" w:author="Belkacem HAICHEUR" w:date="2025-06-24T10:31:00Z" w16du:dateUtc="2025-06-24T08:31:00Z"/>
                    <w:rFonts w:ascii="Arial Narrow" w:hAnsi="Arial Narrow"/>
                    <w:sz w:val="24"/>
                    <w:szCs w:val="24"/>
                  </w:rPr>
                </w:rPrChange>
              </w:rPr>
            </w:pPr>
            <w:ins w:id="443" w:author="Belkacem HAICHEUR" w:date="2025-06-24T10:31:00Z" w16du:dateUtc="2025-06-24T08:31:00Z">
              <w:r w:rsidRPr="000355DB">
                <w:rPr>
                  <w:rFonts w:ascii="Arial Narrow" w:hAnsi="Arial Narrow"/>
                  <w:b/>
                  <w:bCs/>
                  <w:sz w:val="24"/>
                  <w:szCs w:val="24"/>
                  <w:rPrChange w:id="444" w:author="Belkacem HAICHEUR" w:date="2025-06-24T10:43:00Z" w16du:dateUtc="2025-06-24T08:43:00Z">
                    <w:rPr>
                      <w:rFonts w:ascii="Arial Narrow" w:hAnsi="Arial Narrow"/>
                      <w:sz w:val="24"/>
                      <w:szCs w:val="24"/>
                    </w:rPr>
                  </w:rPrChange>
                </w:rPr>
                <w:t>Total</w:t>
              </w:r>
            </w:ins>
            <w:ins w:id="445" w:author="Belkacem HAICHEUR" w:date="2025-06-24T10:34:00Z" w16du:dateUtc="2025-06-24T08:34:00Z">
              <w:r w:rsidRPr="000355DB">
                <w:rPr>
                  <w:rFonts w:ascii="Arial Narrow" w:hAnsi="Arial Narrow"/>
                  <w:b/>
                  <w:bCs/>
                  <w:sz w:val="24"/>
                  <w:szCs w:val="24"/>
                  <w:rPrChange w:id="446" w:author="Belkacem HAICHEUR" w:date="2025-06-24T10:43:00Z" w16du:dateUtc="2025-06-24T08:43:00Z">
                    <w:rPr>
                      <w:rFonts w:ascii="Arial Narrow" w:hAnsi="Arial Narrow"/>
                      <w:sz w:val="24"/>
                      <w:szCs w:val="24"/>
                    </w:rPr>
                  </w:rPrChange>
                </w:rPr>
                <w:t xml:space="preserve"> Tranche ferme</w:t>
              </w:r>
            </w:ins>
          </w:p>
        </w:tc>
        <w:tc>
          <w:tcPr>
            <w:tcW w:w="2127" w:type="dxa"/>
          </w:tcPr>
          <w:p w14:paraId="43BF6F6E" w14:textId="77777777" w:rsidR="00B271FF" w:rsidRPr="000355DB" w:rsidRDefault="00B271FF" w:rsidP="00570972">
            <w:pPr>
              <w:pStyle w:val="Corpsdetexte"/>
              <w:rPr>
                <w:ins w:id="447" w:author="Belkacem HAICHEUR" w:date="2025-06-24T10:31:00Z" w16du:dateUtc="2025-06-24T08:31:00Z"/>
                <w:rFonts w:ascii="Arial Narrow" w:hAnsi="Arial Narrow"/>
                <w:b/>
                <w:bCs/>
                <w:sz w:val="24"/>
                <w:szCs w:val="24"/>
                <w:rPrChange w:id="448" w:author="Belkacem HAICHEUR" w:date="2025-06-24T10:43:00Z" w16du:dateUtc="2025-06-24T08:43:00Z">
                  <w:rPr>
                    <w:ins w:id="449" w:author="Belkacem HAICHEUR" w:date="2025-06-24T10:31:00Z" w16du:dateUtc="2025-06-24T08:31:00Z"/>
                    <w:rFonts w:ascii="Arial Narrow" w:hAnsi="Arial Narrow"/>
                    <w:sz w:val="24"/>
                    <w:szCs w:val="24"/>
                  </w:rPr>
                </w:rPrChange>
              </w:rPr>
            </w:pPr>
          </w:p>
        </w:tc>
        <w:tc>
          <w:tcPr>
            <w:tcW w:w="1559" w:type="dxa"/>
          </w:tcPr>
          <w:p w14:paraId="22229F70" w14:textId="77777777" w:rsidR="00B271FF" w:rsidRPr="000355DB" w:rsidRDefault="00B271FF" w:rsidP="00570972">
            <w:pPr>
              <w:pStyle w:val="Corpsdetexte"/>
              <w:rPr>
                <w:ins w:id="450" w:author="Belkacem HAICHEUR" w:date="2025-06-24T10:31:00Z" w16du:dateUtc="2025-06-24T08:31:00Z"/>
                <w:rFonts w:ascii="Arial Narrow" w:hAnsi="Arial Narrow"/>
                <w:b/>
                <w:bCs/>
                <w:sz w:val="24"/>
                <w:szCs w:val="24"/>
                <w:rPrChange w:id="451" w:author="Belkacem HAICHEUR" w:date="2025-06-24T10:43:00Z" w16du:dateUtc="2025-06-24T08:43:00Z">
                  <w:rPr>
                    <w:ins w:id="452" w:author="Belkacem HAICHEUR" w:date="2025-06-24T10:31:00Z" w16du:dateUtc="2025-06-24T08:31:00Z"/>
                    <w:rFonts w:ascii="Arial Narrow" w:hAnsi="Arial Narrow"/>
                    <w:sz w:val="24"/>
                    <w:szCs w:val="24"/>
                  </w:rPr>
                </w:rPrChange>
              </w:rPr>
            </w:pPr>
          </w:p>
        </w:tc>
        <w:tc>
          <w:tcPr>
            <w:tcW w:w="1843" w:type="dxa"/>
          </w:tcPr>
          <w:p w14:paraId="254B4250" w14:textId="77777777" w:rsidR="00B271FF" w:rsidRPr="000355DB" w:rsidRDefault="00B271FF" w:rsidP="00570972">
            <w:pPr>
              <w:pStyle w:val="Corpsdetexte"/>
              <w:rPr>
                <w:ins w:id="453" w:author="Belkacem HAICHEUR" w:date="2025-06-24T10:31:00Z" w16du:dateUtc="2025-06-24T08:31:00Z"/>
                <w:rFonts w:ascii="Arial Narrow" w:hAnsi="Arial Narrow"/>
                <w:b/>
                <w:bCs/>
                <w:sz w:val="24"/>
                <w:szCs w:val="24"/>
                <w:rPrChange w:id="454" w:author="Belkacem HAICHEUR" w:date="2025-06-24T10:43:00Z" w16du:dateUtc="2025-06-24T08:43:00Z">
                  <w:rPr>
                    <w:ins w:id="455" w:author="Belkacem HAICHEUR" w:date="2025-06-24T10:31:00Z" w16du:dateUtc="2025-06-24T08:31:00Z"/>
                    <w:rFonts w:ascii="Arial Narrow" w:hAnsi="Arial Narrow"/>
                    <w:sz w:val="24"/>
                    <w:szCs w:val="24"/>
                  </w:rPr>
                </w:rPrChange>
              </w:rPr>
            </w:pPr>
          </w:p>
        </w:tc>
      </w:tr>
      <w:tr w:rsidR="001A5FD0" w:rsidRPr="005C67B3" w14:paraId="7162D8D1" w14:textId="77777777" w:rsidTr="001A5FD0">
        <w:trPr>
          <w:trHeight w:val="340"/>
          <w:ins w:id="456" w:author="Belkacem HAICHEUR" w:date="2025-06-25T09:55:00Z"/>
        </w:trPr>
        <w:tc>
          <w:tcPr>
            <w:tcW w:w="9498" w:type="dxa"/>
            <w:gridSpan w:val="4"/>
            <w:vAlign w:val="center"/>
          </w:tcPr>
          <w:p w14:paraId="7D744AB4" w14:textId="41281283" w:rsidR="00B271FF" w:rsidRPr="00B271FF" w:rsidRDefault="00B271FF">
            <w:pPr>
              <w:pStyle w:val="Corpsdetexte"/>
              <w:jc w:val="center"/>
              <w:rPr>
                <w:ins w:id="457" w:author="Belkacem HAICHEUR" w:date="2025-06-25T09:55:00Z" w16du:dateUtc="2025-06-25T07:55:00Z"/>
                <w:rFonts w:ascii="Arial Narrow" w:hAnsi="Arial Narrow"/>
                <w:b/>
                <w:bCs/>
                <w:sz w:val="24"/>
                <w:szCs w:val="24"/>
                <w:rPrChange w:id="458" w:author="Belkacem HAICHEUR" w:date="2025-06-25T09:58:00Z" w16du:dateUtc="2025-06-25T07:58:00Z">
                  <w:rPr>
                    <w:ins w:id="459" w:author="Belkacem HAICHEUR" w:date="2025-06-25T09:55:00Z" w16du:dateUtc="2025-06-25T07:55:00Z"/>
                    <w:rFonts w:ascii="Arial Narrow" w:hAnsi="Arial Narrow"/>
                    <w:sz w:val="24"/>
                    <w:szCs w:val="24"/>
                  </w:rPr>
                </w:rPrChange>
              </w:rPr>
              <w:pPrChange w:id="460" w:author="Belkacem HAICHEUR" w:date="2025-06-25T09:57:00Z" w16du:dateUtc="2025-06-25T07:57:00Z">
                <w:pPr>
                  <w:pStyle w:val="Corpsdetexte"/>
                </w:pPr>
              </w:pPrChange>
            </w:pPr>
            <w:ins w:id="461" w:author="Belkacem HAICHEUR" w:date="2025-06-25T09:56:00Z" w16du:dateUtc="2025-06-25T07:56:00Z">
              <w:r w:rsidRPr="00B271FF">
                <w:rPr>
                  <w:rFonts w:ascii="Arial Narrow" w:hAnsi="Arial Narrow"/>
                  <w:b/>
                  <w:bCs/>
                  <w:sz w:val="24"/>
                  <w:szCs w:val="24"/>
                  <w:rPrChange w:id="462" w:author="Belkacem HAICHEUR" w:date="2025-06-25T09:58:00Z" w16du:dateUtc="2025-06-25T07:58:00Z">
                    <w:rPr>
                      <w:rFonts w:ascii="Arial Narrow" w:hAnsi="Arial Narrow"/>
                      <w:sz w:val="24"/>
                      <w:szCs w:val="24"/>
                    </w:rPr>
                  </w:rPrChange>
                </w:rPr>
                <w:t>Tranche optionnelle</w:t>
              </w:r>
            </w:ins>
          </w:p>
        </w:tc>
      </w:tr>
      <w:tr w:rsidR="001A5FD0" w:rsidRPr="005C67B3" w14:paraId="2B469450" w14:textId="77777777" w:rsidTr="001A5FD0">
        <w:trPr>
          <w:trHeight w:val="397"/>
          <w:ins w:id="463" w:author="Belkacem HAICHEUR" w:date="2025-06-24T10:34:00Z"/>
        </w:trPr>
        <w:tc>
          <w:tcPr>
            <w:tcW w:w="3969" w:type="dxa"/>
            <w:vAlign w:val="center"/>
          </w:tcPr>
          <w:p w14:paraId="0D6767C1" w14:textId="41153D6A" w:rsidR="00B271FF" w:rsidRPr="005C67B3" w:rsidRDefault="00B271FF" w:rsidP="00D138F8">
            <w:pPr>
              <w:pStyle w:val="Corpsdetexte"/>
              <w:rPr>
                <w:ins w:id="464" w:author="Belkacem HAICHEUR" w:date="2025-06-24T10:34:00Z" w16du:dateUtc="2025-06-24T08:34:00Z"/>
                <w:rFonts w:ascii="Arial Narrow" w:hAnsi="Arial Narrow"/>
                <w:sz w:val="24"/>
                <w:szCs w:val="24"/>
              </w:rPr>
            </w:pPr>
            <w:ins w:id="465" w:author="Belkacem HAICHEUR" w:date="2025-06-24T10:35:00Z" w16du:dateUtc="2025-06-24T08:35:00Z">
              <w:r w:rsidRPr="005C67B3">
                <w:rPr>
                  <w:rFonts w:ascii="Arial Narrow" w:hAnsi="Arial Narrow"/>
                  <w:sz w:val="24"/>
                  <w:szCs w:val="24"/>
                </w:rPr>
                <w:t xml:space="preserve">Partie A : </w:t>
              </w:r>
            </w:ins>
            <w:ins w:id="466" w:author="Belkacem HAICHEUR" w:date="2025-06-24T10:37:00Z" w16du:dateUtc="2025-06-24T08:37:00Z">
              <w:r>
                <w:rPr>
                  <w:rFonts w:ascii="Arial Narrow" w:hAnsi="Arial Narrow"/>
                  <w:sz w:val="24"/>
                  <w:szCs w:val="24"/>
                </w:rPr>
                <w:t>C</w:t>
              </w:r>
            </w:ins>
            <w:ins w:id="467" w:author="Belkacem HAICHEUR" w:date="2025-06-24T10:35:00Z" w16du:dateUtc="2025-06-24T08:35:00Z">
              <w:r w:rsidRPr="005C67B3">
                <w:rPr>
                  <w:rFonts w:ascii="Arial Narrow" w:hAnsi="Arial Narrow"/>
                  <w:sz w:val="24"/>
                  <w:szCs w:val="24"/>
                </w:rPr>
                <w:t>onception et suivi des travaux</w:t>
              </w:r>
              <w:r>
                <w:rPr>
                  <w:rFonts w:ascii="Arial Narrow" w:hAnsi="Arial Narrow"/>
                  <w:sz w:val="24"/>
                  <w:szCs w:val="24"/>
                </w:rPr>
                <w:t xml:space="preserve"> </w:t>
              </w:r>
            </w:ins>
          </w:p>
        </w:tc>
        <w:tc>
          <w:tcPr>
            <w:tcW w:w="2127" w:type="dxa"/>
          </w:tcPr>
          <w:p w14:paraId="53040EEF" w14:textId="77777777" w:rsidR="00B271FF" w:rsidRPr="005C67B3" w:rsidRDefault="00B271FF" w:rsidP="00D138F8">
            <w:pPr>
              <w:pStyle w:val="Corpsdetexte"/>
              <w:rPr>
                <w:ins w:id="468" w:author="Belkacem HAICHEUR" w:date="2025-06-24T10:34:00Z" w16du:dateUtc="2025-06-24T08:34:00Z"/>
                <w:rFonts w:ascii="Arial Narrow" w:hAnsi="Arial Narrow"/>
                <w:sz w:val="24"/>
                <w:szCs w:val="24"/>
              </w:rPr>
            </w:pPr>
          </w:p>
        </w:tc>
        <w:tc>
          <w:tcPr>
            <w:tcW w:w="1559" w:type="dxa"/>
          </w:tcPr>
          <w:p w14:paraId="5DBDCD06" w14:textId="77777777" w:rsidR="00B271FF" w:rsidRPr="005C67B3" w:rsidRDefault="00B271FF" w:rsidP="00D138F8">
            <w:pPr>
              <w:pStyle w:val="Corpsdetexte"/>
              <w:rPr>
                <w:ins w:id="469" w:author="Belkacem HAICHEUR" w:date="2025-06-24T10:34:00Z" w16du:dateUtc="2025-06-24T08:34:00Z"/>
                <w:rFonts w:ascii="Arial Narrow" w:hAnsi="Arial Narrow"/>
                <w:sz w:val="24"/>
                <w:szCs w:val="24"/>
              </w:rPr>
            </w:pPr>
          </w:p>
        </w:tc>
        <w:tc>
          <w:tcPr>
            <w:tcW w:w="1843" w:type="dxa"/>
          </w:tcPr>
          <w:p w14:paraId="556F5617" w14:textId="77777777" w:rsidR="00B271FF" w:rsidRPr="005C67B3" w:rsidRDefault="00B271FF" w:rsidP="00D138F8">
            <w:pPr>
              <w:pStyle w:val="Corpsdetexte"/>
              <w:rPr>
                <w:ins w:id="470" w:author="Belkacem HAICHEUR" w:date="2025-06-24T10:34:00Z" w16du:dateUtc="2025-06-24T08:34:00Z"/>
                <w:rFonts w:ascii="Arial Narrow" w:hAnsi="Arial Narrow"/>
                <w:sz w:val="24"/>
                <w:szCs w:val="24"/>
              </w:rPr>
            </w:pPr>
          </w:p>
        </w:tc>
      </w:tr>
      <w:tr w:rsidR="001A5FD0" w:rsidRPr="005C67B3" w14:paraId="7DE5A24B" w14:textId="77777777" w:rsidTr="001A5FD0">
        <w:tblPrEx>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Change w:id="471" w:author="Belkacem HAICHEUR" w:date="2025-06-25T10:08:00Z" w16du:dateUtc="2025-06-25T08:08:00Z">
            <w:tblPrEx>
              <w:tblW w:w="9797"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blPrExChange>
        </w:tblPrEx>
        <w:trPr>
          <w:trHeight w:val="397"/>
          <w:ins w:id="472" w:author="Belkacem HAICHEUR" w:date="2025-06-24T10:34:00Z"/>
          <w:trPrChange w:id="473" w:author="Belkacem HAICHEUR" w:date="2025-06-25T10:08:00Z" w16du:dateUtc="2025-06-25T08:08:00Z">
            <w:trPr>
              <w:gridBefore w:val="1"/>
              <w:wAfter w:w="15" w:type="dxa"/>
              <w:trHeight w:val="397"/>
            </w:trPr>
          </w:trPrChange>
        </w:trPr>
        <w:tc>
          <w:tcPr>
            <w:tcW w:w="3969" w:type="dxa"/>
            <w:tcBorders>
              <w:bottom w:val="single" w:sz="8" w:space="0" w:color="auto"/>
            </w:tcBorders>
            <w:vAlign w:val="center"/>
            <w:tcPrChange w:id="474" w:author="Belkacem HAICHEUR" w:date="2025-06-25T10:08:00Z" w16du:dateUtc="2025-06-25T08:08:00Z">
              <w:tcPr>
                <w:tcW w:w="3969" w:type="dxa"/>
                <w:gridSpan w:val="2"/>
                <w:tcBorders>
                  <w:bottom w:val="single" w:sz="8" w:space="0" w:color="auto"/>
                </w:tcBorders>
                <w:vAlign w:val="center"/>
              </w:tcPr>
            </w:tcPrChange>
          </w:tcPr>
          <w:p w14:paraId="1F224DF4" w14:textId="0516C2C4" w:rsidR="00B271FF" w:rsidRPr="005C67B3" w:rsidRDefault="00B271FF" w:rsidP="00D138F8">
            <w:pPr>
              <w:pStyle w:val="Corpsdetexte"/>
              <w:rPr>
                <w:ins w:id="475" w:author="Belkacem HAICHEUR" w:date="2025-06-24T10:34:00Z" w16du:dateUtc="2025-06-24T08:34:00Z"/>
                <w:rFonts w:ascii="Arial Narrow" w:hAnsi="Arial Narrow"/>
                <w:sz w:val="24"/>
                <w:szCs w:val="24"/>
              </w:rPr>
            </w:pPr>
            <w:ins w:id="476" w:author="Belkacem HAICHEUR" w:date="2025-06-24T10:35:00Z" w16du:dateUtc="2025-06-24T08:35:00Z">
              <w:r w:rsidRPr="005C67B3">
                <w:rPr>
                  <w:rFonts w:ascii="Arial Narrow" w:hAnsi="Arial Narrow"/>
                  <w:sz w:val="24"/>
                  <w:szCs w:val="24"/>
                </w:rPr>
                <w:t>Partie B ; Réalisation des travaux</w:t>
              </w:r>
              <w:r>
                <w:rPr>
                  <w:rFonts w:ascii="Arial Narrow" w:hAnsi="Arial Narrow"/>
                  <w:sz w:val="24"/>
                  <w:szCs w:val="24"/>
                </w:rPr>
                <w:t xml:space="preserve"> </w:t>
              </w:r>
            </w:ins>
          </w:p>
        </w:tc>
        <w:tc>
          <w:tcPr>
            <w:tcW w:w="2127" w:type="dxa"/>
            <w:tcBorders>
              <w:bottom w:val="single" w:sz="8" w:space="0" w:color="auto"/>
            </w:tcBorders>
            <w:tcPrChange w:id="477" w:author="Belkacem HAICHEUR" w:date="2025-06-25T10:08:00Z" w16du:dateUtc="2025-06-25T08:08:00Z">
              <w:tcPr>
                <w:tcW w:w="2127" w:type="dxa"/>
                <w:gridSpan w:val="2"/>
                <w:tcBorders>
                  <w:bottom w:val="single" w:sz="8" w:space="0" w:color="auto"/>
                </w:tcBorders>
              </w:tcPr>
            </w:tcPrChange>
          </w:tcPr>
          <w:p w14:paraId="021548A9" w14:textId="77777777" w:rsidR="00B271FF" w:rsidRPr="005C67B3" w:rsidRDefault="00B271FF" w:rsidP="00D138F8">
            <w:pPr>
              <w:pStyle w:val="Corpsdetexte"/>
              <w:rPr>
                <w:ins w:id="478" w:author="Belkacem HAICHEUR" w:date="2025-06-24T10:34:00Z" w16du:dateUtc="2025-06-24T08:34:00Z"/>
                <w:rFonts w:ascii="Arial Narrow" w:hAnsi="Arial Narrow"/>
                <w:sz w:val="24"/>
                <w:szCs w:val="24"/>
              </w:rPr>
            </w:pPr>
          </w:p>
        </w:tc>
        <w:tc>
          <w:tcPr>
            <w:tcW w:w="1559" w:type="dxa"/>
            <w:tcBorders>
              <w:bottom w:val="single" w:sz="8" w:space="0" w:color="auto"/>
            </w:tcBorders>
            <w:tcPrChange w:id="479" w:author="Belkacem HAICHEUR" w:date="2025-06-25T10:08:00Z" w16du:dateUtc="2025-06-25T08:08:00Z">
              <w:tcPr>
                <w:tcW w:w="1559" w:type="dxa"/>
                <w:gridSpan w:val="2"/>
                <w:tcBorders>
                  <w:bottom w:val="single" w:sz="8" w:space="0" w:color="auto"/>
                </w:tcBorders>
              </w:tcPr>
            </w:tcPrChange>
          </w:tcPr>
          <w:p w14:paraId="059125A8" w14:textId="77777777" w:rsidR="00B271FF" w:rsidRPr="005C67B3" w:rsidRDefault="00B271FF" w:rsidP="00D138F8">
            <w:pPr>
              <w:pStyle w:val="Corpsdetexte"/>
              <w:rPr>
                <w:ins w:id="480" w:author="Belkacem HAICHEUR" w:date="2025-06-24T10:34:00Z" w16du:dateUtc="2025-06-24T08:34:00Z"/>
                <w:rFonts w:ascii="Arial Narrow" w:hAnsi="Arial Narrow"/>
                <w:sz w:val="24"/>
                <w:szCs w:val="24"/>
              </w:rPr>
            </w:pPr>
          </w:p>
        </w:tc>
        <w:tc>
          <w:tcPr>
            <w:tcW w:w="1843" w:type="dxa"/>
            <w:tcBorders>
              <w:bottom w:val="single" w:sz="8" w:space="0" w:color="auto"/>
            </w:tcBorders>
            <w:tcPrChange w:id="481" w:author="Belkacem HAICHEUR" w:date="2025-06-25T10:08:00Z" w16du:dateUtc="2025-06-25T08:08:00Z">
              <w:tcPr>
                <w:tcW w:w="2127" w:type="dxa"/>
                <w:gridSpan w:val="2"/>
                <w:tcBorders>
                  <w:bottom w:val="single" w:sz="8" w:space="0" w:color="auto"/>
                </w:tcBorders>
              </w:tcPr>
            </w:tcPrChange>
          </w:tcPr>
          <w:p w14:paraId="2C5E6298" w14:textId="77777777" w:rsidR="00B271FF" w:rsidRPr="005C67B3" w:rsidRDefault="00B271FF" w:rsidP="00D138F8">
            <w:pPr>
              <w:pStyle w:val="Corpsdetexte"/>
              <w:rPr>
                <w:ins w:id="482" w:author="Belkacem HAICHEUR" w:date="2025-06-24T10:34:00Z" w16du:dateUtc="2025-06-24T08:34:00Z"/>
                <w:rFonts w:ascii="Arial Narrow" w:hAnsi="Arial Narrow"/>
                <w:sz w:val="24"/>
                <w:szCs w:val="24"/>
              </w:rPr>
            </w:pPr>
          </w:p>
        </w:tc>
      </w:tr>
      <w:tr w:rsidR="001A5FD0" w:rsidRPr="000355DB" w14:paraId="0D60BDCE" w14:textId="77777777" w:rsidTr="001A5FD0">
        <w:tblPrEx>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Change w:id="483" w:author="Belkacem HAICHEUR" w:date="2025-06-25T10:08:00Z" w16du:dateUtc="2025-06-25T08:08:00Z">
            <w:tblPrEx>
              <w:tblW w:w="9797"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blPrExChange>
        </w:tblPrEx>
        <w:trPr>
          <w:trHeight w:val="397"/>
          <w:ins w:id="484" w:author="Belkacem HAICHEUR" w:date="2025-06-24T10:34:00Z"/>
          <w:trPrChange w:id="485" w:author="Belkacem HAICHEUR" w:date="2025-06-25T10:08:00Z" w16du:dateUtc="2025-06-25T08:08:00Z">
            <w:trPr>
              <w:gridBefore w:val="1"/>
              <w:wAfter w:w="15" w:type="dxa"/>
              <w:trHeight w:val="397"/>
            </w:trPr>
          </w:trPrChange>
        </w:trPr>
        <w:tc>
          <w:tcPr>
            <w:tcW w:w="3969" w:type="dxa"/>
            <w:tcBorders>
              <w:bottom w:val="single" w:sz="4" w:space="0" w:color="auto"/>
            </w:tcBorders>
            <w:vAlign w:val="center"/>
            <w:tcPrChange w:id="486" w:author="Belkacem HAICHEUR" w:date="2025-06-25T10:08:00Z" w16du:dateUtc="2025-06-25T08:08:00Z">
              <w:tcPr>
                <w:tcW w:w="3969" w:type="dxa"/>
                <w:gridSpan w:val="2"/>
                <w:tcBorders>
                  <w:bottom w:val="single" w:sz="4" w:space="0" w:color="auto"/>
                </w:tcBorders>
                <w:vAlign w:val="center"/>
              </w:tcPr>
            </w:tcPrChange>
          </w:tcPr>
          <w:p w14:paraId="6AC4DCA7" w14:textId="3F652137" w:rsidR="00B271FF" w:rsidRPr="000355DB" w:rsidRDefault="00B271FF" w:rsidP="00D138F8">
            <w:pPr>
              <w:pStyle w:val="Corpsdetexte"/>
              <w:rPr>
                <w:ins w:id="487" w:author="Belkacem HAICHEUR" w:date="2025-06-24T10:34:00Z" w16du:dateUtc="2025-06-24T08:34:00Z"/>
                <w:rFonts w:ascii="Arial Narrow" w:hAnsi="Arial Narrow"/>
                <w:b/>
                <w:bCs/>
                <w:sz w:val="24"/>
                <w:szCs w:val="24"/>
                <w:rPrChange w:id="488" w:author="Belkacem HAICHEUR" w:date="2025-06-24T10:43:00Z" w16du:dateUtc="2025-06-24T08:43:00Z">
                  <w:rPr>
                    <w:ins w:id="489" w:author="Belkacem HAICHEUR" w:date="2025-06-24T10:34:00Z" w16du:dateUtc="2025-06-24T08:34:00Z"/>
                    <w:rFonts w:ascii="Arial Narrow" w:hAnsi="Arial Narrow"/>
                    <w:sz w:val="24"/>
                    <w:szCs w:val="24"/>
                  </w:rPr>
                </w:rPrChange>
              </w:rPr>
            </w:pPr>
            <w:ins w:id="490" w:author="Belkacem HAICHEUR" w:date="2025-06-24T10:35:00Z" w16du:dateUtc="2025-06-24T08:35:00Z">
              <w:r w:rsidRPr="000355DB">
                <w:rPr>
                  <w:rFonts w:ascii="Arial Narrow" w:hAnsi="Arial Narrow"/>
                  <w:b/>
                  <w:bCs/>
                  <w:sz w:val="24"/>
                  <w:szCs w:val="24"/>
                  <w:rPrChange w:id="491" w:author="Belkacem HAICHEUR" w:date="2025-06-24T10:43:00Z" w16du:dateUtc="2025-06-24T08:43:00Z">
                    <w:rPr>
                      <w:rFonts w:ascii="Arial Narrow" w:hAnsi="Arial Narrow"/>
                      <w:sz w:val="24"/>
                      <w:szCs w:val="24"/>
                    </w:rPr>
                  </w:rPrChange>
                </w:rPr>
                <w:t>Total Tranche optionnelle</w:t>
              </w:r>
            </w:ins>
          </w:p>
        </w:tc>
        <w:tc>
          <w:tcPr>
            <w:tcW w:w="2127" w:type="dxa"/>
            <w:tcBorders>
              <w:bottom w:val="single" w:sz="4" w:space="0" w:color="auto"/>
            </w:tcBorders>
            <w:tcPrChange w:id="492" w:author="Belkacem HAICHEUR" w:date="2025-06-25T10:08:00Z" w16du:dateUtc="2025-06-25T08:08:00Z">
              <w:tcPr>
                <w:tcW w:w="2127" w:type="dxa"/>
                <w:gridSpan w:val="2"/>
                <w:tcBorders>
                  <w:bottom w:val="single" w:sz="4" w:space="0" w:color="auto"/>
                </w:tcBorders>
              </w:tcPr>
            </w:tcPrChange>
          </w:tcPr>
          <w:p w14:paraId="1D51DBF2" w14:textId="77777777" w:rsidR="00B271FF" w:rsidRPr="000355DB" w:rsidRDefault="00B271FF" w:rsidP="00D138F8">
            <w:pPr>
              <w:pStyle w:val="Corpsdetexte"/>
              <w:rPr>
                <w:ins w:id="493" w:author="Belkacem HAICHEUR" w:date="2025-06-24T10:34:00Z" w16du:dateUtc="2025-06-24T08:34:00Z"/>
                <w:rFonts w:ascii="Arial Narrow" w:hAnsi="Arial Narrow"/>
                <w:b/>
                <w:bCs/>
                <w:sz w:val="24"/>
                <w:szCs w:val="24"/>
                <w:rPrChange w:id="494" w:author="Belkacem HAICHEUR" w:date="2025-06-24T10:43:00Z" w16du:dateUtc="2025-06-24T08:43:00Z">
                  <w:rPr>
                    <w:ins w:id="495" w:author="Belkacem HAICHEUR" w:date="2025-06-24T10:34:00Z" w16du:dateUtc="2025-06-24T08:34:00Z"/>
                    <w:rFonts w:ascii="Arial Narrow" w:hAnsi="Arial Narrow"/>
                    <w:sz w:val="24"/>
                    <w:szCs w:val="24"/>
                  </w:rPr>
                </w:rPrChange>
              </w:rPr>
            </w:pPr>
          </w:p>
        </w:tc>
        <w:tc>
          <w:tcPr>
            <w:tcW w:w="1559" w:type="dxa"/>
            <w:tcBorders>
              <w:bottom w:val="single" w:sz="4" w:space="0" w:color="auto"/>
            </w:tcBorders>
            <w:tcPrChange w:id="496" w:author="Belkacem HAICHEUR" w:date="2025-06-25T10:08:00Z" w16du:dateUtc="2025-06-25T08:08:00Z">
              <w:tcPr>
                <w:tcW w:w="1559" w:type="dxa"/>
                <w:gridSpan w:val="2"/>
                <w:tcBorders>
                  <w:bottom w:val="single" w:sz="4" w:space="0" w:color="auto"/>
                </w:tcBorders>
              </w:tcPr>
            </w:tcPrChange>
          </w:tcPr>
          <w:p w14:paraId="686F8E54" w14:textId="77777777" w:rsidR="00B271FF" w:rsidRPr="000355DB" w:rsidRDefault="00B271FF" w:rsidP="00D138F8">
            <w:pPr>
              <w:pStyle w:val="Corpsdetexte"/>
              <w:rPr>
                <w:ins w:id="497" w:author="Belkacem HAICHEUR" w:date="2025-06-24T10:34:00Z" w16du:dateUtc="2025-06-24T08:34:00Z"/>
                <w:rFonts w:ascii="Arial Narrow" w:hAnsi="Arial Narrow"/>
                <w:b/>
                <w:bCs/>
                <w:sz w:val="24"/>
                <w:szCs w:val="24"/>
                <w:rPrChange w:id="498" w:author="Belkacem HAICHEUR" w:date="2025-06-24T10:43:00Z" w16du:dateUtc="2025-06-24T08:43:00Z">
                  <w:rPr>
                    <w:ins w:id="499" w:author="Belkacem HAICHEUR" w:date="2025-06-24T10:34:00Z" w16du:dateUtc="2025-06-24T08:34:00Z"/>
                    <w:rFonts w:ascii="Arial Narrow" w:hAnsi="Arial Narrow"/>
                    <w:sz w:val="24"/>
                    <w:szCs w:val="24"/>
                  </w:rPr>
                </w:rPrChange>
              </w:rPr>
            </w:pPr>
          </w:p>
        </w:tc>
        <w:tc>
          <w:tcPr>
            <w:tcW w:w="1843" w:type="dxa"/>
            <w:tcBorders>
              <w:bottom w:val="single" w:sz="4" w:space="0" w:color="auto"/>
            </w:tcBorders>
            <w:tcPrChange w:id="500" w:author="Belkacem HAICHEUR" w:date="2025-06-25T10:08:00Z" w16du:dateUtc="2025-06-25T08:08:00Z">
              <w:tcPr>
                <w:tcW w:w="2127" w:type="dxa"/>
                <w:gridSpan w:val="2"/>
                <w:tcBorders>
                  <w:bottom w:val="single" w:sz="4" w:space="0" w:color="auto"/>
                </w:tcBorders>
              </w:tcPr>
            </w:tcPrChange>
          </w:tcPr>
          <w:p w14:paraId="1AB42E4B" w14:textId="77777777" w:rsidR="00B271FF" w:rsidRPr="000355DB" w:rsidRDefault="00B271FF" w:rsidP="00D138F8">
            <w:pPr>
              <w:pStyle w:val="Corpsdetexte"/>
              <w:rPr>
                <w:ins w:id="501" w:author="Belkacem HAICHEUR" w:date="2025-06-24T10:34:00Z" w16du:dateUtc="2025-06-24T08:34:00Z"/>
                <w:rFonts w:ascii="Arial Narrow" w:hAnsi="Arial Narrow"/>
                <w:b/>
                <w:bCs/>
                <w:sz w:val="24"/>
                <w:szCs w:val="24"/>
                <w:rPrChange w:id="502" w:author="Belkacem HAICHEUR" w:date="2025-06-24T10:43:00Z" w16du:dateUtc="2025-06-24T08:43:00Z">
                  <w:rPr>
                    <w:ins w:id="503" w:author="Belkacem HAICHEUR" w:date="2025-06-24T10:34:00Z" w16du:dateUtc="2025-06-24T08:34:00Z"/>
                    <w:rFonts w:ascii="Arial Narrow" w:hAnsi="Arial Narrow"/>
                    <w:sz w:val="24"/>
                    <w:szCs w:val="24"/>
                  </w:rPr>
                </w:rPrChange>
              </w:rPr>
            </w:pPr>
          </w:p>
        </w:tc>
      </w:tr>
    </w:tbl>
    <w:p w14:paraId="0AB55F27" w14:textId="77777777" w:rsidR="001A5FD0" w:rsidRDefault="001A5FD0" w:rsidP="004D21A7">
      <w:pPr>
        <w:pStyle w:val="Corpsdetexte"/>
        <w:ind w:right="74"/>
        <w:jc w:val="both"/>
        <w:rPr>
          <w:ins w:id="504" w:author="Belkacem HAICHEUR" w:date="2025-06-25T10:04:00Z" w16du:dateUtc="2025-06-25T08:04:00Z"/>
          <w:rFonts w:ascii="Arial Narrow" w:hAnsi="Arial Narrow"/>
          <w:sz w:val="24"/>
          <w:szCs w:val="24"/>
        </w:rPr>
      </w:pPr>
    </w:p>
    <w:tbl>
      <w:tblPr>
        <w:tblStyle w:val="Grilledutableau"/>
        <w:tblW w:w="9493" w:type="dxa"/>
        <w:tblLook w:val="04A0" w:firstRow="1" w:lastRow="0" w:firstColumn="1" w:lastColumn="0" w:noHBand="0" w:noVBand="1"/>
        <w:tblPrChange w:id="505" w:author="Belkacem HAICHEUR" w:date="2025-06-25T10:09:00Z" w16du:dateUtc="2025-06-25T08:09:00Z">
          <w:tblPr>
            <w:tblStyle w:val="Grilledutableau"/>
            <w:tblW w:w="9352" w:type="dxa"/>
            <w:tblLook w:val="04A0" w:firstRow="1" w:lastRow="0" w:firstColumn="1" w:lastColumn="0" w:noHBand="0" w:noVBand="1"/>
          </w:tblPr>
        </w:tblPrChange>
      </w:tblPr>
      <w:tblGrid>
        <w:gridCol w:w="3964"/>
        <w:gridCol w:w="2127"/>
        <w:gridCol w:w="1559"/>
        <w:gridCol w:w="1843"/>
        <w:tblGridChange w:id="506">
          <w:tblGrid>
            <w:gridCol w:w="3823"/>
            <w:gridCol w:w="141"/>
            <w:gridCol w:w="1419"/>
            <w:gridCol w:w="708"/>
            <w:gridCol w:w="851"/>
            <w:gridCol w:w="708"/>
            <w:gridCol w:w="1702"/>
            <w:gridCol w:w="141"/>
          </w:tblGrid>
        </w:tblGridChange>
      </w:tblGrid>
      <w:tr w:rsidR="001A5FD0" w14:paraId="477163F3" w14:textId="77777777" w:rsidTr="001A5FD0">
        <w:trPr>
          <w:trHeight w:val="397"/>
          <w:ins w:id="507" w:author="Belkacem HAICHEUR" w:date="2025-06-25T10:04:00Z"/>
          <w:trPrChange w:id="508" w:author="Belkacem HAICHEUR" w:date="2025-06-25T10:09:00Z" w16du:dateUtc="2025-06-25T08:09:00Z">
            <w:trPr>
              <w:gridAfter w:val="0"/>
              <w:trHeight w:val="397"/>
            </w:trPr>
          </w:trPrChange>
        </w:trPr>
        <w:tc>
          <w:tcPr>
            <w:tcW w:w="3964" w:type="dxa"/>
            <w:vAlign w:val="center"/>
            <w:tcPrChange w:id="509" w:author="Belkacem HAICHEUR" w:date="2025-06-25T10:09:00Z" w16du:dateUtc="2025-06-25T08:09:00Z">
              <w:tcPr>
                <w:tcW w:w="3823" w:type="dxa"/>
                <w:vAlign w:val="center"/>
              </w:tcPr>
            </w:tcPrChange>
          </w:tcPr>
          <w:p w14:paraId="7ED3CF93" w14:textId="71F21E0B" w:rsidR="001A5FD0" w:rsidRDefault="001A5FD0" w:rsidP="001A5FD0">
            <w:pPr>
              <w:pStyle w:val="Corpsdetexte"/>
              <w:ind w:right="74"/>
              <w:jc w:val="both"/>
              <w:rPr>
                <w:ins w:id="510" w:author="Belkacem HAICHEUR" w:date="2025-06-25T10:04:00Z" w16du:dateUtc="2025-06-25T08:04:00Z"/>
                <w:rFonts w:ascii="Arial Narrow" w:hAnsi="Arial Narrow"/>
                <w:sz w:val="24"/>
                <w:szCs w:val="24"/>
              </w:rPr>
            </w:pPr>
            <w:ins w:id="511" w:author="Belkacem HAICHEUR" w:date="2025-06-25T10:05:00Z" w16du:dateUtc="2025-06-25T08:05:00Z">
              <w:r>
                <w:rPr>
                  <w:rFonts w:ascii="Arial Narrow" w:hAnsi="Arial Narrow"/>
                  <w:b/>
                  <w:bCs/>
                  <w:sz w:val="24"/>
                  <w:szCs w:val="24"/>
                </w:rPr>
                <w:t>Total variante</w:t>
              </w:r>
            </w:ins>
          </w:p>
        </w:tc>
        <w:tc>
          <w:tcPr>
            <w:tcW w:w="2127" w:type="dxa"/>
            <w:tcPrChange w:id="512" w:author="Belkacem HAICHEUR" w:date="2025-06-25T10:09:00Z" w16du:dateUtc="2025-06-25T08:09:00Z">
              <w:tcPr>
                <w:tcW w:w="1560" w:type="dxa"/>
                <w:gridSpan w:val="2"/>
              </w:tcPr>
            </w:tcPrChange>
          </w:tcPr>
          <w:p w14:paraId="1ECF4938" w14:textId="77777777" w:rsidR="001A5FD0" w:rsidRDefault="001A5FD0" w:rsidP="001A5FD0">
            <w:pPr>
              <w:pStyle w:val="Corpsdetexte"/>
              <w:ind w:right="74"/>
              <w:jc w:val="both"/>
              <w:rPr>
                <w:ins w:id="513" w:author="Belkacem HAICHEUR" w:date="2025-06-25T10:04:00Z" w16du:dateUtc="2025-06-25T08:04:00Z"/>
                <w:rFonts w:ascii="Arial Narrow" w:hAnsi="Arial Narrow"/>
                <w:sz w:val="24"/>
                <w:szCs w:val="24"/>
              </w:rPr>
            </w:pPr>
          </w:p>
        </w:tc>
        <w:tc>
          <w:tcPr>
            <w:tcW w:w="1559" w:type="dxa"/>
            <w:tcPrChange w:id="514" w:author="Belkacem HAICHEUR" w:date="2025-06-25T10:09:00Z" w16du:dateUtc="2025-06-25T08:09:00Z">
              <w:tcPr>
                <w:tcW w:w="1559" w:type="dxa"/>
                <w:gridSpan w:val="2"/>
              </w:tcPr>
            </w:tcPrChange>
          </w:tcPr>
          <w:p w14:paraId="1138A4EA" w14:textId="77777777" w:rsidR="001A5FD0" w:rsidRDefault="001A5FD0" w:rsidP="001A5FD0">
            <w:pPr>
              <w:pStyle w:val="Corpsdetexte"/>
              <w:ind w:right="74"/>
              <w:jc w:val="both"/>
              <w:rPr>
                <w:ins w:id="515" w:author="Belkacem HAICHEUR" w:date="2025-06-25T10:04:00Z" w16du:dateUtc="2025-06-25T08:04:00Z"/>
                <w:rFonts w:ascii="Arial Narrow" w:hAnsi="Arial Narrow"/>
                <w:sz w:val="24"/>
                <w:szCs w:val="24"/>
              </w:rPr>
            </w:pPr>
          </w:p>
        </w:tc>
        <w:tc>
          <w:tcPr>
            <w:tcW w:w="1843" w:type="dxa"/>
            <w:tcPrChange w:id="516" w:author="Belkacem HAICHEUR" w:date="2025-06-25T10:09:00Z" w16du:dateUtc="2025-06-25T08:09:00Z">
              <w:tcPr>
                <w:tcW w:w="2410" w:type="dxa"/>
                <w:gridSpan w:val="2"/>
              </w:tcPr>
            </w:tcPrChange>
          </w:tcPr>
          <w:p w14:paraId="451B67FE" w14:textId="77777777" w:rsidR="001A5FD0" w:rsidRDefault="001A5FD0" w:rsidP="001A5FD0">
            <w:pPr>
              <w:pStyle w:val="Corpsdetexte"/>
              <w:ind w:right="74"/>
              <w:jc w:val="both"/>
              <w:rPr>
                <w:ins w:id="517" w:author="Belkacem HAICHEUR" w:date="2025-06-25T10:04:00Z" w16du:dateUtc="2025-06-25T08:04:00Z"/>
                <w:rFonts w:ascii="Arial Narrow" w:hAnsi="Arial Narrow"/>
                <w:sz w:val="24"/>
                <w:szCs w:val="24"/>
              </w:rPr>
            </w:pPr>
          </w:p>
        </w:tc>
      </w:tr>
    </w:tbl>
    <w:p w14:paraId="03DD92A6" w14:textId="77777777" w:rsidR="001A5FD0" w:rsidRDefault="001A5FD0" w:rsidP="004D21A7">
      <w:pPr>
        <w:pStyle w:val="Corpsdetexte"/>
        <w:ind w:right="74"/>
        <w:jc w:val="both"/>
        <w:rPr>
          <w:ins w:id="518" w:author="Belkacem HAICHEUR" w:date="2025-06-24T10:41:00Z" w16du:dateUtc="2025-06-24T08:41:00Z"/>
          <w:rFonts w:ascii="Arial Narrow" w:hAnsi="Arial Narrow"/>
          <w:sz w:val="24"/>
          <w:szCs w:val="24"/>
        </w:rPr>
      </w:pPr>
    </w:p>
    <w:p w14:paraId="46B82AEA" w14:textId="77777777" w:rsidR="000355DB" w:rsidRPr="005C67B3" w:rsidRDefault="000355DB" w:rsidP="000355DB">
      <w:pPr>
        <w:pStyle w:val="Corpsdetexte"/>
        <w:ind w:right="382"/>
        <w:rPr>
          <w:ins w:id="519" w:author="Belkacem HAICHEUR" w:date="2025-06-24T10:41:00Z" w16du:dateUtc="2025-06-24T08:41:00Z"/>
          <w:rFonts w:ascii="Arial Narrow" w:hAnsi="Arial Narrow"/>
          <w:sz w:val="24"/>
          <w:szCs w:val="24"/>
        </w:rPr>
      </w:pPr>
      <w:ins w:id="520" w:author="Belkacem HAICHEUR" w:date="2025-06-24T10:41:00Z" w16du:dateUtc="2025-06-24T08:41:00Z">
        <w:r w:rsidRPr="005C67B3">
          <w:rPr>
            <w:rFonts w:ascii="Arial Narrow" w:hAnsi="Arial Narrow"/>
            <w:sz w:val="24"/>
            <w:szCs w:val="24"/>
          </w:rPr>
          <w:t>Montant</w:t>
        </w:r>
        <w:r w:rsidRPr="005C67B3">
          <w:rPr>
            <w:rFonts w:ascii="Arial Narrow" w:hAnsi="Arial Narrow"/>
            <w:spacing w:val="-2"/>
            <w:sz w:val="24"/>
            <w:szCs w:val="24"/>
          </w:rPr>
          <w:t xml:space="preserve"> </w:t>
        </w:r>
        <w:r w:rsidRPr="005C67B3">
          <w:rPr>
            <w:rFonts w:ascii="Arial Narrow" w:hAnsi="Arial Narrow"/>
            <w:sz w:val="24"/>
            <w:szCs w:val="24"/>
          </w:rPr>
          <w:t>HT</w:t>
        </w:r>
        <w:r w:rsidRPr="005C67B3">
          <w:rPr>
            <w:rFonts w:ascii="Arial Narrow" w:hAnsi="Arial Narrow"/>
            <w:spacing w:val="-4"/>
            <w:sz w:val="24"/>
            <w:szCs w:val="24"/>
          </w:rPr>
          <w:t xml:space="preserve"> </w:t>
        </w:r>
        <w:r w:rsidRPr="005C67B3">
          <w:rPr>
            <w:rFonts w:ascii="Arial Narrow" w:hAnsi="Arial Narrow"/>
            <w:sz w:val="24"/>
            <w:szCs w:val="24"/>
          </w:rPr>
          <w:t>en</w:t>
        </w:r>
        <w:r w:rsidRPr="005C67B3">
          <w:rPr>
            <w:rFonts w:ascii="Arial Narrow" w:hAnsi="Arial Narrow"/>
            <w:spacing w:val="-2"/>
            <w:sz w:val="24"/>
            <w:szCs w:val="24"/>
          </w:rPr>
          <w:t xml:space="preserve"> </w:t>
        </w:r>
        <w:r w:rsidRPr="005C67B3">
          <w:rPr>
            <w:rFonts w:ascii="Arial Narrow" w:hAnsi="Arial Narrow"/>
            <w:sz w:val="24"/>
            <w:szCs w:val="24"/>
          </w:rPr>
          <w:t>toutes</w:t>
        </w:r>
        <w:r w:rsidRPr="005C67B3">
          <w:rPr>
            <w:rFonts w:ascii="Arial Narrow" w:hAnsi="Arial Narrow"/>
            <w:spacing w:val="-5"/>
            <w:sz w:val="24"/>
            <w:szCs w:val="24"/>
          </w:rPr>
          <w:t xml:space="preserve"> </w:t>
        </w:r>
        <w:r w:rsidRPr="005C67B3">
          <w:rPr>
            <w:rFonts w:ascii="Arial Narrow" w:hAnsi="Arial Narrow"/>
            <w:sz w:val="24"/>
            <w:szCs w:val="24"/>
          </w:rPr>
          <w:t>lettres</w:t>
        </w:r>
        <w:r w:rsidRPr="005C67B3">
          <w:rPr>
            <w:rFonts w:ascii="Arial Narrow" w:hAnsi="Arial Narrow"/>
            <w:spacing w:val="-1"/>
            <w:sz w:val="24"/>
            <w:szCs w:val="24"/>
          </w:rPr>
          <w:t xml:space="preserve"> </w:t>
        </w:r>
        <w:r w:rsidRPr="005C67B3">
          <w:rPr>
            <w:rFonts w:ascii="Arial Narrow" w:hAnsi="Arial Narrow"/>
            <w:sz w:val="24"/>
            <w:szCs w:val="24"/>
          </w:rPr>
          <w:t>(en</w:t>
        </w:r>
        <w:r w:rsidRPr="005C67B3">
          <w:rPr>
            <w:rFonts w:ascii="Arial Narrow" w:hAnsi="Arial Narrow"/>
            <w:spacing w:val="-6"/>
            <w:sz w:val="24"/>
            <w:szCs w:val="24"/>
          </w:rPr>
          <w:t xml:space="preserve"> </w:t>
        </w:r>
        <w:r w:rsidRPr="005C67B3">
          <w:rPr>
            <w:rFonts w:ascii="Arial Narrow" w:hAnsi="Arial Narrow"/>
            <w:sz w:val="24"/>
            <w:szCs w:val="24"/>
          </w:rPr>
          <w:t>€)</w:t>
        </w:r>
        <w:r w:rsidRPr="005C67B3">
          <w:rPr>
            <w:rFonts w:ascii="Arial Narrow" w:hAnsi="Arial Narrow"/>
            <w:spacing w:val="-5"/>
            <w:sz w:val="24"/>
            <w:szCs w:val="24"/>
          </w:rPr>
          <w:t xml:space="preserve"> </w:t>
        </w:r>
        <w:r w:rsidRPr="005C67B3">
          <w:rPr>
            <w:rFonts w:ascii="Arial Narrow" w:hAnsi="Arial Narrow"/>
            <w:sz w:val="24"/>
            <w:szCs w:val="24"/>
          </w:rPr>
          <w:t xml:space="preserve">: </w:t>
        </w:r>
      </w:ins>
    </w:p>
    <w:p w14:paraId="225332D8" w14:textId="77777777" w:rsidR="000355DB" w:rsidRPr="005C67B3" w:rsidRDefault="000355DB" w:rsidP="000355DB">
      <w:pPr>
        <w:pStyle w:val="Corpsdetexte"/>
        <w:spacing w:before="2"/>
        <w:rPr>
          <w:ins w:id="521" w:author="Belkacem HAICHEUR" w:date="2025-06-24T10:41:00Z" w16du:dateUtc="2025-06-24T08:41:00Z"/>
          <w:rFonts w:ascii="Arial Narrow" w:hAnsi="Arial Narrow"/>
          <w:sz w:val="24"/>
          <w:szCs w:val="24"/>
        </w:rPr>
      </w:pPr>
    </w:p>
    <w:p w14:paraId="6CD24828" w14:textId="77777777" w:rsidR="000355DB" w:rsidRPr="005C67B3" w:rsidRDefault="000355DB" w:rsidP="000355DB">
      <w:pPr>
        <w:pStyle w:val="Corpsdetexte"/>
        <w:spacing w:before="1"/>
        <w:ind w:right="330"/>
        <w:rPr>
          <w:ins w:id="522" w:author="Belkacem HAICHEUR" w:date="2025-06-24T10:41:00Z" w16du:dateUtc="2025-06-24T08:41:00Z"/>
          <w:rFonts w:ascii="Arial Narrow" w:hAnsi="Arial Narrow"/>
          <w:sz w:val="24"/>
          <w:szCs w:val="24"/>
        </w:rPr>
      </w:pPr>
      <w:ins w:id="523" w:author="Belkacem HAICHEUR" w:date="2025-06-24T10:41:00Z" w16du:dateUtc="2025-06-24T08:41:00Z">
        <w:r w:rsidRPr="005C67B3">
          <w:rPr>
            <w:rFonts w:ascii="Arial Narrow" w:hAnsi="Arial Narrow"/>
            <w:sz w:val="24"/>
            <w:szCs w:val="24"/>
          </w:rPr>
          <w:t>Montant</w:t>
        </w:r>
        <w:r w:rsidRPr="005C67B3">
          <w:rPr>
            <w:rFonts w:ascii="Arial Narrow" w:hAnsi="Arial Narrow"/>
            <w:spacing w:val="-2"/>
            <w:sz w:val="24"/>
            <w:szCs w:val="24"/>
          </w:rPr>
          <w:t xml:space="preserve"> </w:t>
        </w:r>
        <w:r w:rsidRPr="005C67B3">
          <w:rPr>
            <w:rFonts w:ascii="Arial Narrow" w:hAnsi="Arial Narrow"/>
            <w:sz w:val="24"/>
            <w:szCs w:val="24"/>
          </w:rPr>
          <w:t>TTC</w:t>
        </w:r>
        <w:r w:rsidRPr="005C67B3">
          <w:rPr>
            <w:rFonts w:ascii="Arial Narrow" w:hAnsi="Arial Narrow"/>
            <w:spacing w:val="-2"/>
            <w:sz w:val="24"/>
            <w:szCs w:val="24"/>
          </w:rPr>
          <w:t xml:space="preserve"> </w:t>
        </w:r>
        <w:r w:rsidRPr="005C67B3">
          <w:rPr>
            <w:rFonts w:ascii="Arial Narrow" w:hAnsi="Arial Narrow"/>
            <w:sz w:val="24"/>
            <w:szCs w:val="24"/>
          </w:rPr>
          <w:t>en</w:t>
        </w:r>
        <w:r w:rsidRPr="005C67B3">
          <w:rPr>
            <w:rFonts w:ascii="Arial Narrow" w:hAnsi="Arial Narrow"/>
            <w:spacing w:val="-5"/>
            <w:sz w:val="24"/>
            <w:szCs w:val="24"/>
          </w:rPr>
          <w:t xml:space="preserve"> </w:t>
        </w:r>
        <w:r w:rsidRPr="005C67B3">
          <w:rPr>
            <w:rFonts w:ascii="Arial Narrow" w:hAnsi="Arial Narrow"/>
            <w:sz w:val="24"/>
            <w:szCs w:val="24"/>
          </w:rPr>
          <w:t>toutes</w:t>
        </w:r>
        <w:r w:rsidRPr="005C67B3">
          <w:rPr>
            <w:rFonts w:ascii="Arial Narrow" w:hAnsi="Arial Narrow"/>
            <w:spacing w:val="-2"/>
            <w:sz w:val="24"/>
            <w:szCs w:val="24"/>
          </w:rPr>
          <w:t xml:space="preserve"> </w:t>
        </w:r>
        <w:r w:rsidRPr="005C67B3">
          <w:rPr>
            <w:rFonts w:ascii="Arial Narrow" w:hAnsi="Arial Narrow"/>
            <w:sz w:val="24"/>
            <w:szCs w:val="24"/>
          </w:rPr>
          <w:t>lettres</w:t>
        </w:r>
        <w:r w:rsidRPr="005C67B3">
          <w:rPr>
            <w:rFonts w:ascii="Arial Narrow" w:hAnsi="Arial Narrow"/>
            <w:spacing w:val="-2"/>
            <w:sz w:val="24"/>
            <w:szCs w:val="24"/>
          </w:rPr>
          <w:t xml:space="preserve"> </w:t>
        </w:r>
        <w:r w:rsidRPr="005C67B3">
          <w:rPr>
            <w:rFonts w:ascii="Arial Narrow" w:hAnsi="Arial Narrow"/>
            <w:sz w:val="24"/>
            <w:szCs w:val="24"/>
          </w:rPr>
          <w:t>(en</w:t>
        </w:r>
        <w:r w:rsidRPr="005C67B3">
          <w:rPr>
            <w:rFonts w:ascii="Arial Narrow" w:hAnsi="Arial Narrow"/>
            <w:spacing w:val="-6"/>
            <w:sz w:val="24"/>
            <w:szCs w:val="24"/>
          </w:rPr>
          <w:t xml:space="preserve"> </w:t>
        </w:r>
        <w:r w:rsidRPr="005C67B3">
          <w:rPr>
            <w:rFonts w:ascii="Arial Narrow" w:hAnsi="Arial Narrow"/>
            <w:sz w:val="24"/>
            <w:szCs w:val="24"/>
          </w:rPr>
          <w:t>€)</w:t>
        </w:r>
        <w:r w:rsidRPr="005C67B3">
          <w:rPr>
            <w:rFonts w:ascii="Arial Narrow" w:hAnsi="Arial Narrow"/>
            <w:spacing w:val="-5"/>
            <w:sz w:val="24"/>
            <w:szCs w:val="24"/>
          </w:rPr>
          <w:t xml:space="preserve"> </w:t>
        </w:r>
        <w:r w:rsidRPr="005C67B3">
          <w:rPr>
            <w:rFonts w:ascii="Arial Narrow" w:hAnsi="Arial Narrow"/>
            <w:sz w:val="24"/>
            <w:szCs w:val="24"/>
          </w:rPr>
          <w:t xml:space="preserve">: </w:t>
        </w:r>
      </w:ins>
    </w:p>
    <w:p w14:paraId="22D4CC4C" w14:textId="77777777" w:rsidR="00D138F8" w:rsidRDefault="00D138F8" w:rsidP="004D21A7">
      <w:pPr>
        <w:pStyle w:val="Corpsdetexte"/>
        <w:ind w:right="74"/>
        <w:jc w:val="both"/>
        <w:rPr>
          <w:ins w:id="524" w:author="Belkacem HAICHEUR" w:date="2025-06-24T11:41:00Z" w16du:dateUtc="2025-06-24T09:41:00Z"/>
          <w:rFonts w:ascii="Arial Narrow" w:hAnsi="Arial Narrow"/>
          <w:sz w:val="24"/>
          <w:szCs w:val="24"/>
        </w:rPr>
      </w:pPr>
    </w:p>
    <w:p w14:paraId="3F325D4C" w14:textId="77777777" w:rsidR="004D3EDA" w:rsidRDefault="004D3EDA" w:rsidP="004D21A7">
      <w:pPr>
        <w:pStyle w:val="Corpsdetexte"/>
        <w:ind w:right="74"/>
        <w:jc w:val="both"/>
        <w:rPr>
          <w:ins w:id="525" w:author="Belkacem HAICHEUR" w:date="2025-06-24T10:31:00Z" w16du:dateUtc="2025-06-24T08:31:00Z"/>
          <w:rFonts w:ascii="Arial Narrow" w:hAnsi="Arial Narrow"/>
          <w:sz w:val="24"/>
          <w:szCs w:val="24"/>
        </w:rPr>
      </w:pPr>
    </w:p>
    <w:p w14:paraId="505464B4" w14:textId="329BECB6" w:rsidR="00307816" w:rsidRDefault="005C67B3" w:rsidP="004D21A7">
      <w:pPr>
        <w:pStyle w:val="Corpsdetexte"/>
        <w:ind w:right="74"/>
        <w:jc w:val="both"/>
        <w:rPr>
          <w:rFonts w:ascii="Arial Narrow" w:hAnsi="Arial Narrow"/>
          <w:sz w:val="24"/>
          <w:szCs w:val="24"/>
        </w:rPr>
      </w:pPr>
      <w:r>
        <w:rPr>
          <w:rFonts w:ascii="Arial Narrow" w:hAnsi="Arial Narrow"/>
          <w:sz w:val="24"/>
          <w:szCs w:val="24"/>
        </w:rPr>
        <w:t xml:space="preserve">Les paiements sont répartis suivant le tableau annexé au présent acte d’engagement qui fixe </w:t>
      </w:r>
      <w:r w:rsidR="009F64C0">
        <w:rPr>
          <w:rFonts w:ascii="Arial Narrow" w:hAnsi="Arial Narrow"/>
          <w:sz w:val="24"/>
          <w:szCs w:val="24"/>
        </w:rPr>
        <w:t>la décomposition des prestations et le paiement par cotraitant.</w:t>
      </w:r>
    </w:p>
    <w:p w14:paraId="5BFFD970" w14:textId="77777777" w:rsidR="009F64C0" w:rsidRDefault="009F64C0" w:rsidP="00B92ED2">
      <w:pPr>
        <w:pStyle w:val="Corpsdetexte"/>
        <w:ind w:left="142" w:right="74"/>
        <w:jc w:val="both"/>
        <w:rPr>
          <w:rFonts w:ascii="Arial Narrow" w:hAnsi="Arial Narrow"/>
          <w:sz w:val="24"/>
          <w:szCs w:val="24"/>
        </w:rPr>
      </w:pPr>
    </w:p>
    <w:p w14:paraId="62F2D199" w14:textId="26ECF7E8" w:rsidR="009F64C0" w:rsidRDefault="009F64C0" w:rsidP="004D21A7">
      <w:pPr>
        <w:pStyle w:val="Corpsdetexte"/>
        <w:ind w:right="74"/>
        <w:jc w:val="both"/>
        <w:rPr>
          <w:rFonts w:ascii="Arial Narrow" w:hAnsi="Arial Narrow"/>
          <w:sz w:val="24"/>
          <w:szCs w:val="24"/>
        </w:rPr>
      </w:pPr>
      <w:r>
        <w:rPr>
          <w:rFonts w:ascii="Arial Narrow" w:hAnsi="Arial Narrow"/>
          <w:sz w:val="24"/>
          <w:szCs w:val="24"/>
        </w:rPr>
        <w:t>Les modalités de variations de prix sont fixées dans le cahier des clauses administratives particulières.</w:t>
      </w:r>
    </w:p>
    <w:p w14:paraId="55918A95" w14:textId="77777777" w:rsidR="009F64C0" w:rsidRDefault="009F64C0" w:rsidP="004D21A7">
      <w:pPr>
        <w:pStyle w:val="Corpsdetexte"/>
        <w:ind w:right="74"/>
        <w:jc w:val="both"/>
        <w:rPr>
          <w:rFonts w:ascii="Arial Narrow" w:hAnsi="Arial Narrow"/>
          <w:sz w:val="24"/>
          <w:szCs w:val="24"/>
        </w:rPr>
      </w:pPr>
    </w:p>
    <w:p w14:paraId="10CD98DD" w14:textId="30A2B8D4" w:rsidR="00307816" w:rsidRDefault="009F64C0" w:rsidP="004D21A7">
      <w:pPr>
        <w:pStyle w:val="Corpsdetexte"/>
        <w:ind w:right="74"/>
        <w:jc w:val="both"/>
        <w:rPr>
          <w:rFonts w:ascii="Arial Narrow" w:hAnsi="Arial Narrow"/>
          <w:sz w:val="24"/>
          <w:szCs w:val="24"/>
        </w:rPr>
      </w:pPr>
      <w:r>
        <w:rPr>
          <w:rFonts w:ascii="Arial Narrow" w:hAnsi="Arial Narrow"/>
          <w:sz w:val="24"/>
          <w:szCs w:val="24"/>
        </w:rPr>
        <w:t>Les sommes reçues par le titulaire au titre de l’indemnisation à la procédure, selon la répartition suivante,</w:t>
      </w:r>
      <w:r w:rsidR="0027564E">
        <w:rPr>
          <w:rFonts w:ascii="Arial Narrow" w:hAnsi="Arial Narrow"/>
          <w:sz w:val="24"/>
          <w:szCs w:val="24"/>
        </w:rPr>
        <w:t xml:space="preserve"> </w:t>
      </w:r>
      <w:r>
        <w:rPr>
          <w:rFonts w:ascii="Arial Narrow" w:hAnsi="Arial Narrow"/>
          <w:sz w:val="24"/>
          <w:szCs w:val="24"/>
        </w:rPr>
        <w:t xml:space="preserve">seront en conséquence déduites des sommes à régler au titulaire au titre de la phase </w:t>
      </w:r>
      <w:del w:id="526" w:author="Laurent Bonnard" w:date="2025-03-14T10:08:00Z" w16du:dateUtc="2025-03-14T09:08:00Z">
        <w:r w:rsidDel="00096DD6">
          <w:rPr>
            <w:rFonts w:ascii="Arial Narrow" w:hAnsi="Arial Narrow"/>
            <w:sz w:val="24"/>
            <w:szCs w:val="24"/>
          </w:rPr>
          <w:delText xml:space="preserve">études </w:delText>
        </w:r>
      </w:del>
      <w:r>
        <w:rPr>
          <w:rFonts w:ascii="Arial Narrow" w:hAnsi="Arial Narrow"/>
          <w:sz w:val="24"/>
          <w:szCs w:val="24"/>
        </w:rPr>
        <w:t>de conception</w:t>
      </w:r>
      <w:ins w:id="527" w:author="Laurent Bonnard" w:date="2025-03-14T10:08:00Z" w16du:dateUtc="2025-03-14T09:08:00Z">
        <w:r w:rsidR="00096DD6">
          <w:rPr>
            <w:rFonts w:ascii="Arial Narrow" w:hAnsi="Arial Narrow"/>
            <w:sz w:val="24"/>
            <w:szCs w:val="24"/>
          </w:rPr>
          <w:t>.</w:t>
        </w:r>
      </w:ins>
    </w:p>
    <w:p w14:paraId="2CD4F45B" w14:textId="77777777" w:rsidR="00B92ED2" w:rsidRDefault="00B92ED2" w:rsidP="004D21A7">
      <w:pPr>
        <w:pStyle w:val="Corpsdetexte"/>
        <w:ind w:right="74"/>
        <w:jc w:val="both"/>
        <w:rPr>
          <w:rFonts w:ascii="Arial Narrow" w:hAnsi="Arial Narrow"/>
          <w:sz w:val="24"/>
          <w:szCs w:val="24"/>
        </w:rPr>
      </w:pPr>
    </w:p>
    <w:p w14:paraId="56468EFD" w14:textId="77777777" w:rsidR="00B92ED2" w:rsidRDefault="00B92ED2" w:rsidP="00B92ED2">
      <w:pPr>
        <w:pStyle w:val="Corpsdetexte"/>
        <w:ind w:left="-142" w:right="74"/>
        <w:jc w:val="both"/>
        <w:rPr>
          <w:rFonts w:ascii="Arial Narrow" w:hAnsi="Arial Narrow"/>
          <w:sz w:val="24"/>
          <w:szCs w:val="24"/>
        </w:rPr>
      </w:pPr>
    </w:p>
    <w:tbl>
      <w:tblPr>
        <w:tblStyle w:val="Grilledutableau"/>
        <w:tblW w:w="94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85"/>
        <w:gridCol w:w="2160"/>
        <w:gridCol w:w="2127"/>
        <w:gridCol w:w="2126"/>
      </w:tblGrid>
      <w:tr w:rsidR="00B92ED2" w14:paraId="3202B01E" w14:textId="77777777" w:rsidTr="004D21A7">
        <w:trPr>
          <w:trHeight w:val="661"/>
        </w:trPr>
        <w:tc>
          <w:tcPr>
            <w:tcW w:w="3085" w:type="dxa"/>
            <w:vAlign w:val="center"/>
          </w:tcPr>
          <w:p w14:paraId="38C827CE" w14:textId="77777777" w:rsidR="00B92ED2" w:rsidRPr="00C96F54" w:rsidRDefault="00B92ED2" w:rsidP="00B76B9F">
            <w:pPr>
              <w:pStyle w:val="Corpsdetexte"/>
              <w:ind w:right="74"/>
              <w:jc w:val="center"/>
              <w:rPr>
                <w:rFonts w:ascii="Arial Narrow" w:hAnsi="Arial Narrow"/>
                <w:b/>
                <w:bCs/>
                <w:sz w:val="24"/>
                <w:szCs w:val="24"/>
              </w:rPr>
            </w:pPr>
            <w:r w:rsidRPr="00C96F54">
              <w:rPr>
                <w:rFonts w:ascii="Arial Narrow" w:hAnsi="Arial Narrow"/>
                <w:b/>
                <w:bCs/>
                <w:sz w:val="24"/>
                <w:szCs w:val="24"/>
              </w:rPr>
              <w:t>Désignation des cotraitants</w:t>
            </w:r>
          </w:p>
        </w:tc>
        <w:tc>
          <w:tcPr>
            <w:tcW w:w="2160" w:type="dxa"/>
            <w:vAlign w:val="center"/>
          </w:tcPr>
          <w:p w14:paraId="71ABCFD1" w14:textId="77777777" w:rsidR="00B92ED2" w:rsidRPr="00C96F54" w:rsidRDefault="00B92ED2" w:rsidP="00B76B9F">
            <w:pPr>
              <w:pStyle w:val="Corpsdetexte"/>
              <w:ind w:right="74"/>
              <w:jc w:val="center"/>
              <w:rPr>
                <w:rFonts w:ascii="Arial Narrow" w:hAnsi="Arial Narrow"/>
                <w:b/>
                <w:bCs/>
                <w:sz w:val="24"/>
                <w:szCs w:val="24"/>
              </w:rPr>
            </w:pPr>
            <w:r w:rsidRPr="00C96F54">
              <w:rPr>
                <w:rFonts w:ascii="Arial Narrow" w:hAnsi="Arial Narrow"/>
                <w:b/>
                <w:bCs/>
                <w:sz w:val="24"/>
                <w:szCs w:val="24"/>
              </w:rPr>
              <w:t>Montant HT</w:t>
            </w:r>
          </w:p>
        </w:tc>
        <w:tc>
          <w:tcPr>
            <w:tcW w:w="2127" w:type="dxa"/>
            <w:vAlign w:val="center"/>
          </w:tcPr>
          <w:p w14:paraId="675077CA" w14:textId="77777777" w:rsidR="00B92ED2" w:rsidRPr="00C96F54" w:rsidRDefault="00B92ED2" w:rsidP="00B76B9F">
            <w:pPr>
              <w:pStyle w:val="Corpsdetexte"/>
              <w:ind w:right="74"/>
              <w:jc w:val="center"/>
              <w:rPr>
                <w:rFonts w:ascii="Arial Narrow" w:hAnsi="Arial Narrow"/>
                <w:b/>
                <w:bCs/>
                <w:sz w:val="24"/>
                <w:szCs w:val="24"/>
              </w:rPr>
            </w:pPr>
            <w:r w:rsidRPr="00C96F54">
              <w:rPr>
                <w:rFonts w:ascii="Arial Narrow" w:hAnsi="Arial Narrow"/>
                <w:b/>
                <w:bCs/>
                <w:sz w:val="24"/>
                <w:szCs w:val="24"/>
              </w:rPr>
              <w:t>TVA</w:t>
            </w:r>
          </w:p>
        </w:tc>
        <w:tc>
          <w:tcPr>
            <w:tcW w:w="2126" w:type="dxa"/>
            <w:vAlign w:val="center"/>
          </w:tcPr>
          <w:p w14:paraId="15106BC2" w14:textId="77777777" w:rsidR="00B92ED2" w:rsidRPr="00C96F54" w:rsidRDefault="00B92ED2" w:rsidP="00B76B9F">
            <w:pPr>
              <w:pStyle w:val="Corpsdetexte"/>
              <w:ind w:right="74"/>
              <w:jc w:val="center"/>
              <w:rPr>
                <w:rFonts w:ascii="Arial Narrow" w:hAnsi="Arial Narrow"/>
                <w:b/>
                <w:bCs/>
                <w:sz w:val="24"/>
                <w:szCs w:val="24"/>
              </w:rPr>
            </w:pPr>
            <w:r w:rsidRPr="00C96F54">
              <w:rPr>
                <w:rFonts w:ascii="Arial Narrow" w:hAnsi="Arial Narrow"/>
                <w:b/>
                <w:bCs/>
                <w:sz w:val="24"/>
                <w:szCs w:val="24"/>
              </w:rPr>
              <w:t>Montant TTC</w:t>
            </w:r>
          </w:p>
        </w:tc>
      </w:tr>
      <w:tr w:rsidR="00B92ED2" w14:paraId="504ECBF4" w14:textId="77777777" w:rsidTr="004D21A7">
        <w:trPr>
          <w:trHeight w:val="2937"/>
        </w:trPr>
        <w:tc>
          <w:tcPr>
            <w:tcW w:w="3085" w:type="dxa"/>
          </w:tcPr>
          <w:p w14:paraId="784B3D6E" w14:textId="77777777" w:rsidR="00B92ED2" w:rsidDel="0066748E" w:rsidRDefault="00B92ED2" w:rsidP="00B76B9F">
            <w:pPr>
              <w:pStyle w:val="Corpsdetexte"/>
              <w:ind w:right="74"/>
              <w:jc w:val="both"/>
              <w:rPr>
                <w:del w:id="528" w:author="Belkacem HAICHEUR" w:date="2025-06-10T18:31:00Z" w16du:dateUtc="2025-06-10T16:31:00Z"/>
                <w:rFonts w:ascii="Arial Narrow" w:hAnsi="Arial Narrow"/>
                <w:sz w:val="24"/>
                <w:szCs w:val="24"/>
              </w:rPr>
            </w:pPr>
          </w:p>
          <w:p w14:paraId="553F0598" w14:textId="77777777" w:rsidR="00B92ED2" w:rsidDel="0066748E" w:rsidRDefault="00B92ED2" w:rsidP="00B76B9F">
            <w:pPr>
              <w:pStyle w:val="Corpsdetexte"/>
              <w:ind w:right="74"/>
              <w:jc w:val="both"/>
              <w:rPr>
                <w:del w:id="529" w:author="Belkacem HAICHEUR" w:date="2025-06-10T18:31:00Z" w16du:dateUtc="2025-06-10T16:31:00Z"/>
                <w:rFonts w:ascii="Arial Narrow" w:hAnsi="Arial Narrow"/>
                <w:sz w:val="24"/>
                <w:szCs w:val="24"/>
              </w:rPr>
            </w:pPr>
          </w:p>
          <w:p w14:paraId="74CCD02F" w14:textId="77777777" w:rsidR="00B92ED2" w:rsidDel="00434E06" w:rsidRDefault="00B92ED2" w:rsidP="00B76B9F">
            <w:pPr>
              <w:pStyle w:val="Corpsdetexte"/>
              <w:ind w:right="74"/>
              <w:jc w:val="both"/>
              <w:rPr>
                <w:del w:id="530" w:author="Belkacem HAICHEUR" w:date="2025-06-24T11:54:00Z" w16du:dateUtc="2025-06-24T09:54:00Z"/>
                <w:rFonts w:ascii="Arial Narrow" w:hAnsi="Arial Narrow"/>
                <w:sz w:val="24"/>
                <w:szCs w:val="24"/>
              </w:rPr>
            </w:pPr>
          </w:p>
          <w:p w14:paraId="0183F108" w14:textId="77777777" w:rsidR="00B92ED2" w:rsidDel="00434E06" w:rsidRDefault="00B92ED2" w:rsidP="00B76B9F">
            <w:pPr>
              <w:pStyle w:val="Corpsdetexte"/>
              <w:ind w:right="74"/>
              <w:jc w:val="both"/>
              <w:rPr>
                <w:del w:id="531" w:author="Belkacem HAICHEUR" w:date="2025-06-24T11:53:00Z" w16du:dateUtc="2025-06-24T09:53:00Z"/>
                <w:rFonts w:ascii="Arial Narrow" w:hAnsi="Arial Narrow"/>
                <w:sz w:val="24"/>
                <w:szCs w:val="24"/>
              </w:rPr>
            </w:pPr>
          </w:p>
          <w:p w14:paraId="68893FFF" w14:textId="77777777" w:rsidR="00B92ED2" w:rsidDel="00434E06" w:rsidRDefault="00B92ED2" w:rsidP="00B76B9F">
            <w:pPr>
              <w:pStyle w:val="Corpsdetexte"/>
              <w:ind w:right="74"/>
              <w:jc w:val="both"/>
              <w:rPr>
                <w:del w:id="532" w:author="Belkacem HAICHEUR" w:date="2025-06-24T11:53:00Z" w16du:dateUtc="2025-06-24T09:53:00Z"/>
                <w:rFonts w:ascii="Arial Narrow" w:hAnsi="Arial Narrow"/>
                <w:sz w:val="24"/>
                <w:szCs w:val="24"/>
              </w:rPr>
            </w:pPr>
          </w:p>
          <w:p w14:paraId="7BAFE5B3" w14:textId="77777777" w:rsidR="00B92ED2" w:rsidDel="00434E06" w:rsidRDefault="00B92ED2" w:rsidP="00B76B9F">
            <w:pPr>
              <w:pStyle w:val="Corpsdetexte"/>
              <w:ind w:right="74"/>
              <w:jc w:val="both"/>
              <w:rPr>
                <w:del w:id="533" w:author="Belkacem HAICHEUR" w:date="2025-06-24T11:53:00Z" w16du:dateUtc="2025-06-24T09:53:00Z"/>
                <w:rFonts w:ascii="Arial Narrow" w:hAnsi="Arial Narrow"/>
                <w:sz w:val="24"/>
                <w:szCs w:val="24"/>
              </w:rPr>
            </w:pPr>
          </w:p>
          <w:p w14:paraId="37E847B7" w14:textId="77777777" w:rsidR="00B92ED2" w:rsidDel="00434E06" w:rsidRDefault="00B92ED2" w:rsidP="00B76B9F">
            <w:pPr>
              <w:pStyle w:val="Corpsdetexte"/>
              <w:ind w:right="74"/>
              <w:jc w:val="both"/>
              <w:rPr>
                <w:del w:id="534" w:author="Belkacem HAICHEUR" w:date="2025-06-24T11:53:00Z" w16du:dateUtc="2025-06-24T09:53:00Z"/>
                <w:rFonts w:ascii="Arial Narrow" w:hAnsi="Arial Narrow"/>
                <w:sz w:val="24"/>
                <w:szCs w:val="24"/>
              </w:rPr>
            </w:pPr>
          </w:p>
          <w:p w14:paraId="4A1AD44D" w14:textId="77777777" w:rsidR="00B92ED2" w:rsidRDefault="00B92ED2" w:rsidP="00B76B9F">
            <w:pPr>
              <w:pStyle w:val="Corpsdetexte"/>
              <w:ind w:right="74"/>
              <w:jc w:val="both"/>
              <w:rPr>
                <w:rFonts w:ascii="Arial Narrow" w:hAnsi="Arial Narrow"/>
                <w:sz w:val="24"/>
                <w:szCs w:val="24"/>
              </w:rPr>
            </w:pPr>
          </w:p>
          <w:p w14:paraId="3DA16D77" w14:textId="77777777" w:rsidR="00B92ED2" w:rsidRDefault="00B92ED2" w:rsidP="00B76B9F">
            <w:pPr>
              <w:pStyle w:val="Corpsdetexte"/>
              <w:ind w:right="74"/>
              <w:jc w:val="both"/>
              <w:rPr>
                <w:rFonts w:ascii="Arial Narrow" w:hAnsi="Arial Narrow"/>
                <w:sz w:val="24"/>
                <w:szCs w:val="24"/>
              </w:rPr>
            </w:pPr>
          </w:p>
          <w:p w14:paraId="65F9B3A3" w14:textId="77777777" w:rsidR="00B92ED2" w:rsidRDefault="00B92ED2" w:rsidP="00B76B9F">
            <w:pPr>
              <w:pStyle w:val="Corpsdetexte"/>
              <w:ind w:right="74"/>
              <w:jc w:val="both"/>
              <w:rPr>
                <w:rFonts w:ascii="Arial Narrow" w:hAnsi="Arial Narrow"/>
                <w:sz w:val="24"/>
                <w:szCs w:val="24"/>
              </w:rPr>
            </w:pPr>
          </w:p>
          <w:p w14:paraId="79A2A65F" w14:textId="77777777" w:rsidR="00B92ED2" w:rsidRDefault="00B92ED2" w:rsidP="00B76B9F">
            <w:pPr>
              <w:pStyle w:val="Corpsdetexte"/>
              <w:ind w:right="74"/>
              <w:jc w:val="both"/>
              <w:rPr>
                <w:rFonts w:ascii="Arial Narrow" w:hAnsi="Arial Narrow"/>
                <w:sz w:val="24"/>
                <w:szCs w:val="24"/>
              </w:rPr>
            </w:pPr>
          </w:p>
          <w:p w14:paraId="6EA49B4F" w14:textId="77777777" w:rsidR="00B92ED2" w:rsidRDefault="00B92ED2" w:rsidP="00B76B9F">
            <w:pPr>
              <w:pStyle w:val="Corpsdetexte"/>
              <w:ind w:right="74"/>
              <w:jc w:val="both"/>
              <w:rPr>
                <w:rFonts w:ascii="Arial Narrow" w:hAnsi="Arial Narrow"/>
                <w:sz w:val="24"/>
                <w:szCs w:val="24"/>
              </w:rPr>
            </w:pPr>
          </w:p>
          <w:p w14:paraId="2E2A1AB8" w14:textId="77777777" w:rsidR="00B92ED2" w:rsidRDefault="00B92ED2" w:rsidP="00B76B9F">
            <w:pPr>
              <w:pStyle w:val="Corpsdetexte"/>
              <w:ind w:right="74"/>
              <w:jc w:val="both"/>
              <w:rPr>
                <w:rFonts w:ascii="Arial Narrow" w:hAnsi="Arial Narrow"/>
                <w:sz w:val="24"/>
                <w:szCs w:val="24"/>
              </w:rPr>
            </w:pPr>
          </w:p>
          <w:p w14:paraId="2EAF4455" w14:textId="77777777" w:rsidR="00B92ED2" w:rsidRDefault="00B92ED2" w:rsidP="00B76B9F">
            <w:pPr>
              <w:pStyle w:val="Corpsdetexte"/>
              <w:ind w:right="74"/>
              <w:jc w:val="both"/>
              <w:rPr>
                <w:rFonts w:ascii="Arial Narrow" w:hAnsi="Arial Narrow"/>
                <w:sz w:val="24"/>
                <w:szCs w:val="24"/>
              </w:rPr>
            </w:pPr>
          </w:p>
          <w:p w14:paraId="05328CEE" w14:textId="77777777" w:rsidR="00B92ED2" w:rsidRDefault="00B92ED2" w:rsidP="00B76B9F">
            <w:pPr>
              <w:pStyle w:val="Corpsdetexte"/>
              <w:ind w:right="74"/>
              <w:jc w:val="both"/>
              <w:rPr>
                <w:rFonts w:ascii="Arial Narrow" w:hAnsi="Arial Narrow"/>
                <w:sz w:val="24"/>
                <w:szCs w:val="24"/>
              </w:rPr>
            </w:pPr>
          </w:p>
          <w:p w14:paraId="02FE64FA" w14:textId="77777777" w:rsidR="00B92ED2" w:rsidRDefault="00B92ED2" w:rsidP="00B76B9F">
            <w:pPr>
              <w:pStyle w:val="Corpsdetexte"/>
              <w:ind w:right="74"/>
              <w:jc w:val="both"/>
              <w:rPr>
                <w:ins w:id="535" w:author="Belkacem HAICHEUR" w:date="2025-06-24T11:44:00Z" w16du:dateUtc="2025-06-24T09:44:00Z"/>
                <w:rFonts w:ascii="Arial Narrow" w:hAnsi="Arial Narrow"/>
                <w:sz w:val="24"/>
                <w:szCs w:val="24"/>
              </w:rPr>
            </w:pPr>
          </w:p>
          <w:p w14:paraId="459E02B9" w14:textId="77777777" w:rsidR="004D3EDA" w:rsidRDefault="004D3EDA" w:rsidP="00B76B9F">
            <w:pPr>
              <w:pStyle w:val="Corpsdetexte"/>
              <w:ind w:right="74"/>
              <w:jc w:val="both"/>
              <w:rPr>
                <w:ins w:id="536" w:author="Belkacem HAICHEUR" w:date="2025-06-24T11:44:00Z" w16du:dateUtc="2025-06-24T09:44:00Z"/>
                <w:rFonts w:ascii="Arial Narrow" w:hAnsi="Arial Narrow"/>
                <w:sz w:val="24"/>
                <w:szCs w:val="24"/>
              </w:rPr>
            </w:pPr>
          </w:p>
          <w:p w14:paraId="15A991B9" w14:textId="77777777" w:rsidR="004D3EDA" w:rsidRDefault="004D3EDA" w:rsidP="00B76B9F">
            <w:pPr>
              <w:pStyle w:val="Corpsdetexte"/>
              <w:ind w:right="74"/>
              <w:jc w:val="both"/>
              <w:rPr>
                <w:ins w:id="537" w:author="Belkacem HAICHEUR" w:date="2025-06-24T11:44:00Z" w16du:dateUtc="2025-06-24T09:44:00Z"/>
                <w:rFonts w:ascii="Arial Narrow" w:hAnsi="Arial Narrow"/>
                <w:sz w:val="24"/>
                <w:szCs w:val="24"/>
              </w:rPr>
            </w:pPr>
          </w:p>
          <w:p w14:paraId="1000D0BF" w14:textId="77777777" w:rsidR="004D3EDA" w:rsidRDefault="004D3EDA" w:rsidP="00B76B9F">
            <w:pPr>
              <w:pStyle w:val="Corpsdetexte"/>
              <w:ind w:right="74"/>
              <w:jc w:val="both"/>
              <w:rPr>
                <w:ins w:id="538" w:author="Belkacem HAICHEUR" w:date="2025-06-24T11:45:00Z" w16du:dateUtc="2025-06-24T09:45:00Z"/>
                <w:rFonts w:ascii="Arial Narrow" w:hAnsi="Arial Narrow"/>
                <w:sz w:val="24"/>
                <w:szCs w:val="24"/>
              </w:rPr>
            </w:pPr>
          </w:p>
          <w:p w14:paraId="77BE706F" w14:textId="77777777" w:rsidR="004D3EDA" w:rsidRDefault="004D3EDA" w:rsidP="00B76B9F">
            <w:pPr>
              <w:pStyle w:val="Corpsdetexte"/>
              <w:ind w:right="74"/>
              <w:jc w:val="both"/>
              <w:rPr>
                <w:ins w:id="539" w:author="Belkacem HAICHEUR" w:date="2025-06-24T11:45:00Z" w16du:dateUtc="2025-06-24T09:45:00Z"/>
                <w:rFonts w:ascii="Arial Narrow" w:hAnsi="Arial Narrow"/>
                <w:sz w:val="24"/>
                <w:szCs w:val="24"/>
              </w:rPr>
            </w:pPr>
          </w:p>
          <w:p w14:paraId="2C1B580A" w14:textId="77777777" w:rsidR="004D3EDA" w:rsidRDefault="004D3EDA" w:rsidP="00B76B9F">
            <w:pPr>
              <w:pStyle w:val="Corpsdetexte"/>
              <w:ind w:right="74"/>
              <w:jc w:val="both"/>
              <w:rPr>
                <w:ins w:id="540" w:author="Belkacem HAICHEUR" w:date="2025-06-24T11:45:00Z" w16du:dateUtc="2025-06-24T09:45:00Z"/>
                <w:rFonts w:ascii="Arial Narrow" w:hAnsi="Arial Narrow"/>
                <w:sz w:val="24"/>
                <w:szCs w:val="24"/>
              </w:rPr>
            </w:pPr>
          </w:p>
          <w:p w14:paraId="26D89CF1" w14:textId="77777777" w:rsidR="004D3EDA" w:rsidRDefault="004D3EDA" w:rsidP="00B76B9F">
            <w:pPr>
              <w:pStyle w:val="Corpsdetexte"/>
              <w:ind w:right="74"/>
              <w:jc w:val="both"/>
              <w:rPr>
                <w:ins w:id="541" w:author="Belkacem HAICHEUR" w:date="2025-06-24T11:45:00Z" w16du:dateUtc="2025-06-24T09:45:00Z"/>
                <w:rFonts w:ascii="Arial Narrow" w:hAnsi="Arial Narrow"/>
                <w:sz w:val="24"/>
                <w:szCs w:val="24"/>
              </w:rPr>
            </w:pPr>
          </w:p>
          <w:p w14:paraId="7AA750D9" w14:textId="77777777" w:rsidR="004D3EDA" w:rsidRDefault="004D3EDA" w:rsidP="00B76B9F">
            <w:pPr>
              <w:pStyle w:val="Corpsdetexte"/>
              <w:ind w:right="74"/>
              <w:jc w:val="both"/>
              <w:rPr>
                <w:rFonts w:ascii="Arial Narrow" w:hAnsi="Arial Narrow"/>
                <w:sz w:val="24"/>
                <w:szCs w:val="24"/>
              </w:rPr>
            </w:pPr>
          </w:p>
          <w:p w14:paraId="2C2B430B" w14:textId="77777777" w:rsidR="00B92ED2" w:rsidRDefault="00B92ED2" w:rsidP="00B76B9F">
            <w:pPr>
              <w:pStyle w:val="Corpsdetexte"/>
              <w:ind w:right="74"/>
              <w:jc w:val="both"/>
              <w:rPr>
                <w:rFonts w:ascii="Arial Narrow" w:hAnsi="Arial Narrow"/>
                <w:sz w:val="24"/>
                <w:szCs w:val="24"/>
              </w:rPr>
            </w:pPr>
          </w:p>
        </w:tc>
        <w:tc>
          <w:tcPr>
            <w:tcW w:w="2160" w:type="dxa"/>
          </w:tcPr>
          <w:p w14:paraId="12B7D62A" w14:textId="77777777" w:rsidR="00B92ED2" w:rsidRDefault="00B92ED2" w:rsidP="00B76B9F">
            <w:pPr>
              <w:pStyle w:val="Corpsdetexte"/>
              <w:ind w:right="74"/>
              <w:jc w:val="both"/>
              <w:rPr>
                <w:rFonts w:ascii="Arial Narrow" w:hAnsi="Arial Narrow"/>
                <w:sz w:val="24"/>
                <w:szCs w:val="24"/>
              </w:rPr>
            </w:pPr>
          </w:p>
        </w:tc>
        <w:tc>
          <w:tcPr>
            <w:tcW w:w="2127" w:type="dxa"/>
          </w:tcPr>
          <w:p w14:paraId="319FC294" w14:textId="77777777" w:rsidR="00B92ED2" w:rsidRDefault="00B92ED2" w:rsidP="00B76B9F">
            <w:pPr>
              <w:pStyle w:val="Corpsdetexte"/>
              <w:ind w:right="74"/>
              <w:jc w:val="both"/>
              <w:rPr>
                <w:rFonts w:ascii="Arial Narrow" w:hAnsi="Arial Narrow"/>
                <w:sz w:val="24"/>
                <w:szCs w:val="24"/>
              </w:rPr>
            </w:pPr>
          </w:p>
        </w:tc>
        <w:tc>
          <w:tcPr>
            <w:tcW w:w="2126" w:type="dxa"/>
          </w:tcPr>
          <w:p w14:paraId="58F87FE1" w14:textId="77777777" w:rsidR="00B92ED2" w:rsidRDefault="00B92ED2" w:rsidP="00B76B9F">
            <w:pPr>
              <w:pStyle w:val="Corpsdetexte"/>
              <w:ind w:right="74"/>
              <w:jc w:val="both"/>
              <w:rPr>
                <w:rFonts w:ascii="Arial Narrow" w:hAnsi="Arial Narrow"/>
                <w:sz w:val="24"/>
                <w:szCs w:val="24"/>
              </w:rPr>
            </w:pPr>
          </w:p>
        </w:tc>
      </w:tr>
      <w:tr w:rsidR="00B92ED2" w:rsidRPr="00C96F54" w14:paraId="7E55DDB8" w14:textId="77777777" w:rsidTr="004D21A7">
        <w:trPr>
          <w:trHeight w:val="835"/>
        </w:trPr>
        <w:tc>
          <w:tcPr>
            <w:tcW w:w="3085" w:type="dxa"/>
            <w:vAlign w:val="center"/>
          </w:tcPr>
          <w:p w14:paraId="79F33B16" w14:textId="77777777" w:rsidR="00B92ED2" w:rsidRPr="00C96F54" w:rsidRDefault="00B92ED2" w:rsidP="00B76B9F">
            <w:pPr>
              <w:pStyle w:val="Corpsdetexte"/>
              <w:ind w:right="74"/>
              <w:jc w:val="center"/>
              <w:rPr>
                <w:rFonts w:ascii="Arial Narrow" w:hAnsi="Arial Narrow"/>
                <w:b/>
                <w:bCs/>
                <w:sz w:val="24"/>
                <w:szCs w:val="24"/>
              </w:rPr>
            </w:pPr>
            <w:r w:rsidRPr="00C96F54">
              <w:rPr>
                <w:rFonts w:ascii="Arial Narrow" w:hAnsi="Arial Narrow"/>
                <w:b/>
                <w:bCs/>
                <w:sz w:val="24"/>
                <w:szCs w:val="24"/>
              </w:rPr>
              <w:t>Total</w:t>
            </w:r>
          </w:p>
        </w:tc>
        <w:tc>
          <w:tcPr>
            <w:tcW w:w="2160" w:type="dxa"/>
            <w:vAlign w:val="center"/>
          </w:tcPr>
          <w:p w14:paraId="032EA6F8" w14:textId="77777777" w:rsidR="00B92ED2" w:rsidRPr="00C96F54" w:rsidRDefault="00B92ED2" w:rsidP="00B76B9F">
            <w:pPr>
              <w:pStyle w:val="Corpsdetexte"/>
              <w:ind w:right="74"/>
              <w:jc w:val="center"/>
              <w:rPr>
                <w:rFonts w:ascii="Arial Narrow" w:hAnsi="Arial Narrow"/>
                <w:b/>
                <w:bCs/>
                <w:sz w:val="24"/>
                <w:szCs w:val="24"/>
              </w:rPr>
            </w:pPr>
          </w:p>
        </w:tc>
        <w:tc>
          <w:tcPr>
            <w:tcW w:w="2127" w:type="dxa"/>
            <w:vAlign w:val="center"/>
          </w:tcPr>
          <w:p w14:paraId="2FC821D5" w14:textId="77777777" w:rsidR="00B92ED2" w:rsidRPr="00C96F54" w:rsidRDefault="00B92ED2" w:rsidP="00B76B9F">
            <w:pPr>
              <w:pStyle w:val="Corpsdetexte"/>
              <w:ind w:right="74"/>
              <w:jc w:val="center"/>
              <w:rPr>
                <w:rFonts w:ascii="Arial Narrow" w:hAnsi="Arial Narrow"/>
                <w:b/>
                <w:bCs/>
                <w:sz w:val="24"/>
                <w:szCs w:val="24"/>
              </w:rPr>
            </w:pPr>
          </w:p>
        </w:tc>
        <w:tc>
          <w:tcPr>
            <w:tcW w:w="2126" w:type="dxa"/>
            <w:vAlign w:val="center"/>
          </w:tcPr>
          <w:p w14:paraId="2BC6A287" w14:textId="77777777" w:rsidR="00B92ED2" w:rsidRPr="00C96F54" w:rsidRDefault="00B92ED2" w:rsidP="00B76B9F">
            <w:pPr>
              <w:pStyle w:val="Corpsdetexte"/>
              <w:ind w:right="74"/>
              <w:jc w:val="center"/>
              <w:rPr>
                <w:rFonts w:ascii="Arial Narrow" w:hAnsi="Arial Narrow"/>
                <w:b/>
                <w:bCs/>
                <w:sz w:val="24"/>
                <w:szCs w:val="24"/>
              </w:rPr>
            </w:pPr>
          </w:p>
        </w:tc>
      </w:tr>
    </w:tbl>
    <w:p w14:paraId="7472F644" w14:textId="77777777" w:rsidR="00AD78CC" w:rsidRDefault="00AD78CC" w:rsidP="00B92ED2">
      <w:pPr>
        <w:pStyle w:val="Corpsdetexte"/>
        <w:spacing w:before="48"/>
        <w:ind w:right="74"/>
        <w:jc w:val="both"/>
        <w:rPr>
          <w:rFonts w:ascii="Arial Narrow" w:hAnsi="Arial Narrow"/>
          <w:sz w:val="24"/>
          <w:szCs w:val="24"/>
        </w:rPr>
      </w:pPr>
    </w:p>
    <w:p w14:paraId="6997DAD5" w14:textId="3526CD55" w:rsidR="00C96F54" w:rsidRPr="00020FF9" w:rsidDel="0066748E" w:rsidRDefault="00C96F54">
      <w:pPr>
        <w:pStyle w:val="Corpsdetexte"/>
        <w:tabs>
          <w:tab w:val="left" w:pos="9356"/>
        </w:tabs>
        <w:spacing w:before="48"/>
        <w:ind w:left="100" w:right="458"/>
        <w:jc w:val="both"/>
        <w:rPr>
          <w:del w:id="542" w:author="Belkacem HAICHEUR" w:date="2025-06-10T18:30:00Z" w16du:dateUtc="2025-06-10T16:30:00Z"/>
          <w:rFonts w:ascii="Arial Narrow" w:hAnsi="Arial Narrow"/>
        </w:rPr>
        <w:pPrChange w:id="543" w:author="Belkacem HAICHEUR" w:date="2025-06-10T18:55:00Z" w16du:dateUtc="2025-06-10T16:55:00Z">
          <w:pPr>
            <w:pStyle w:val="Corpsdetexte"/>
            <w:spacing w:before="48"/>
            <w:ind w:left="100" w:right="458"/>
            <w:jc w:val="both"/>
          </w:pPr>
        </w:pPrChange>
      </w:pPr>
    </w:p>
    <w:p w14:paraId="6F6480E1" w14:textId="77777777" w:rsidR="00C96F54" w:rsidRPr="00955ECB" w:rsidRDefault="00C96F54" w:rsidP="00CA704F">
      <w:pPr>
        <w:pStyle w:val="Titre1"/>
        <w:numPr>
          <w:ilvl w:val="0"/>
          <w:numId w:val="3"/>
        </w:numPr>
        <w:tabs>
          <w:tab w:val="left" w:pos="458"/>
          <w:tab w:val="left" w:pos="9356"/>
        </w:tabs>
        <w:spacing w:before="269"/>
        <w:ind w:left="458" w:hanging="600"/>
        <w:rPr>
          <w:rFonts w:ascii="Arial Narrow" w:hAnsi="Arial Narrow"/>
          <w:highlight w:val="darkBlue"/>
          <w:rPrChange w:id="544" w:author="Belkacem HAICHEUR" w:date="2025-06-17T08:53:00Z" w16du:dateUtc="2025-06-17T06:53:00Z">
            <w:rPr>
              <w:rFonts w:ascii="Arial Narrow" w:hAnsi="Arial Narrow"/>
            </w:rPr>
          </w:rPrChange>
        </w:rPr>
      </w:pPr>
      <w:r w:rsidRPr="00955ECB">
        <w:rPr>
          <w:rFonts w:ascii="Arial Narrow" w:hAnsi="Arial Narrow"/>
          <w:color w:val="FFFFFF"/>
          <w:highlight w:val="darkBlue"/>
          <w:shd w:val="clear" w:color="auto" w:fill="0892AE"/>
          <w:rPrChange w:id="545" w:author="Belkacem HAICHEUR" w:date="2025-06-17T08:53:00Z" w16du:dateUtc="2025-06-17T06:53:00Z">
            <w:rPr>
              <w:rFonts w:ascii="Arial Narrow" w:hAnsi="Arial Narrow"/>
              <w:color w:val="FFFFFF"/>
              <w:shd w:val="clear" w:color="auto" w:fill="0892AE"/>
            </w:rPr>
          </w:rPrChange>
        </w:rPr>
        <w:t>Durée</w:t>
      </w:r>
      <w:r w:rsidRPr="00955ECB">
        <w:rPr>
          <w:rFonts w:ascii="Arial Narrow" w:hAnsi="Arial Narrow"/>
          <w:color w:val="FFFFFF"/>
          <w:spacing w:val="-3"/>
          <w:highlight w:val="darkBlue"/>
          <w:shd w:val="clear" w:color="auto" w:fill="0892AE"/>
          <w:rPrChange w:id="546" w:author="Belkacem HAICHEUR" w:date="2025-06-17T08:53:00Z" w16du:dateUtc="2025-06-17T06:53:00Z">
            <w:rPr>
              <w:rFonts w:ascii="Arial Narrow" w:hAnsi="Arial Narrow"/>
              <w:color w:val="FFFFFF"/>
              <w:spacing w:val="-3"/>
              <w:shd w:val="clear" w:color="auto" w:fill="0892AE"/>
            </w:rPr>
          </w:rPrChange>
        </w:rPr>
        <w:t xml:space="preserve"> </w:t>
      </w:r>
      <w:r w:rsidRPr="00955ECB">
        <w:rPr>
          <w:rFonts w:ascii="Arial Narrow" w:hAnsi="Arial Narrow"/>
          <w:color w:val="FFFFFF"/>
          <w:highlight w:val="darkBlue"/>
          <w:shd w:val="clear" w:color="auto" w:fill="0892AE"/>
          <w:rPrChange w:id="547" w:author="Belkacem HAICHEUR" w:date="2025-06-17T08:53:00Z" w16du:dateUtc="2025-06-17T06:53:00Z">
            <w:rPr>
              <w:rFonts w:ascii="Arial Narrow" w:hAnsi="Arial Narrow"/>
              <w:color w:val="FFFFFF"/>
              <w:shd w:val="clear" w:color="auto" w:fill="0892AE"/>
            </w:rPr>
          </w:rPrChange>
        </w:rPr>
        <w:t>et</w:t>
      </w:r>
      <w:r w:rsidRPr="00955ECB">
        <w:rPr>
          <w:rFonts w:ascii="Arial Narrow" w:hAnsi="Arial Narrow"/>
          <w:color w:val="FFFFFF"/>
          <w:spacing w:val="-3"/>
          <w:highlight w:val="darkBlue"/>
          <w:shd w:val="clear" w:color="auto" w:fill="0892AE"/>
          <w:rPrChange w:id="548" w:author="Belkacem HAICHEUR" w:date="2025-06-17T08:53:00Z" w16du:dateUtc="2025-06-17T06:53:00Z">
            <w:rPr>
              <w:rFonts w:ascii="Arial Narrow" w:hAnsi="Arial Narrow"/>
              <w:color w:val="FFFFFF"/>
              <w:spacing w:val="-3"/>
              <w:shd w:val="clear" w:color="auto" w:fill="0892AE"/>
            </w:rPr>
          </w:rPrChange>
        </w:rPr>
        <w:t xml:space="preserve"> </w:t>
      </w:r>
      <w:r w:rsidRPr="00955ECB">
        <w:rPr>
          <w:rFonts w:ascii="Arial Narrow" w:hAnsi="Arial Narrow"/>
          <w:color w:val="FFFFFF"/>
          <w:highlight w:val="darkBlue"/>
          <w:shd w:val="clear" w:color="auto" w:fill="0892AE"/>
          <w:rPrChange w:id="549" w:author="Belkacem HAICHEUR" w:date="2025-06-17T08:53:00Z" w16du:dateUtc="2025-06-17T06:53:00Z">
            <w:rPr>
              <w:rFonts w:ascii="Arial Narrow" w:hAnsi="Arial Narrow"/>
              <w:color w:val="FFFFFF"/>
              <w:shd w:val="clear" w:color="auto" w:fill="0892AE"/>
            </w:rPr>
          </w:rPrChange>
        </w:rPr>
        <w:t>délais</w:t>
      </w:r>
      <w:r w:rsidRPr="00955ECB">
        <w:rPr>
          <w:rFonts w:ascii="Arial Narrow" w:hAnsi="Arial Narrow"/>
          <w:color w:val="FFFFFF"/>
          <w:spacing w:val="-2"/>
          <w:highlight w:val="darkBlue"/>
          <w:shd w:val="clear" w:color="auto" w:fill="0892AE"/>
          <w:rPrChange w:id="550" w:author="Belkacem HAICHEUR" w:date="2025-06-17T08:53:00Z" w16du:dateUtc="2025-06-17T06:53:00Z">
            <w:rPr>
              <w:rFonts w:ascii="Arial Narrow" w:hAnsi="Arial Narrow"/>
              <w:color w:val="FFFFFF"/>
              <w:spacing w:val="-2"/>
              <w:shd w:val="clear" w:color="auto" w:fill="0892AE"/>
            </w:rPr>
          </w:rPrChange>
        </w:rPr>
        <w:t xml:space="preserve"> d'exécution</w:t>
      </w:r>
      <w:r w:rsidRPr="00955ECB">
        <w:rPr>
          <w:rFonts w:ascii="Arial Narrow" w:hAnsi="Arial Narrow"/>
          <w:color w:val="FFFFFF"/>
          <w:highlight w:val="darkBlue"/>
          <w:shd w:val="clear" w:color="auto" w:fill="0892AE"/>
          <w:rPrChange w:id="551" w:author="Belkacem HAICHEUR" w:date="2025-06-17T08:53:00Z" w16du:dateUtc="2025-06-17T06:53:00Z">
            <w:rPr>
              <w:rFonts w:ascii="Arial Narrow" w:hAnsi="Arial Narrow"/>
              <w:color w:val="FFFFFF"/>
              <w:shd w:val="clear" w:color="auto" w:fill="0892AE"/>
            </w:rPr>
          </w:rPrChange>
        </w:rPr>
        <w:tab/>
      </w:r>
    </w:p>
    <w:p w14:paraId="7DB1261B" w14:textId="77777777" w:rsidR="00C96F54" w:rsidRPr="00F05347" w:rsidRDefault="00C96F54" w:rsidP="00C96F54">
      <w:pPr>
        <w:pStyle w:val="Corpsdetexte"/>
        <w:spacing w:before="17"/>
        <w:rPr>
          <w:rFonts w:ascii="Arial Narrow" w:hAnsi="Arial Narrow"/>
          <w:b/>
          <w:sz w:val="24"/>
          <w:szCs w:val="24"/>
        </w:rPr>
      </w:pPr>
    </w:p>
    <w:p w14:paraId="60C167D1" w14:textId="34C3098C" w:rsidR="002B72B3" w:rsidRPr="002B72B3" w:rsidRDefault="00C96F54" w:rsidP="002B72B3">
      <w:pPr>
        <w:pStyle w:val="Corpsdetexte"/>
        <w:ind w:left="-142" w:right="74"/>
        <w:jc w:val="both"/>
        <w:rPr>
          <w:ins w:id="552" w:author="Laurent Bonnard" w:date="2025-03-13T16:44:00Z" w16du:dateUtc="2025-03-13T15:44:00Z"/>
          <w:rFonts w:ascii="Arial Narrow" w:hAnsi="Arial Narrow"/>
          <w:spacing w:val="-2"/>
          <w:sz w:val="24"/>
          <w:szCs w:val="24"/>
        </w:rPr>
      </w:pPr>
      <w:r w:rsidRPr="00F05347">
        <w:rPr>
          <w:rFonts w:ascii="Arial Narrow" w:hAnsi="Arial Narrow"/>
          <w:sz w:val="24"/>
          <w:szCs w:val="24"/>
        </w:rPr>
        <w:t>Conformément</w:t>
      </w:r>
      <w:r w:rsidRPr="00F05347">
        <w:rPr>
          <w:rFonts w:ascii="Arial Narrow" w:hAnsi="Arial Narrow"/>
          <w:spacing w:val="-1"/>
          <w:sz w:val="24"/>
          <w:szCs w:val="24"/>
        </w:rPr>
        <w:t xml:space="preserve"> </w:t>
      </w:r>
      <w:r w:rsidRPr="00F05347">
        <w:rPr>
          <w:rFonts w:ascii="Arial Narrow" w:hAnsi="Arial Narrow"/>
          <w:sz w:val="24"/>
          <w:szCs w:val="24"/>
        </w:rPr>
        <w:t>à</w:t>
      </w:r>
      <w:r w:rsidRPr="00F05347">
        <w:rPr>
          <w:rFonts w:ascii="Arial Narrow" w:hAnsi="Arial Narrow"/>
          <w:spacing w:val="-1"/>
          <w:sz w:val="24"/>
          <w:szCs w:val="24"/>
        </w:rPr>
        <w:t xml:space="preserve"> </w:t>
      </w:r>
      <w:r w:rsidRPr="00F05347">
        <w:rPr>
          <w:rFonts w:ascii="Arial Narrow" w:hAnsi="Arial Narrow"/>
          <w:sz w:val="24"/>
          <w:szCs w:val="24"/>
        </w:rPr>
        <w:t>l’article</w:t>
      </w:r>
      <w:r w:rsidRPr="00F05347">
        <w:rPr>
          <w:rFonts w:ascii="Arial Narrow" w:hAnsi="Arial Narrow"/>
          <w:spacing w:val="-4"/>
          <w:sz w:val="24"/>
          <w:szCs w:val="24"/>
        </w:rPr>
        <w:t xml:space="preserve"> </w:t>
      </w:r>
      <w:r w:rsidR="00AD78CC">
        <w:rPr>
          <w:rFonts w:ascii="Arial Narrow" w:hAnsi="Arial Narrow"/>
          <w:sz w:val="24"/>
          <w:szCs w:val="24"/>
        </w:rPr>
        <w:t>5</w:t>
      </w:r>
      <w:r w:rsidRPr="00F05347">
        <w:rPr>
          <w:rFonts w:ascii="Arial Narrow" w:hAnsi="Arial Narrow"/>
          <w:spacing w:val="-1"/>
          <w:sz w:val="24"/>
          <w:szCs w:val="24"/>
        </w:rPr>
        <w:t xml:space="preserve"> </w:t>
      </w:r>
      <w:r w:rsidRPr="00F05347">
        <w:rPr>
          <w:rFonts w:ascii="Arial Narrow" w:hAnsi="Arial Narrow"/>
          <w:sz w:val="24"/>
          <w:szCs w:val="24"/>
        </w:rPr>
        <w:t>du</w:t>
      </w:r>
      <w:r w:rsidRPr="00F05347">
        <w:rPr>
          <w:rFonts w:ascii="Arial Narrow" w:hAnsi="Arial Narrow"/>
          <w:spacing w:val="-2"/>
          <w:sz w:val="24"/>
          <w:szCs w:val="24"/>
        </w:rPr>
        <w:t xml:space="preserve"> </w:t>
      </w:r>
      <w:r w:rsidRPr="00F05347">
        <w:rPr>
          <w:rFonts w:ascii="Arial Narrow" w:hAnsi="Arial Narrow"/>
          <w:sz w:val="24"/>
          <w:szCs w:val="24"/>
        </w:rPr>
        <w:t>CCAP,</w:t>
      </w:r>
      <w:r w:rsidRPr="00F05347">
        <w:rPr>
          <w:rFonts w:ascii="Arial Narrow" w:hAnsi="Arial Narrow"/>
          <w:spacing w:val="-1"/>
          <w:sz w:val="24"/>
          <w:szCs w:val="24"/>
        </w:rPr>
        <w:t xml:space="preserve"> </w:t>
      </w:r>
      <w:r w:rsidRPr="00F05347">
        <w:rPr>
          <w:rFonts w:ascii="Arial Narrow" w:hAnsi="Arial Narrow"/>
          <w:sz w:val="24"/>
          <w:szCs w:val="24"/>
        </w:rPr>
        <w:t>le</w:t>
      </w:r>
      <w:r w:rsidRPr="00F05347">
        <w:rPr>
          <w:rFonts w:ascii="Arial Narrow" w:hAnsi="Arial Narrow"/>
          <w:spacing w:val="-3"/>
          <w:sz w:val="24"/>
          <w:szCs w:val="24"/>
        </w:rPr>
        <w:t xml:space="preserve"> </w:t>
      </w:r>
      <w:r w:rsidRPr="00F05347">
        <w:rPr>
          <w:rFonts w:ascii="Arial Narrow" w:hAnsi="Arial Narrow"/>
          <w:sz w:val="24"/>
          <w:szCs w:val="24"/>
        </w:rPr>
        <w:t>marché</w:t>
      </w:r>
      <w:r w:rsidRPr="00F05347">
        <w:rPr>
          <w:rFonts w:ascii="Arial Narrow" w:hAnsi="Arial Narrow"/>
          <w:spacing w:val="-3"/>
          <w:sz w:val="24"/>
          <w:szCs w:val="24"/>
        </w:rPr>
        <w:t xml:space="preserve"> </w:t>
      </w:r>
      <w:r w:rsidRPr="00F05347">
        <w:rPr>
          <w:rFonts w:ascii="Arial Narrow" w:hAnsi="Arial Narrow"/>
          <w:sz w:val="24"/>
          <w:szCs w:val="24"/>
        </w:rPr>
        <w:t>est</w:t>
      </w:r>
      <w:r w:rsidRPr="00F05347">
        <w:rPr>
          <w:rFonts w:ascii="Arial Narrow" w:hAnsi="Arial Narrow"/>
          <w:spacing w:val="-3"/>
          <w:sz w:val="24"/>
          <w:szCs w:val="24"/>
        </w:rPr>
        <w:t xml:space="preserve"> </w:t>
      </w:r>
      <w:r w:rsidRPr="00F05347">
        <w:rPr>
          <w:rFonts w:ascii="Arial Narrow" w:hAnsi="Arial Narrow"/>
          <w:sz w:val="24"/>
          <w:szCs w:val="24"/>
        </w:rPr>
        <w:t>conclu</w:t>
      </w:r>
      <w:r w:rsidRPr="00F05347">
        <w:rPr>
          <w:rFonts w:ascii="Arial Narrow" w:hAnsi="Arial Narrow"/>
          <w:spacing w:val="-2"/>
          <w:sz w:val="24"/>
          <w:szCs w:val="24"/>
        </w:rPr>
        <w:t xml:space="preserve"> </w:t>
      </w:r>
      <w:r w:rsidRPr="00F05347">
        <w:rPr>
          <w:rFonts w:ascii="Arial Narrow" w:hAnsi="Arial Narrow"/>
          <w:sz w:val="24"/>
          <w:szCs w:val="24"/>
        </w:rPr>
        <w:t>à</w:t>
      </w:r>
      <w:r w:rsidRPr="00F05347">
        <w:rPr>
          <w:rFonts w:ascii="Arial Narrow" w:hAnsi="Arial Narrow"/>
          <w:spacing w:val="-1"/>
          <w:sz w:val="24"/>
          <w:szCs w:val="24"/>
        </w:rPr>
        <w:t xml:space="preserve"> </w:t>
      </w:r>
      <w:r w:rsidRPr="00F05347">
        <w:rPr>
          <w:rFonts w:ascii="Arial Narrow" w:hAnsi="Arial Narrow"/>
          <w:sz w:val="24"/>
          <w:szCs w:val="24"/>
        </w:rPr>
        <w:t>compter</w:t>
      </w:r>
      <w:r w:rsidRPr="00F05347">
        <w:rPr>
          <w:rFonts w:ascii="Arial Narrow" w:hAnsi="Arial Narrow"/>
          <w:spacing w:val="-4"/>
          <w:sz w:val="24"/>
          <w:szCs w:val="24"/>
        </w:rPr>
        <w:t xml:space="preserve"> </w:t>
      </w:r>
      <w:r w:rsidRPr="00F05347">
        <w:rPr>
          <w:rFonts w:ascii="Arial Narrow" w:hAnsi="Arial Narrow"/>
          <w:sz w:val="24"/>
          <w:szCs w:val="24"/>
        </w:rPr>
        <w:t>de</w:t>
      </w:r>
      <w:r w:rsidRPr="00F05347">
        <w:rPr>
          <w:rFonts w:ascii="Arial Narrow" w:hAnsi="Arial Narrow"/>
          <w:spacing w:val="-1"/>
          <w:sz w:val="24"/>
          <w:szCs w:val="24"/>
        </w:rPr>
        <w:t xml:space="preserve"> </w:t>
      </w:r>
      <w:r w:rsidRPr="00F05347">
        <w:rPr>
          <w:rFonts w:ascii="Arial Narrow" w:hAnsi="Arial Narrow"/>
          <w:sz w:val="24"/>
          <w:szCs w:val="24"/>
        </w:rPr>
        <w:t>sa</w:t>
      </w:r>
      <w:r w:rsidRPr="00F05347">
        <w:rPr>
          <w:rFonts w:ascii="Arial Narrow" w:hAnsi="Arial Narrow"/>
          <w:spacing w:val="-4"/>
          <w:sz w:val="24"/>
          <w:szCs w:val="24"/>
        </w:rPr>
        <w:t xml:space="preserve"> </w:t>
      </w:r>
      <w:r w:rsidRPr="00F05347">
        <w:rPr>
          <w:rFonts w:ascii="Arial Narrow" w:hAnsi="Arial Narrow"/>
          <w:sz w:val="24"/>
          <w:szCs w:val="24"/>
        </w:rPr>
        <w:t>date</w:t>
      </w:r>
      <w:r w:rsidRPr="00F05347">
        <w:rPr>
          <w:rFonts w:ascii="Arial Narrow" w:hAnsi="Arial Narrow"/>
          <w:spacing w:val="-3"/>
          <w:sz w:val="24"/>
          <w:szCs w:val="24"/>
        </w:rPr>
        <w:t xml:space="preserve"> </w:t>
      </w:r>
      <w:r w:rsidRPr="00F05347">
        <w:rPr>
          <w:rFonts w:ascii="Arial Narrow" w:hAnsi="Arial Narrow"/>
          <w:sz w:val="24"/>
          <w:szCs w:val="24"/>
        </w:rPr>
        <w:t>de</w:t>
      </w:r>
      <w:r w:rsidRPr="00F05347">
        <w:rPr>
          <w:rFonts w:ascii="Arial Narrow" w:hAnsi="Arial Narrow"/>
          <w:spacing w:val="-1"/>
          <w:sz w:val="24"/>
          <w:szCs w:val="24"/>
        </w:rPr>
        <w:t xml:space="preserve"> </w:t>
      </w:r>
      <w:r w:rsidRPr="00F05347">
        <w:rPr>
          <w:rFonts w:ascii="Arial Narrow" w:hAnsi="Arial Narrow"/>
          <w:sz w:val="24"/>
          <w:szCs w:val="24"/>
        </w:rPr>
        <w:t>notification</w:t>
      </w:r>
      <w:ins w:id="553" w:author="Belkacem HAICHEUR" w:date="2025-06-10T17:44:00Z" w16du:dateUtc="2025-06-10T15:44:00Z">
        <w:r w:rsidR="00614123">
          <w:rPr>
            <w:rFonts w:ascii="Arial Narrow" w:hAnsi="Arial Narrow"/>
            <w:sz w:val="24"/>
            <w:szCs w:val="24"/>
          </w:rPr>
          <w:t>.</w:t>
        </w:r>
      </w:ins>
      <w:r w:rsidRPr="00F05347">
        <w:rPr>
          <w:rFonts w:ascii="Arial Narrow" w:hAnsi="Arial Narrow"/>
          <w:spacing w:val="-2"/>
          <w:sz w:val="24"/>
          <w:szCs w:val="24"/>
        </w:rPr>
        <w:t xml:space="preserve"> </w:t>
      </w:r>
      <w:del w:id="554" w:author="Belkacem HAICHEUR" w:date="2025-06-10T17:33:00Z" w16du:dateUtc="2025-06-10T15:33:00Z">
        <w:r w:rsidRPr="00F05347" w:rsidDel="00AA01AC">
          <w:rPr>
            <w:rFonts w:ascii="Arial Narrow" w:hAnsi="Arial Narrow"/>
            <w:sz w:val="24"/>
            <w:szCs w:val="24"/>
          </w:rPr>
          <w:delText xml:space="preserve">et </w:delText>
        </w:r>
      </w:del>
      <w:ins w:id="555" w:author="Laurent Bonnard" w:date="2025-03-13T16:44:00Z" w16du:dateUtc="2025-03-13T15:44:00Z">
        <w:del w:id="556" w:author="Belkacem HAICHEUR" w:date="2025-06-10T17:33:00Z" w16du:dateUtc="2025-06-10T15:33:00Z">
          <w:r w:rsidR="002B72B3" w:rsidDel="00AA01AC">
            <w:rPr>
              <w:rFonts w:ascii="Arial Narrow" w:hAnsi="Arial Narrow"/>
              <w:sz w:val="24"/>
              <w:szCs w:val="24"/>
            </w:rPr>
            <w:delText>arrive à échéance en</w:delText>
          </w:r>
        </w:del>
      </w:ins>
      <w:del w:id="557" w:author="Belkacem HAICHEUR" w:date="2025-06-10T17:33:00Z" w16du:dateUtc="2025-06-10T15:33:00Z">
        <w:r w:rsidRPr="00F05347" w:rsidDel="00AA01AC">
          <w:rPr>
            <w:rFonts w:ascii="Arial Narrow" w:hAnsi="Arial Narrow"/>
            <w:sz w:val="24"/>
            <w:szCs w:val="24"/>
          </w:rPr>
          <w:delText>prend</w:delText>
        </w:r>
        <w:r w:rsidRPr="00F05347" w:rsidDel="00AA01AC">
          <w:rPr>
            <w:rFonts w:ascii="Arial Narrow" w:hAnsi="Arial Narrow"/>
            <w:spacing w:val="-4"/>
            <w:sz w:val="24"/>
            <w:szCs w:val="24"/>
          </w:rPr>
          <w:delText xml:space="preserve"> </w:delText>
        </w:r>
        <w:r w:rsidRPr="00F05347" w:rsidDel="00AA01AC">
          <w:rPr>
            <w:rFonts w:ascii="Arial Narrow" w:hAnsi="Arial Narrow"/>
            <w:sz w:val="24"/>
            <w:szCs w:val="24"/>
          </w:rPr>
          <w:delText>fin</w:delText>
        </w:r>
        <w:r w:rsidRPr="00F05347" w:rsidDel="00AA01AC">
          <w:rPr>
            <w:rFonts w:ascii="Arial Narrow" w:hAnsi="Arial Narrow"/>
            <w:spacing w:val="-3"/>
            <w:sz w:val="24"/>
            <w:szCs w:val="24"/>
          </w:rPr>
          <w:delText xml:space="preserve"> </w:delText>
        </w:r>
        <w:r w:rsidRPr="00F05347" w:rsidDel="00AA01AC">
          <w:rPr>
            <w:rFonts w:ascii="Arial Narrow" w:hAnsi="Arial Narrow"/>
            <w:sz w:val="24"/>
            <w:szCs w:val="24"/>
          </w:rPr>
          <w:delText>à</w:delText>
        </w:r>
        <w:r w:rsidRPr="00F05347" w:rsidDel="00AA01AC">
          <w:rPr>
            <w:rFonts w:ascii="Arial Narrow" w:hAnsi="Arial Narrow"/>
            <w:spacing w:val="-2"/>
            <w:sz w:val="24"/>
            <w:szCs w:val="24"/>
          </w:rPr>
          <w:delText xml:space="preserve"> </w:delText>
        </w:r>
      </w:del>
      <w:ins w:id="558" w:author="Laurent Bonnard" w:date="2025-03-13T16:44:00Z" w16du:dateUtc="2025-03-13T15:44:00Z">
        <w:del w:id="559" w:author="Belkacem HAICHEUR" w:date="2025-06-10T17:33:00Z" w16du:dateUtc="2025-06-10T15:33:00Z">
          <w:r w:rsidR="002B72B3" w:rsidRPr="00F05347" w:rsidDel="00AA01AC">
            <w:rPr>
              <w:rFonts w:ascii="Arial Narrow" w:hAnsi="Arial Narrow"/>
              <w:spacing w:val="-2"/>
              <w:sz w:val="24"/>
              <w:szCs w:val="24"/>
            </w:rPr>
            <w:delText xml:space="preserve"> </w:delText>
          </w:r>
          <w:r w:rsidR="002B72B3" w:rsidRPr="002B72B3" w:rsidDel="00AA01AC">
            <w:rPr>
              <w:rFonts w:ascii="Arial Narrow" w:hAnsi="Arial Narrow"/>
              <w:spacing w:val="-2"/>
              <w:sz w:val="24"/>
              <w:szCs w:val="24"/>
            </w:rPr>
            <w:delText>septembre 2029.</w:delText>
          </w:r>
        </w:del>
      </w:ins>
    </w:p>
    <w:p w14:paraId="76B8B362" w14:textId="77777777" w:rsidR="002B72B3" w:rsidRPr="002B72B3" w:rsidDel="00614123" w:rsidRDefault="002B72B3" w:rsidP="002B72B3">
      <w:pPr>
        <w:pStyle w:val="Corpsdetexte"/>
        <w:ind w:left="-142" w:right="74"/>
        <w:jc w:val="both"/>
        <w:rPr>
          <w:ins w:id="560" w:author="Laurent Bonnard" w:date="2025-03-13T16:44:00Z" w16du:dateUtc="2025-03-13T15:44:00Z"/>
          <w:del w:id="561" w:author="Belkacem HAICHEUR" w:date="2025-06-10T17:44:00Z" w16du:dateUtc="2025-06-10T15:44:00Z"/>
          <w:rFonts w:ascii="Arial Narrow" w:hAnsi="Arial Narrow"/>
          <w:spacing w:val="-2"/>
          <w:sz w:val="24"/>
          <w:szCs w:val="24"/>
        </w:rPr>
      </w:pPr>
    </w:p>
    <w:p w14:paraId="1B2E3118" w14:textId="6D008F27" w:rsidR="002B72B3" w:rsidDel="00AA01AC" w:rsidRDefault="002B72B3">
      <w:pPr>
        <w:pStyle w:val="Corpsdetexte"/>
        <w:ind w:right="74"/>
        <w:jc w:val="both"/>
        <w:rPr>
          <w:ins w:id="562" w:author="Laurent Bonnard" w:date="2025-03-13T16:44:00Z" w16du:dateUtc="2025-03-13T15:44:00Z"/>
          <w:del w:id="563" w:author="Belkacem HAICHEUR" w:date="2025-06-10T17:34:00Z" w16du:dateUtc="2025-06-10T15:34:00Z"/>
          <w:rFonts w:ascii="Arial Narrow" w:hAnsi="Arial Narrow"/>
          <w:spacing w:val="-2"/>
          <w:sz w:val="24"/>
          <w:szCs w:val="24"/>
        </w:rPr>
        <w:pPrChange w:id="564" w:author="Belkacem HAICHEUR" w:date="2025-06-10T17:44:00Z" w16du:dateUtc="2025-06-10T15:44:00Z">
          <w:pPr>
            <w:pStyle w:val="Corpsdetexte"/>
            <w:ind w:left="-142" w:right="74"/>
            <w:jc w:val="both"/>
          </w:pPr>
        </w:pPrChange>
      </w:pPr>
      <w:ins w:id="565" w:author="Laurent Bonnard" w:date="2025-03-13T16:44:00Z" w16du:dateUtc="2025-03-13T15:44:00Z">
        <w:del w:id="566" w:author="Belkacem HAICHEUR" w:date="2025-06-10T17:34:00Z" w16du:dateUtc="2025-06-10T15:34:00Z">
          <w:r w:rsidRPr="002B72B3" w:rsidDel="00AA01AC">
            <w:rPr>
              <w:rFonts w:ascii="Arial Narrow" w:hAnsi="Arial Narrow"/>
              <w:spacing w:val="-2"/>
              <w:sz w:val="24"/>
              <w:szCs w:val="24"/>
            </w:rPr>
            <w:delText>Dans l’hypothèse où la tranche optionnelle du Marché est affermie, la durée du Marché sera prorogée jusqu’à septembre 2033, date d’</w:delText>
          </w:r>
          <w:r w:rsidDel="00AA01AC">
            <w:rPr>
              <w:rFonts w:ascii="Arial Narrow" w:hAnsi="Arial Narrow"/>
              <w:spacing w:val="-2"/>
              <w:sz w:val="24"/>
              <w:szCs w:val="24"/>
            </w:rPr>
            <w:delText>échéance</w:delText>
          </w:r>
          <w:r w:rsidRPr="002B72B3" w:rsidDel="00AA01AC">
            <w:rPr>
              <w:rFonts w:ascii="Arial Narrow" w:hAnsi="Arial Narrow"/>
              <w:spacing w:val="-2"/>
              <w:sz w:val="24"/>
              <w:szCs w:val="24"/>
            </w:rPr>
            <w:delText xml:space="preserve"> escomptée de la garantie de parfait achèvement des travaux objets de la tranche optionnelle</w:delText>
          </w:r>
          <w:r w:rsidDel="00AA01AC">
            <w:rPr>
              <w:rFonts w:ascii="Arial Narrow" w:hAnsi="Arial Narrow"/>
              <w:spacing w:val="-2"/>
              <w:sz w:val="24"/>
              <w:szCs w:val="24"/>
            </w:rPr>
            <w:delText>.</w:delText>
          </w:r>
        </w:del>
      </w:ins>
    </w:p>
    <w:p w14:paraId="5530546F" w14:textId="77777777" w:rsidR="002B72B3" w:rsidRDefault="002B72B3">
      <w:pPr>
        <w:pStyle w:val="Corpsdetexte"/>
        <w:ind w:right="74"/>
        <w:jc w:val="both"/>
        <w:rPr>
          <w:ins w:id="567" w:author="Laurent Bonnard" w:date="2025-03-13T16:44:00Z" w16du:dateUtc="2025-03-13T15:44:00Z"/>
          <w:rFonts w:ascii="Arial Narrow" w:hAnsi="Arial Narrow"/>
          <w:spacing w:val="-2"/>
          <w:sz w:val="24"/>
          <w:szCs w:val="24"/>
        </w:rPr>
        <w:pPrChange w:id="568" w:author="Belkacem HAICHEUR" w:date="2025-06-10T17:44:00Z" w16du:dateUtc="2025-06-10T15:44:00Z">
          <w:pPr>
            <w:pStyle w:val="Corpsdetexte"/>
            <w:ind w:left="-142" w:right="74"/>
            <w:jc w:val="both"/>
          </w:pPr>
        </w:pPrChange>
      </w:pPr>
    </w:p>
    <w:p w14:paraId="100FC915" w14:textId="732A328F" w:rsidR="00C96F54" w:rsidRPr="00F05347" w:rsidDel="002B72B3" w:rsidRDefault="00C96F54" w:rsidP="002B72B3">
      <w:pPr>
        <w:pStyle w:val="Corpsdetexte"/>
        <w:ind w:left="-142" w:right="74"/>
        <w:jc w:val="both"/>
        <w:rPr>
          <w:del w:id="569" w:author="Laurent Bonnard" w:date="2025-03-13T16:44:00Z" w16du:dateUtc="2025-03-13T15:44:00Z"/>
          <w:rFonts w:ascii="Arial Narrow" w:hAnsi="Arial Narrow"/>
          <w:sz w:val="24"/>
          <w:szCs w:val="24"/>
        </w:rPr>
      </w:pPr>
      <w:del w:id="570" w:author="Laurent Bonnard" w:date="2025-03-13T16:44:00Z" w16du:dateUtc="2025-03-13T15:44:00Z">
        <w:r w:rsidRPr="00F05347" w:rsidDel="002B72B3">
          <w:rPr>
            <w:rFonts w:ascii="Arial Narrow" w:hAnsi="Arial Narrow"/>
            <w:sz w:val="24"/>
            <w:szCs w:val="24"/>
          </w:rPr>
          <w:delText>la</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levée</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de</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l’ensemble</w:delText>
        </w:r>
        <w:r w:rsidRPr="00F05347" w:rsidDel="002B72B3">
          <w:rPr>
            <w:rFonts w:ascii="Arial Narrow" w:hAnsi="Arial Narrow"/>
            <w:spacing w:val="-5"/>
            <w:sz w:val="24"/>
            <w:szCs w:val="24"/>
          </w:rPr>
          <w:delText xml:space="preserve"> </w:delText>
        </w:r>
        <w:r w:rsidRPr="00F05347" w:rsidDel="002B72B3">
          <w:rPr>
            <w:rFonts w:ascii="Arial Narrow" w:hAnsi="Arial Narrow"/>
            <w:sz w:val="24"/>
            <w:szCs w:val="24"/>
          </w:rPr>
          <w:delText>des</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réserves</w:delText>
        </w:r>
        <w:r w:rsidRPr="00F05347" w:rsidDel="002B72B3">
          <w:rPr>
            <w:rFonts w:ascii="Arial Narrow" w:hAnsi="Arial Narrow"/>
            <w:spacing w:val="-4"/>
            <w:sz w:val="24"/>
            <w:szCs w:val="24"/>
          </w:rPr>
          <w:delText xml:space="preserve"> </w:delText>
        </w:r>
        <w:r w:rsidRPr="00F05347" w:rsidDel="002B72B3">
          <w:rPr>
            <w:rFonts w:ascii="Arial Narrow" w:hAnsi="Arial Narrow"/>
            <w:sz w:val="24"/>
            <w:szCs w:val="24"/>
          </w:rPr>
          <w:delText>et</w:delText>
        </w:r>
        <w:r w:rsidRPr="00F05347" w:rsidDel="002B72B3">
          <w:rPr>
            <w:rFonts w:ascii="Arial Narrow" w:hAnsi="Arial Narrow"/>
            <w:spacing w:val="-4"/>
            <w:sz w:val="24"/>
            <w:szCs w:val="24"/>
          </w:rPr>
          <w:delText xml:space="preserve"> </w:delText>
        </w:r>
        <w:r w:rsidRPr="00F05347" w:rsidDel="002B72B3">
          <w:rPr>
            <w:rFonts w:ascii="Arial Narrow" w:hAnsi="Arial Narrow"/>
            <w:sz w:val="24"/>
            <w:szCs w:val="24"/>
          </w:rPr>
          <w:delText>des</w:delText>
        </w:r>
        <w:r w:rsidRPr="00F05347" w:rsidDel="002B72B3">
          <w:rPr>
            <w:rFonts w:ascii="Arial Narrow" w:hAnsi="Arial Narrow"/>
            <w:spacing w:val="-4"/>
            <w:sz w:val="24"/>
            <w:szCs w:val="24"/>
          </w:rPr>
          <w:delText xml:space="preserve"> </w:delText>
        </w:r>
        <w:r w:rsidRPr="00F05347" w:rsidDel="002B72B3">
          <w:rPr>
            <w:rFonts w:ascii="Arial Narrow" w:hAnsi="Arial Narrow"/>
            <w:sz w:val="24"/>
            <w:szCs w:val="24"/>
          </w:rPr>
          <w:delText>désordres</w:delText>
        </w:r>
        <w:r w:rsidRPr="00F05347" w:rsidDel="002B72B3">
          <w:rPr>
            <w:rFonts w:ascii="Arial Narrow" w:hAnsi="Arial Narrow"/>
            <w:spacing w:val="-5"/>
            <w:sz w:val="24"/>
            <w:szCs w:val="24"/>
          </w:rPr>
          <w:delText xml:space="preserve"> </w:delText>
        </w:r>
        <w:r w:rsidRPr="00F05347" w:rsidDel="002B72B3">
          <w:rPr>
            <w:rFonts w:ascii="Arial Narrow" w:hAnsi="Arial Narrow"/>
            <w:sz w:val="24"/>
            <w:szCs w:val="24"/>
          </w:rPr>
          <w:delText>constatés</w:delText>
        </w:r>
        <w:r w:rsidRPr="00F05347" w:rsidDel="002B72B3">
          <w:rPr>
            <w:rFonts w:ascii="Arial Narrow" w:hAnsi="Arial Narrow"/>
            <w:spacing w:val="-1"/>
            <w:sz w:val="24"/>
            <w:szCs w:val="24"/>
          </w:rPr>
          <w:delText xml:space="preserve"> </w:delText>
        </w:r>
        <w:r w:rsidRPr="00F05347" w:rsidDel="002B72B3">
          <w:rPr>
            <w:rFonts w:ascii="Arial Narrow" w:hAnsi="Arial Narrow"/>
            <w:sz w:val="24"/>
            <w:szCs w:val="24"/>
          </w:rPr>
          <w:delText>pendant</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la</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période</w:delText>
        </w:r>
        <w:r w:rsidRPr="00F05347" w:rsidDel="002B72B3">
          <w:rPr>
            <w:rFonts w:ascii="Arial Narrow" w:hAnsi="Arial Narrow"/>
            <w:spacing w:val="-2"/>
            <w:sz w:val="24"/>
            <w:szCs w:val="24"/>
          </w:rPr>
          <w:delText xml:space="preserve"> </w:delText>
        </w:r>
        <w:r w:rsidRPr="00F05347" w:rsidDel="002B72B3">
          <w:rPr>
            <w:rFonts w:ascii="Arial Narrow" w:hAnsi="Arial Narrow"/>
            <w:sz w:val="24"/>
            <w:szCs w:val="24"/>
          </w:rPr>
          <w:delText>de</w:delText>
        </w:r>
        <w:r w:rsidRPr="00F05347" w:rsidDel="002B72B3">
          <w:rPr>
            <w:rFonts w:ascii="Arial Narrow" w:hAnsi="Arial Narrow"/>
            <w:spacing w:val="-4"/>
            <w:sz w:val="24"/>
            <w:szCs w:val="24"/>
          </w:rPr>
          <w:delText xml:space="preserve"> </w:delText>
        </w:r>
        <w:r w:rsidRPr="00F05347" w:rsidDel="002B72B3">
          <w:rPr>
            <w:rFonts w:ascii="Arial Narrow" w:hAnsi="Arial Narrow"/>
            <w:sz w:val="24"/>
            <w:szCs w:val="24"/>
          </w:rPr>
          <w:delText>la garantie de parfait achèvement des travaux.</w:delText>
        </w:r>
      </w:del>
    </w:p>
    <w:p w14:paraId="48A1D410" w14:textId="56C265C7" w:rsidR="00C96F54" w:rsidRPr="00F05347" w:rsidDel="00614123" w:rsidRDefault="00C96F54" w:rsidP="0027564E">
      <w:pPr>
        <w:pStyle w:val="Corpsdetexte"/>
        <w:spacing w:before="1"/>
        <w:ind w:left="-142" w:right="74"/>
        <w:rPr>
          <w:del w:id="571" w:author="Belkacem HAICHEUR" w:date="2025-06-10T17:44:00Z" w16du:dateUtc="2025-06-10T15:44:00Z"/>
          <w:rFonts w:ascii="Arial Narrow" w:hAnsi="Arial Narrow"/>
          <w:sz w:val="24"/>
          <w:szCs w:val="24"/>
        </w:rPr>
      </w:pPr>
    </w:p>
    <w:p w14:paraId="78010F40" w14:textId="1609CD07" w:rsidR="001C7019" w:rsidRPr="00F05347" w:rsidRDefault="00C96F54" w:rsidP="0027564E">
      <w:pPr>
        <w:pStyle w:val="Corpsdetexte"/>
        <w:ind w:left="-142" w:right="74"/>
        <w:jc w:val="both"/>
        <w:rPr>
          <w:rFonts w:ascii="Arial Narrow" w:hAnsi="Arial Narrow"/>
          <w:sz w:val="24"/>
          <w:szCs w:val="24"/>
        </w:rPr>
      </w:pPr>
      <w:r w:rsidRPr="00F05347">
        <w:rPr>
          <w:rFonts w:ascii="Arial Narrow" w:hAnsi="Arial Narrow"/>
          <w:sz w:val="24"/>
          <w:szCs w:val="24"/>
        </w:rPr>
        <w:t>L</w:t>
      </w:r>
      <w:r w:rsidR="000C6ED1" w:rsidRPr="00F05347">
        <w:rPr>
          <w:rFonts w:ascii="Arial Narrow" w:hAnsi="Arial Narrow"/>
          <w:sz w:val="24"/>
          <w:szCs w:val="24"/>
        </w:rPr>
        <w:t xml:space="preserve">a durée </w:t>
      </w:r>
      <w:r w:rsidR="00117FC0">
        <w:rPr>
          <w:rFonts w:ascii="Arial Narrow" w:hAnsi="Arial Narrow"/>
          <w:sz w:val="24"/>
          <w:szCs w:val="24"/>
        </w:rPr>
        <w:t xml:space="preserve">prévisionnelle </w:t>
      </w:r>
      <w:r w:rsidR="000C6ED1" w:rsidRPr="00F05347">
        <w:rPr>
          <w:rFonts w:ascii="Arial Narrow" w:hAnsi="Arial Narrow"/>
          <w:sz w:val="24"/>
          <w:szCs w:val="24"/>
        </w:rPr>
        <w:t>du marché est fixé</w:t>
      </w:r>
      <w:r w:rsidR="0027564E">
        <w:rPr>
          <w:rFonts w:ascii="Arial Narrow" w:hAnsi="Arial Narrow"/>
          <w:sz w:val="24"/>
          <w:szCs w:val="24"/>
        </w:rPr>
        <w:t>e</w:t>
      </w:r>
      <w:r w:rsidR="000C6ED1" w:rsidRPr="00F05347">
        <w:rPr>
          <w:rFonts w:ascii="Arial Narrow" w:hAnsi="Arial Narrow"/>
          <w:sz w:val="24"/>
          <w:szCs w:val="24"/>
        </w:rPr>
        <w:t xml:space="preserve"> </w:t>
      </w:r>
      <w:del w:id="572" w:author="Belkacem HAICHEUR" w:date="2025-06-24T11:20:00Z" w16du:dateUtc="2025-06-24T09:20:00Z">
        <w:r w:rsidR="000C6ED1" w:rsidRPr="00F05347" w:rsidDel="00565003">
          <w:rPr>
            <w:rFonts w:ascii="Arial Narrow" w:hAnsi="Arial Narrow"/>
            <w:sz w:val="24"/>
            <w:szCs w:val="24"/>
          </w:rPr>
          <w:delText>à</w:delText>
        </w:r>
        <w:r w:rsidR="004D21A7" w:rsidDel="00565003">
          <w:rPr>
            <w:rFonts w:ascii="Arial Narrow" w:hAnsi="Arial Narrow"/>
            <w:sz w:val="24"/>
            <w:szCs w:val="24"/>
          </w:rPr>
          <w:delText> </w:delText>
        </w:r>
      </w:del>
      <w:del w:id="573" w:author="Belkacem HAICHEUR" w:date="2025-06-10T17:39:00Z" w16du:dateUtc="2025-06-10T15:39:00Z">
        <w:r w:rsidR="00117FC0" w:rsidDel="00AA01AC">
          <w:rPr>
            <w:rFonts w:ascii="Arial Narrow" w:hAnsi="Arial Narrow"/>
            <w:sz w:val="24"/>
            <w:szCs w:val="24"/>
          </w:rPr>
          <w:delText xml:space="preserve">29 </w:delText>
        </w:r>
      </w:del>
      <w:del w:id="574" w:author="Belkacem HAICHEUR" w:date="2025-06-24T11:20:00Z" w16du:dateUtc="2025-06-24T09:20:00Z">
        <w:r w:rsidR="000C6ED1" w:rsidRPr="00F05347" w:rsidDel="00565003">
          <w:rPr>
            <w:rFonts w:ascii="Arial Narrow" w:hAnsi="Arial Narrow"/>
            <w:sz w:val="24"/>
            <w:szCs w:val="24"/>
          </w:rPr>
          <w:delText xml:space="preserve">mois </w:delText>
        </w:r>
      </w:del>
      <w:r w:rsidR="000C6ED1" w:rsidRPr="00F05347">
        <w:rPr>
          <w:rFonts w:ascii="Arial Narrow" w:hAnsi="Arial Narrow"/>
          <w:sz w:val="24"/>
          <w:szCs w:val="24"/>
        </w:rPr>
        <w:t xml:space="preserve">à compter de la date fixée par </w:t>
      </w:r>
      <w:r w:rsidR="001C7019" w:rsidRPr="00F05347">
        <w:rPr>
          <w:rFonts w:ascii="Arial Narrow" w:hAnsi="Arial Narrow"/>
          <w:sz w:val="24"/>
          <w:szCs w:val="24"/>
        </w:rPr>
        <w:t>ordre de service émis par le maître d’ouvrage qui prescrira de commencer les prestations.</w:t>
      </w:r>
    </w:p>
    <w:p w14:paraId="32FDCFEE" w14:textId="77777777" w:rsidR="001C7019" w:rsidRPr="00F05347" w:rsidRDefault="001C7019" w:rsidP="0027564E">
      <w:pPr>
        <w:pStyle w:val="Corpsdetexte"/>
        <w:ind w:left="-142" w:right="74"/>
        <w:jc w:val="both"/>
        <w:rPr>
          <w:rFonts w:ascii="Arial Narrow" w:hAnsi="Arial Narrow"/>
          <w:sz w:val="24"/>
          <w:szCs w:val="24"/>
        </w:rPr>
      </w:pPr>
    </w:p>
    <w:p w14:paraId="0BC112C5" w14:textId="3A31F7D9" w:rsidR="001C7019" w:rsidDel="00AD1955" w:rsidRDefault="001C7019" w:rsidP="0027564E">
      <w:pPr>
        <w:pStyle w:val="Corpsdetexte"/>
        <w:ind w:left="-142" w:right="74"/>
        <w:jc w:val="both"/>
        <w:rPr>
          <w:ins w:id="575" w:author="Laurent Bonnard" w:date="2025-03-13T16:47:00Z" w16du:dateUtc="2025-03-13T15:47:00Z"/>
          <w:del w:id="576" w:author="Belkacem HAICHEUR" w:date="2025-06-10T18:26:00Z" w16du:dateUtc="2025-06-10T16:26:00Z"/>
          <w:rFonts w:ascii="Arial Narrow" w:hAnsi="Arial Narrow"/>
          <w:sz w:val="24"/>
          <w:szCs w:val="24"/>
        </w:rPr>
      </w:pPr>
      <w:r w:rsidRPr="00F05347">
        <w:rPr>
          <w:rFonts w:ascii="Arial Narrow" w:hAnsi="Arial Narrow"/>
          <w:sz w:val="24"/>
          <w:szCs w:val="24"/>
        </w:rPr>
        <w:t xml:space="preserve">La durée du marché comprend les délais d’exécution de chacune des </w:t>
      </w:r>
      <w:del w:id="577" w:author="Laurent Bonnard" w:date="2025-03-13T16:45:00Z" w16du:dateUtc="2025-03-13T15:45:00Z">
        <w:r w:rsidRPr="00F05347" w:rsidDel="002B72B3">
          <w:rPr>
            <w:rFonts w:ascii="Arial Narrow" w:hAnsi="Arial Narrow"/>
            <w:sz w:val="24"/>
            <w:szCs w:val="24"/>
          </w:rPr>
          <w:delText>phases</w:delText>
        </w:r>
      </w:del>
      <w:ins w:id="578" w:author="Laurent Bonnard" w:date="2025-03-13T16:45:00Z" w16du:dateUtc="2025-03-13T15:45:00Z">
        <w:r w:rsidR="002B72B3">
          <w:rPr>
            <w:rFonts w:ascii="Arial Narrow" w:hAnsi="Arial Narrow"/>
            <w:sz w:val="24"/>
            <w:szCs w:val="24"/>
          </w:rPr>
          <w:t>prestations</w:t>
        </w:r>
      </w:ins>
      <w:ins w:id="579" w:author="Laurent Bonnard" w:date="2025-03-13T16:46:00Z" w16du:dateUtc="2025-03-13T15:46:00Z">
        <w:r w:rsidR="002B72B3">
          <w:rPr>
            <w:rFonts w:ascii="Arial Narrow" w:hAnsi="Arial Narrow"/>
            <w:sz w:val="24"/>
            <w:szCs w:val="24"/>
          </w:rPr>
          <w:t xml:space="preserve"> ci-dessous</w:t>
        </w:r>
      </w:ins>
      <w:r w:rsidR="004D21A7">
        <w:rPr>
          <w:rFonts w:ascii="Arial Narrow" w:hAnsi="Arial Narrow"/>
          <w:sz w:val="24"/>
          <w:szCs w:val="24"/>
        </w:rPr>
        <w:t>.</w:t>
      </w:r>
      <w:r w:rsidRPr="00F05347">
        <w:rPr>
          <w:rFonts w:ascii="Arial Narrow" w:hAnsi="Arial Narrow"/>
          <w:sz w:val="24"/>
          <w:szCs w:val="24"/>
        </w:rPr>
        <w:t xml:space="preserve"> </w:t>
      </w:r>
      <w:del w:id="580" w:author="Belkacem HAICHEUR" w:date="2025-06-10T18:26:00Z" w16du:dateUtc="2025-06-10T16:26:00Z">
        <w:r w:rsidRPr="00F05347" w:rsidDel="00AD1955">
          <w:rPr>
            <w:rFonts w:ascii="Arial Narrow" w:hAnsi="Arial Narrow"/>
            <w:sz w:val="24"/>
            <w:szCs w:val="24"/>
          </w:rPr>
          <w:delText xml:space="preserve">Les </w:delText>
        </w:r>
        <w:r w:rsidR="004D21A7" w:rsidDel="00AD1955">
          <w:rPr>
            <w:rFonts w:ascii="Arial Narrow" w:hAnsi="Arial Narrow"/>
            <w:sz w:val="24"/>
            <w:szCs w:val="24"/>
          </w:rPr>
          <w:delText xml:space="preserve">délais </w:delText>
        </w:r>
        <w:r w:rsidRPr="00F05347" w:rsidDel="00AD1955">
          <w:rPr>
            <w:rFonts w:ascii="Arial Narrow" w:hAnsi="Arial Narrow"/>
            <w:sz w:val="24"/>
            <w:szCs w:val="24"/>
          </w:rPr>
          <w:delText xml:space="preserve">d’exécution de chacune des phases </w:delText>
        </w:r>
      </w:del>
      <w:ins w:id="581" w:author="Laurent Bonnard" w:date="2025-03-13T16:45:00Z" w16du:dateUtc="2025-03-13T15:45:00Z">
        <w:del w:id="582" w:author="Belkacem HAICHEUR" w:date="2025-06-10T18:26:00Z" w16du:dateUtc="2025-06-10T16:26:00Z">
          <w:r w:rsidR="002B72B3" w:rsidRPr="00F05347" w:rsidDel="00AD1955">
            <w:rPr>
              <w:rFonts w:ascii="Arial Narrow" w:hAnsi="Arial Narrow"/>
              <w:sz w:val="24"/>
              <w:szCs w:val="24"/>
            </w:rPr>
            <w:delText>p</w:delText>
          </w:r>
          <w:r w:rsidR="002B72B3" w:rsidDel="00AD1955">
            <w:rPr>
              <w:rFonts w:ascii="Arial Narrow" w:hAnsi="Arial Narrow"/>
              <w:sz w:val="24"/>
              <w:szCs w:val="24"/>
            </w:rPr>
            <w:delText>restatio</w:delText>
          </w:r>
        </w:del>
      </w:ins>
      <w:ins w:id="583" w:author="Laurent Bonnard" w:date="2025-03-13T16:46:00Z" w16du:dateUtc="2025-03-13T15:46:00Z">
        <w:del w:id="584" w:author="Belkacem HAICHEUR" w:date="2025-06-10T18:26:00Z" w16du:dateUtc="2025-06-10T16:26:00Z">
          <w:r w:rsidR="002B72B3" w:rsidDel="00AD1955">
            <w:rPr>
              <w:rFonts w:ascii="Arial Narrow" w:hAnsi="Arial Narrow"/>
              <w:sz w:val="24"/>
              <w:szCs w:val="24"/>
            </w:rPr>
            <w:delText>ns ci-dessous</w:delText>
          </w:r>
        </w:del>
      </w:ins>
      <w:ins w:id="585" w:author="Laurent Bonnard" w:date="2025-03-13T16:45:00Z" w16du:dateUtc="2025-03-13T15:45:00Z">
        <w:del w:id="586" w:author="Belkacem HAICHEUR" w:date="2025-06-10T18:26:00Z" w16du:dateUtc="2025-06-10T16:26:00Z">
          <w:r w:rsidR="002B72B3" w:rsidRPr="00F05347" w:rsidDel="00AD1955">
            <w:rPr>
              <w:rFonts w:ascii="Arial Narrow" w:hAnsi="Arial Narrow"/>
              <w:sz w:val="24"/>
              <w:szCs w:val="24"/>
            </w:rPr>
            <w:delText xml:space="preserve"> </w:delText>
          </w:r>
        </w:del>
      </w:ins>
      <w:ins w:id="587" w:author="Laurent Bonnard" w:date="2025-03-13T16:46:00Z" w16du:dateUtc="2025-03-13T15:46:00Z">
        <w:del w:id="588" w:author="Belkacem HAICHEUR" w:date="2025-06-10T18:26:00Z" w16du:dateUtc="2025-06-10T16:26:00Z">
          <w:r w:rsidR="002B72B3" w:rsidDel="00AD1955">
            <w:rPr>
              <w:rFonts w:ascii="Arial Narrow" w:hAnsi="Arial Narrow"/>
              <w:sz w:val="24"/>
              <w:szCs w:val="24"/>
            </w:rPr>
            <w:delText xml:space="preserve">courent à compter </w:delText>
          </w:r>
        </w:del>
      </w:ins>
      <w:del w:id="589" w:author="Belkacem HAICHEUR" w:date="2025-06-10T18:26:00Z" w16du:dateUtc="2025-06-10T16:26:00Z">
        <w:r w:rsidRPr="00F05347" w:rsidDel="00AD1955">
          <w:rPr>
            <w:rFonts w:ascii="Arial Narrow" w:hAnsi="Arial Narrow"/>
            <w:sz w:val="24"/>
            <w:szCs w:val="24"/>
          </w:rPr>
          <w:delText xml:space="preserve">partent de la date </w:delText>
        </w:r>
      </w:del>
      <w:ins w:id="590" w:author="Laurent Bonnard" w:date="2025-03-13T16:46:00Z" w16du:dateUtc="2025-03-13T15:46:00Z">
        <w:del w:id="591" w:author="Belkacem HAICHEUR" w:date="2025-06-10T18:26:00Z" w16du:dateUtc="2025-06-10T16:26:00Z">
          <w:r w:rsidR="002B72B3" w:rsidDel="00AD1955">
            <w:rPr>
              <w:rFonts w:ascii="Arial Narrow" w:hAnsi="Arial Narrow"/>
              <w:sz w:val="24"/>
              <w:szCs w:val="24"/>
            </w:rPr>
            <w:delText xml:space="preserve">de commencement desdites prestations qui </w:delText>
          </w:r>
        </w:del>
      </w:ins>
      <w:del w:id="592" w:author="Belkacem HAICHEUR" w:date="2025-06-10T18:26:00Z" w16du:dateUtc="2025-06-10T16:26:00Z">
        <w:r w:rsidRPr="00F05347" w:rsidDel="00AD1955">
          <w:rPr>
            <w:rFonts w:ascii="Arial Narrow" w:hAnsi="Arial Narrow"/>
            <w:sz w:val="24"/>
            <w:szCs w:val="24"/>
          </w:rPr>
          <w:delText>fixée par ordre de service prescrivant de commencer les prestations de la phase considérée et sont fixés comme suit</w:delText>
        </w:r>
      </w:del>
      <w:ins w:id="593" w:author="Laurent Bonnard" w:date="2025-03-13T16:46:00Z" w16du:dateUtc="2025-03-13T15:46:00Z">
        <w:del w:id="594" w:author="Belkacem HAICHEUR" w:date="2025-06-10T18:26:00Z" w16du:dateUtc="2025-06-10T16:26:00Z">
          <w:r w:rsidR="002B72B3" w:rsidDel="00AD1955">
            <w:rPr>
              <w:rFonts w:ascii="Arial Narrow" w:hAnsi="Arial Narrow"/>
              <w:sz w:val="24"/>
              <w:szCs w:val="24"/>
            </w:rPr>
            <w:delText>ordonnant leur exécution et, à défaut de telle date, à compter de la notification de l’ordre de service</w:delText>
          </w:r>
        </w:del>
      </w:ins>
      <w:del w:id="595" w:author="Belkacem HAICHEUR" w:date="2025-06-10T18:26:00Z" w16du:dateUtc="2025-06-10T16:26:00Z">
        <w:r w:rsidRPr="00F05347" w:rsidDel="00AD1955">
          <w:rPr>
            <w:rFonts w:ascii="Arial Narrow" w:hAnsi="Arial Narrow"/>
            <w:sz w:val="24"/>
            <w:szCs w:val="24"/>
          </w:rPr>
          <w:delText> :</w:delText>
        </w:r>
      </w:del>
      <w:ins w:id="596" w:author="Laurent Bonnard" w:date="2025-03-13T16:47:00Z" w16du:dateUtc="2025-03-13T15:47:00Z">
        <w:del w:id="597" w:author="Belkacem HAICHEUR" w:date="2025-06-10T18:26:00Z" w16du:dateUtc="2025-06-10T16:26:00Z">
          <w:r w:rsidR="002B72B3" w:rsidDel="00AD1955">
            <w:rPr>
              <w:rFonts w:ascii="Arial Narrow" w:hAnsi="Arial Narrow"/>
              <w:sz w:val="24"/>
              <w:szCs w:val="24"/>
            </w:rPr>
            <w:delText>.</w:delText>
          </w:r>
        </w:del>
      </w:ins>
    </w:p>
    <w:p w14:paraId="6370D7F7" w14:textId="77777777" w:rsidR="002B72B3" w:rsidDel="00AD1955" w:rsidRDefault="002B72B3" w:rsidP="0027564E">
      <w:pPr>
        <w:pStyle w:val="Corpsdetexte"/>
        <w:ind w:left="-142" w:right="74"/>
        <w:jc w:val="both"/>
        <w:rPr>
          <w:ins w:id="598" w:author="Laurent Bonnard" w:date="2025-03-13T16:47:00Z" w16du:dateUtc="2025-03-13T15:47:00Z"/>
          <w:del w:id="599" w:author="Belkacem HAICHEUR" w:date="2025-06-10T18:26:00Z" w16du:dateUtc="2025-06-10T16:26:00Z"/>
          <w:rFonts w:ascii="Arial Narrow" w:hAnsi="Arial Narrow"/>
          <w:sz w:val="24"/>
          <w:szCs w:val="24"/>
        </w:rPr>
      </w:pPr>
    </w:p>
    <w:p w14:paraId="4A483A3C" w14:textId="3FEAA945" w:rsidR="002B72B3" w:rsidDel="00AD1955" w:rsidRDefault="002B72B3" w:rsidP="00AD1955">
      <w:pPr>
        <w:pStyle w:val="Corpsdetexte"/>
        <w:ind w:left="-142" w:right="74"/>
        <w:jc w:val="both"/>
        <w:rPr>
          <w:del w:id="600" w:author="Belkacem HAICHEUR" w:date="2025-06-10T18:27:00Z" w16du:dateUtc="2025-06-10T16:27:00Z"/>
          <w:rFonts w:ascii="Arial Narrow" w:hAnsi="Arial Narrow"/>
          <w:sz w:val="24"/>
          <w:szCs w:val="24"/>
        </w:rPr>
      </w:pPr>
      <w:ins w:id="601" w:author="Laurent Bonnard" w:date="2025-03-13T16:47:00Z" w16du:dateUtc="2025-03-13T15:47:00Z">
        <w:del w:id="602" w:author="Belkacem HAICHEUR" w:date="2025-06-10T18:27:00Z" w16du:dateUtc="2025-06-10T16:27:00Z">
          <w:r w:rsidDel="00AD1955">
            <w:rPr>
              <w:rFonts w:ascii="Arial Narrow" w:hAnsi="Arial Narrow"/>
              <w:sz w:val="24"/>
              <w:szCs w:val="24"/>
            </w:rPr>
            <w:delText>Ces délais d’exécution sont fixés comme suit.</w:delText>
          </w:r>
        </w:del>
      </w:ins>
    </w:p>
    <w:p w14:paraId="0C09E331" w14:textId="77777777" w:rsidR="00085CD8" w:rsidRPr="00F05347" w:rsidRDefault="00085CD8" w:rsidP="0027564E">
      <w:pPr>
        <w:pStyle w:val="Corpsdetexte"/>
        <w:ind w:left="-142" w:right="74"/>
        <w:jc w:val="both"/>
        <w:rPr>
          <w:rFonts w:ascii="Arial Narrow" w:hAnsi="Arial Narrow"/>
          <w:sz w:val="24"/>
          <w:szCs w:val="24"/>
        </w:rPr>
      </w:pPr>
    </w:p>
    <w:p w14:paraId="5EB71B09" w14:textId="77777777" w:rsidR="001C7019" w:rsidRPr="00F05347" w:rsidRDefault="001C7019" w:rsidP="00C96F54">
      <w:pPr>
        <w:pStyle w:val="Corpsdetexte"/>
        <w:ind w:left="100"/>
        <w:jc w:val="both"/>
        <w:rPr>
          <w:rFonts w:ascii="Arial Narrow" w:hAnsi="Arial Narrow"/>
          <w:sz w:val="24"/>
          <w:szCs w:val="24"/>
        </w:rPr>
      </w:pPr>
    </w:p>
    <w:p w14:paraId="28368B7A" w14:textId="0050B0C8" w:rsidR="001C7019" w:rsidRPr="00955ECB" w:rsidRDefault="001C7019" w:rsidP="003E7E1F">
      <w:pPr>
        <w:pStyle w:val="Titre1"/>
        <w:numPr>
          <w:ilvl w:val="1"/>
          <w:numId w:val="3"/>
        </w:numPr>
        <w:tabs>
          <w:tab w:val="left" w:pos="1540"/>
        </w:tabs>
        <w:spacing w:before="1"/>
        <w:rPr>
          <w:rFonts w:ascii="Arial Narrow" w:hAnsi="Arial Narrow"/>
          <w:color w:val="002060"/>
          <w:sz w:val="24"/>
          <w:szCs w:val="24"/>
          <w:rPrChange w:id="603" w:author="Belkacem HAICHEUR" w:date="2025-06-17T08:53:00Z" w16du:dateUtc="2025-06-17T06:53:00Z">
            <w:rPr>
              <w:rFonts w:ascii="Arial Narrow" w:hAnsi="Arial Narrow"/>
              <w:sz w:val="24"/>
              <w:szCs w:val="24"/>
            </w:rPr>
          </w:rPrChange>
        </w:rPr>
      </w:pPr>
      <w:r w:rsidRPr="00955ECB">
        <w:rPr>
          <w:rFonts w:ascii="Arial Narrow" w:hAnsi="Arial Narrow"/>
          <w:color w:val="002060"/>
          <w:sz w:val="24"/>
          <w:szCs w:val="24"/>
          <w:rPrChange w:id="604" w:author="Belkacem HAICHEUR" w:date="2025-06-17T08:53:00Z" w16du:dateUtc="2025-06-17T06:53:00Z">
            <w:rPr>
              <w:rFonts w:ascii="Arial Narrow" w:hAnsi="Arial Narrow"/>
              <w:color w:val="0892AE"/>
              <w:sz w:val="24"/>
              <w:szCs w:val="24"/>
            </w:rPr>
          </w:rPrChange>
        </w:rPr>
        <w:t>Délai d’études de conception</w:t>
      </w:r>
    </w:p>
    <w:p w14:paraId="3F72BBD5" w14:textId="77777777" w:rsidR="001C7019" w:rsidRDefault="001C7019" w:rsidP="00C96F54">
      <w:pPr>
        <w:pStyle w:val="Corpsdetexte"/>
        <w:ind w:left="100"/>
        <w:jc w:val="both"/>
        <w:rPr>
          <w:rFonts w:ascii="Arial Narrow" w:hAnsi="Arial Narrow"/>
        </w:rPr>
      </w:pPr>
    </w:p>
    <w:p w14:paraId="08278ADA" w14:textId="3AE41967" w:rsidR="001C7019" w:rsidRPr="00F05347" w:rsidRDefault="001C7019" w:rsidP="0027564E">
      <w:pPr>
        <w:pStyle w:val="Corpsdetexte"/>
        <w:ind w:left="-142"/>
        <w:jc w:val="both"/>
        <w:rPr>
          <w:rFonts w:ascii="Arial Narrow" w:hAnsi="Arial Narrow"/>
          <w:sz w:val="24"/>
          <w:szCs w:val="24"/>
        </w:rPr>
      </w:pPr>
      <w:r w:rsidRPr="00F05347">
        <w:rPr>
          <w:rFonts w:ascii="Arial Narrow" w:hAnsi="Arial Narrow"/>
          <w:sz w:val="24"/>
          <w:szCs w:val="24"/>
        </w:rPr>
        <w:t>Le délai maximum d’établissement des documents d’études en phase conception est fixé comme suit :</w:t>
      </w:r>
    </w:p>
    <w:p w14:paraId="6E30A4A4" w14:textId="77777777" w:rsidR="001C7019" w:rsidRPr="00F05347" w:rsidRDefault="001C7019" w:rsidP="001C7019">
      <w:pPr>
        <w:pStyle w:val="Corpsdetexte"/>
        <w:jc w:val="both"/>
        <w:rPr>
          <w:rFonts w:ascii="Arial Narrow" w:hAnsi="Arial Narrow"/>
          <w:sz w:val="24"/>
          <w:szCs w:val="24"/>
        </w:rPr>
      </w:pPr>
    </w:p>
    <w:tbl>
      <w:tblPr>
        <w:tblStyle w:val="Grilledutableau"/>
        <w:tblW w:w="9640"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605" w:author="Belkacem HAICHEUR" w:date="2025-06-24T11:55:00Z" w16du:dateUtc="2025-06-24T09:55:00Z">
          <w:tblPr>
            <w:tblStyle w:val="Grilledutableau"/>
            <w:tblW w:w="9640"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3544"/>
        <w:gridCol w:w="2127"/>
        <w:gridCol w:w="3969"/>
        <w:tblGridChange w:id="606">
          <w:tblGrid>
            <w:gridCol w:w="456"/>
            <w:gridCol w:w="220"/>
            <w:gridCol w:w="2868"/>
            <w:gridCol w:w="456"/>
            <w:gridCol w:w="102"/>
            <w:gridCol w:w="1569"/>
            <w:gridCol w:w="456"/>
            <w:gridCol w:w="727"/>
            <w:gridCol w:w="2752"/>
            <w:gridCol w:w="34"/>
            <w:gridCol w:w="456"/>
          </w:tblGrid>
        </w:tblGridChange>
      </w:tblGrid>
      <w:tr w:rsidR="00434E06" w:rsidRPr="00434E06" w14:paraId="150C97EA" w14:textId="241EE2BD" w:rsidTr="00434E06">
        <w:trPr>
          <w:trHeight w:val="397"/>
          <w:trPrChange w:id="607" w:author="Belkacem HAICHEUR" w:date="2025-06-24T11:55:00Z" w16du:dateUtc="2025-06-24T09:55:00Z">
            <w:trPr>
              <w:gridBefore w:val="1"/>
              <w:trHeight w:val="454"/>
            </w:trPr>
          </w:trPrChange>
        </w:trPr>
        <w:tc>
          <w:tcPr>
            <w:tcW w:w="3544" w:type="dxa"/>
            <w:vAlign w:val="center"/>
            <w:tcPrChange w:id="608" w:author="Belkacem HAICHEUR" w:date="2025-06-24T11:55:00Z" w16du:dateUtc="2025-06-24T09:55:00Z">
              <w:tcPr>
                <w:tcW w:w="3544" w:type="dxa"/>
                <w:gridSpan w:val="3"/>
                <w:vAlign w:val="center"/>
              </w:tcPr>
            </w:tcPrChange>
          </w:tcPr>
          <w:p w14:paraId="4420EBCE" w14:textId="7F975AB7" w:rsidR="006D3F2F" w:rsidRPr="000355DB" w:rsidRDefault="006D3F2F" w:rsidP="00D619EC">
            <w:pPr>
              <w:pStyle w:val="Corpsdetexte"/>
              <w:jc w:val="center"/>
              <w:rPr>
                <w:rFonts w:ascii="Arial Narrow" w:hAnsi="Arial Narrow"/>
                <w:b/>
                <w:bCs/>
                <w:sz w:val="24"/>
                <w:szCs w:val="24"/>
                <w:rPrChange w:id="609" w:author="Belkacem HAICHEUR" w:date="2025-06-24T10:45:00Z" w16du:dateUtc="2025-06-24T08:45:00Z">
                  <w:rPr>
                    <w:rFonts w:ascii="Arial Narrow" w:hAnsi="Arial Narrow"/>
                    <w:sz w:val="24"/>
                    <w:szCs w:val="24"/>
                  </w:rPr>
                </w:rPrChange>
              </w:rPr>
            </w:pPr>
            <w:r w:rsidRPr="000355DB">
              <w:rPr>
                <w:rFonts w:ascii="Arial Narrow" w:hAnsi="Arial Narrow"/>
                <w:b/>
                <w:bCs/>
                <w:sz w:val="24"/>
                <w:szCs w:val="24"/>
                <w:rPrChange w:id="610" w:author="Belkacem HAICHEUR" w:date="2025-06-24T10:45:00Z" w16du:dateUtc="2025-06-24T08:45:00Z">
                  <w:rPr>
                    <w:rFonts w:ascii="Arial Narrow" w:hAnsi="Arial Narrow"/>
                    <w:sz w:val="24"/>
                    <w:szCs w:val="24"/>
                  </w:rPr>
                </w:rPrChange>
              </w:rPr>
              <w:t>Etudes</w:t>
            </w:r>
          </w:p>
        </w:tc>
        <w:tc>
          <w:tcPr>
            <w:tcW w:w="2127" w:type="dxa"/>
            <w:vAlign w:val="center"/>
            <w:tcPrChange w:id="611" w:author="Belkacem HAICHEUR" w:date="2025-06-24T11:55:00Z" w16du:dateUtc="2025-06-24T09:55:00Z">
              <w:tcPr>
                <w:tcW w:w="2127" w:type="dxa"/>
                <w:gridSpan w:val="3"/>
                <w:vAlign w:val="center"/>
              </w:tcPr>
            </w:tcPrChange>
          </w:tcPr>
          <w:p w14:paraId="3E030611" w14:textId="079D2C97" w:rsidR="006D3F2F" w:rsidRPr="000355DB" w:rsidRDefault="006D3F2F" w:rsidP="006D79E5">
            <w:pPr>
              <w:pStyle w:val="Corpsdetexte"/>
              <w:jc w:val="center"/>
              <w:rPr>
                <w:rFonts w:ascii="Arial Narrow" w:hAnsi="Arial Narrow"/>
                <w:b/>
                <w:bCs/>
                <w:sz w:val="24"/>
                <w:szCs w:val="24"/>
                <w:rPrChange w:id="612" w:author="Belkacem HAICHEUR" w:date="2025-06-24T10:45:00Z" w16du:dateUtc="2025-06-24T08:45:00Z">
                  <w:rPr>
                    <w:rFonts w:ascii="Arial Narrow" w:hAnsi="Arial Narrow"/>
                    <w:sz w:val="24"/>
                    <w:szCs w:val="24"/>
                  </w:rPr>
                </w:rPrChange>
              </w:rPr>
            </w:pPr>
            <w:r w:rsidRPr="000355DB">
              <w:rPr>
                <w:rFonts w:ascii="Arial Narrow" w:hAnsi="Arial Narrow"/>
                <w:b/>
                <w:bCs/>
                <w:sz w:val="24"/>
                <w:szCs w:val="24"/>
                <w:rPrChange w:id="613" w:author="Belkacem HAICHEUR" w:date="2025-06-24T10:45:00Z" w16du:dateUtc="2025-06-24T08:45:00Z">
                  <w:rPr>
                    <w:rFonts w:ascii="Arial Narrow" w:hAnsi="Arial Narrow"/>
                    <w:sz w:val="24"/>
                    <w:szCs w:val="24"/>
                  </w:rPr>
                </w:rPrChange>
              </w:rPr>
              <w:t>Délai</w:t>
            </w:r>
          </w:p>
        </w:tc>
        <w:tc>
          <w:tcPr>
            <w:tcW w:w="3969" w:type="dxa"/>
            <w:vAlign w:val="center"/>
            <w:tcPrChange w:id="614" w:author="Belkacem HAICHEUR" w:date="2025-06-24T11:55:00Z" w16du:dateUtc="2025-06-24T09:55:00Z">
              <w:tcPr>
                <w:tcW w:w="3969" w:type="dxa"/>
                <w:gridSpan w:val="4"/>
                <w:vAlign w:val="center"/>
              </w:tcPr>
            </w:tcPrChange>
          </w:tcPr>
          <w:p w14:paraId="4FED2874" w14:textId="4322FBC7" w:rsidR="006D3F2F" w:rsidRPr="000355DB" w:rsidRDefault="006D3F2F" w:rsidP="00AD1955">
            <w:pPr>
              <w:pStyle w:val="Corpsdetexte"/>
              <w:jc w:val="center"/>
              <w:rPr>
                <w:rFonts w:ascii="Arial Narrow" w:hAnsi="Arial Narrow"/>
                <w:b/>
                <w:bCs/>
                <w:sz w:val="24"/>
                <w:szCs w:val="24"/>
                <w:rPrChange w:id="615" w:author="Belkacem HAICHEUR" w:date="2025-06-24T10:45:00Z" w16du:dateUtc="2025-06-24T08:45:00Z">
                  <w:rPr>
                    <w:rFonts w:ascii="Arial Narrow" w:hAnsi="Arial Narrow"/>
                    <w:sz w:val="24"/>
                    <w:szCs w:val="24"/>
                  </w:rPr>
                </w:rPrChange>
              </w:rPr>
            </w:pPr>
            <w:ins w:id="616" w:author="Belkacem HAICHEUR" w:date="2025-06-10T18:17:00Z" w16du:dateUtc="2025-06-10T16:17:00Z">
              <w:r w:rsidRPr="000355DB">
                <w:rPr>
                  <w:rFonts w:ascii="Arial Narrow" w:hAnsi="Arial Narrow"/>
                  <w:b/>
                  <w:bCs/>
                  <w:sz w:val="24"/>
                  <w:szCs w:val="24"/>
                  <w:rPrChange w:id="617" w:author="Belkacem HAICHEUR" w:date="2025-06-24T10:45:00Z" w16du:dateUtc="2025-06-24T08:45:00Z">
                    <w:rPr>
                      <w:rFonts w:ascii="Arial Narrow" w:hAnsi="Arial Narrow"/>
                      <w:sz w:val="24"/>
                      <w:szCs w:val="24"/>
                    </w:rPr>
                  </w:rPrChange>
                </w:rPr>
                <w:t>Point de départ</w:t>
              </w:r>
            </w:ins>
          </w:p>
        </w:tc>
      </w:tr>
      <w:tr w:rsidR="00434E06" w:rsidRPr="00F05347" w14:paraId="16ABDDB9" w14:textId="77777777" w:rsidTr="00434E06">
        <w:trPr>
          <w:trHeight w:val="397"/>
          <w:ins w:id="618" w:author="Belkacem HAICHEUR" w:date="2025-06-10T18:11:00Z"/>
        </w:trPr>
        <w:tc>
          <w:tcPr>
            <w:tcW w:w="3544" w:type="dxa"/>
            <w:vAlign w:val="center"/>
          </w:tcPr>
          <w:p w14:paraId="10E30E76" w14:textId="301F0A59" w:rsidR="006D3F2F" w:rsidRDefault="006D3F2F" w:rsidP="00D619EC">
            <w:pPr>
              <w:pStyle w:val="Corpsdetexte"/>
              <w:rPr>
                <w:ins w:id="619" w:author="Belkacem HAICHEUR" w:date="2025-06-10T18:11:00Z" w16du:dateUtc="2025-06-10T16:11:00Z"/>
                <w:rFonts w:ascii="Arial Narrow" w:hAnsi="Arial Narrow"/>
                <w:sz w:val="24"/>
                <w:szCs w:val="24"/>
              </w:rPr>
            </w:pPr>
            <w:ins w:id="620" w:author="Belkacem HAICHEUR" w:date="2025-06-10T18:12:00Z" w16du:dateUtc="2025-06-10T16:12:00Z">
              <w:r>
                <w:rPr>
                  <w:rFonts w:ascii="Arial Narrow" w:hAnsi="Arial Narrow"/>
                  <w:sz w:val="24"/>
                  <w:szCs w:val="24"/>
                </w:rPr>
                <w:t>Mise au point de l’APS</w:t>
              </w:r>
            </w:ins>
          </w:p>
        </w:tc>
        <w:tc>
          <w:tcPr>
            <w:tcW w:w="2127" w:type="dxa"/>
            <w:vAlign w:val="center"/>
          </w:tcPr>
          <w:p w14:paraId="71AE836E" w14:textId="76AE36DE" w:rsidR="006D3F2F" w:rsidRDefault="006D3F2F" w:rsidP="006D79E5">
            <w:pPr>
              <w:pStyle w:val="Corpsdetexte"/>
              <w:jc w:val="center"/>
              <w:rPr>
                <w:ins w:id="621" w:author="Belkacem HAICHEUR" w:date="2025-06-10T18:11:00Z" w16du:dateUtc="2025-06-10T16:11:00Z"/>
                <w:rFonts w:ascii="Arial Narrow" w:hAnsi="Arial Narrow"/>
                <w:sz w:val="24"/>
                <w:szCs w:val="24"/>
              </w:rPr>
            </w:pPr>
            <w:ins w:id="622" w:author="Belkacem HAICHEUR" w:date="2025-06-10T18:14:00Z" w16du:dateUtc="2025-06-10T16:14:00Z">
              <w:r>
                <w:rPr>
                  <w:rFonts w:ascii="Arial Narrow" w:hAnsi="Arial Narrow"/>
                  <w:sz w:val="24"/>
                  <w:szCs w:val="24"/>
                </w:rPr>
                <w:t xml:space="preserve">2 </w:t>
              </w:r>
            </w:ins>
            <w:ins w:id="623" w:author="Belkacem HAICHEUR" w:date="2025-06-10T18:15:00Z" w16du:dateUtc="2025-06-10T16:15:00Z">
              <w:r>
                <w:rPr>
                  <w:rFonts w:ascii="Arial Narrow" w:hAnsi="Arial Narrow"/>
                  <w:sz w:val="24"/>
                  <w:szCs w:val="24"/>
                </w:rPr>
                <w:t>semaines</w:t>
              </w:r>
            </w:ins>
          </w:p>
        </w:tc>
        <w:tc>
          <w:tcPr>
            <w:tcW w:w="3969" w:type="dxa"/>
            <w:vAlign w:val="center"/>
          </w:tcPr>
          <w:p w14:paraId="21618938" w14:textId="68841BD6" w:rsidR="006D3F2F" w:rsidRDefault="006D3F2F" w:rsidP="006A0BDD">
            <w:pPr>
              <w:pStyle w:val="Corpsdetexte"/>
              <w:jc w:val="center"/>
              <w:rPr>
                <w:ins w:id="624" w:author="Belkacem HAICHEUR" w:date="2025-06-10T18:17:00Z" w16du:dateUtc="2025-06-10T16:17:00Z"/>
                <w:rFonts w:ascii="Arial Narrow" w:hAnsi="Arial Narrow"/>
                <w:sz w:val="24"/>
                <w:szCs w:val="24"/>
              </w:rPr>
            </w:pPr>
            <w:ins w:id="625" w:author="Belkacem HAICHEUR" w:date="2025-06-10T18:17:00Z" w16du:dateUtc="2025-06-10T16:17:00Z">
              <w:r>
                <w:rPr>
                  <w:rFonts w:ascii="Arial Narrow" w:hAnsi="Arial Narrow"/>
                  <w:sz w:val="24"/>
                  <w:szCs w:val="24"/>
                </w:rPr>
                <w:t>OS de notification du marché</w:t>
              </w:r>
            </w:ins>
          </w:p>
        </w:tc>
      </w:tr>
      <w:tr w:rsidR="00434E06" w:rsidRPr="00F05347" w14:paraId="2813F17F" w14:textId="77777777" w:rsidTr="00434E06">
        <w:trPr>
          <w:trHeight w:val="397"/>
          <w:ins w:id="626" w:author="Belkacem HAICHEUR" w:date="2025-06-10T17:50:00Z"/>
        </w:trPr>
        <w:tc>
          <w:tcPr>
            <w:tcW w:w="3544" w:type="dxa"/>
            <w:vAlign w:val="center"/>
          </w:tcPr>
          <w:p w14:paraId="4FFF57D1" w14:textId="7D9767B3" w:rsidR="006D3F2F" w:rsidRPr="00F05347" w:rsidRDefault="006D3F2F" w:rsidP="006D3F2F">
            <w:pPr>
              <w:pStyle w:val="Corpsdetexte"/>
              <w:rPr>
                <w:ins w:id="627" w:author="Belkacem HAICHEUR" w:date="2025-06-10T17:50:00Z" w16du:dateUtc="2025-06-10T15:50:00Z"/>
                <w:rFonts w:ascii="Arial Narrow" w:hAnsi="Arial Narrow"/>
                <w:sz w:val="24"/>
                <w:szCs w:val="24"/>
              </w:rPr>
            </w:pPr>
            <w:ins w:id="628" w:author="Belkacem HAICHEUR" w:date="2025-06-10T17:50:00Z" w16du:dateUtc="2025-06-10T15:50:00Z">
              <w:r>
                <w:rPr>
                  <w:rFonts w:ascii="Arial Narrow" w:hAnsi="Arial Narrow"/>
                  <w:sz w:val="24"/>
                  <w:szCs w:val="24"/>
                </w:rPr>
                <w:t>Permis de construire</w:t>
              </w:r>
            </w:ins>
          </w:p>
        </w:tc>
        <w:tc>
          <w:tcPr>
            <w:tcW w:w="2127" w:type="dxa"/>
            <w:vAlign w:val="center"/>
          </w:tcPr>
          <w:p w14:paraId="11D8D5D4" w14:textId="727979A8" w:rsidR="006D3F2F" w:rsidRDefault="006D3F2F" w:rsidP="006D3F2F">
            <w:pPr>
              <w:pStyle w:val="Corpsdetexte"/>
              <w:jc w:val="center"/>
              <w:rPr>
                <w:ins w:id="629" w:author="Belkacem HAICHEUR" w:date="2025-06-10T17:50:00Z" w16du:dateUtc="2025-06-10T15:50:00Z"/>
                <w:rFonts w:ascii="Arial Narrow" w:hAnsi="Arial Narrow"/>
                <w:sz w:val="24"/>
                <w:szCs w:val="24"/>
              </w:rPr>
            </w:pPr>
            <w:ins w:id="630" w:author="Belkacem HAICHEUR" w:date="2025-06-10T18:18:00Z" w16du:dateUtc="2025-06-10T16:18:00Z">
              <w:r>
                <w:rPr>
                  <w:rFonts w:ascii="Arial Narrow" w:hAnsi="Arial Narrow"/>
                  <w:sz w:val="24"/>
                  <w:szCs w:val="24"/>
                </w:rPr>
                <w:t>4</w:t>
              </w:r>
            </w:ins>
            <w:ins w:id="631" w:author="Belkacem HAICHEUR" w:date="2025-06-10T17:51:00Z" w16du:dateUtc="2025-06-10T15:51:00Z">
              <w:r>
                <w:rPr>
                  <w:rFonts w:ascii="Arial Narrow" w:hAnsi="Arial Narrow"/>
                  <w:sz w:val="24"/>
                  <w:szCs w:val="24"/>
                </w:rPr>
                <w:t xml:space="preserve"> semaines </w:t>
              </w:r>
            </w:ins>
          </w:p>
        </w:tc>
        <w:tc>
          <w:tcPr>
            <w:tcW w:w="3969" w:type="dxa"/>
            <w:vAlign w:val="center"/>
          </w:tcPr>
          <w:p w14:paraId="0677023C" w14:textId="3E6ACA80" w:rsidR="006D3F2F" w:rsidRDefault="006D3F2F" w:rsidP="006A0BDD">
            <w:pPr>
              <w:pStyle w:val="Corpsdetexte"/>
              <w:jc w:val="center"/>
              <w:rPr>
                <w:ins w:id="632" w:author="Belkacem HAICHEUR" w:date="2025-06-10T18:17:00Z" w16du:dateUtc="2025-06-10T16:17:00Z"/>
                <w:rFonts w:ascii="Arial Narrow" w:hAnsi="Arial Narrow"/>
                <w:sz w:val="24"/>
                <w:szCs w:val="24"/>
              </w:rPr>
            </w:pPr>
            <w:ins w:id="633" w:author="Belkacem HAICHEUR" w:date="2025-06-10T18:18:00Z" w16du:dateUtc="2025-06-10T16:18:00Z">
              <w:r>
                <w:rPr>
                  <w:rFonts w:ascii="Arial Narrow" w:hAnsi="Arial Narrow"/>
                  <w:sz w:val="24"/>
                  <w:szCs w:val="24"/>
                </w:rPr>
                <w:t>OS de notification du marché</w:t>
              </w:r>
            </w:ins>
          </w:p>
        </w:tc>
      </w:tr>
      <w:tr w:rsidR="006D3F2F" w:rsidRPr="00F05347" w14:paraId="64FA347F" w14:textId="1E9D6C06" w:rsidTr="00434E06">
        <w:tblPrEx>
          <w:tblPrExChange w:id="634" w:author="Belkacem HAICHEUR" w:date="2025-06-24T11:55:00Z" w16du:dateUtc="2025-06-24T09:55:00Z">
            <w:tblPrEx>
              <w:tblW w:w="6178" w:type="dxa"/>
              <w:tblInd w:w="-34" w:type="dxa"/>
            </w:tblPrEx>
          </w:tblPrExChange>
        </w:tblPrEx>
        <w:trPr>
          <w:trHeight w:val="397"/>
          <w:trPrChange w:id="635" w:author="Belkacem HAICHEUR" w:date="2025-06-24T11:55:00Z" w16du:dateUtc="2025-06-24T09:55:00Z">
            <w:trPr>
              <w:gridBefore w:val="2"/>
              <w:gridAfter w:val="0"/>
              <w:trHeight w:val="567"/>
            </w:trPr>
          </w:trPrChange>
        </w:trPr>
        <w:tc>
          <w:tcPr>
            <w:tcW w:w="3544" w:type="dxa"/>
            <w:vAlign w:val="center"/>
            <w:tcPrChange w:id="636" w:author="Belkacem HAICHEUR" w:date="2025-06-24T11:55:00Z" w16du:dateUtc="2025-06-24T09:55:00Z">
              <w:tcPr>
                <w:tcW w:w="3426" w:type="dxa"/>
                <w:gridSpan w:val="3"/>
                <w:vAlign w:val="center"/>
              </w:tcPr>
            </w:tcPrChange>
          </w:tcPr>
          <w:p w14:paraId="0C14B7D4" w14:textId="5F7A9658" w:rsidR="006D3F2F" w:rsidRPr="00F05347" w:rsidRDefault="006D3F2F" w:rsidP="006D3F2F">
            <w:pPr>
              <w:pStyle w:val="Corpsdetexte"/>
              <w:rPr>
                <w:rFonts w:ascii="Arial Narrow" w:hAnsi="Arial Narrow"/>
                <w:sz w:val="24"/>
                <w:szCs w:val="24"/>
              </w:rPr>
            </w:pPr>
            <w:r w:rsidRPr="00F05347">
              <w:rPr>
                <w:rFonts w:ascii="Arial Narrow" w:hAnsi="Arial Narrow"/>
                <w:sz w:val="24"/>
                <w:szCs w:val="24"/>
              </w:rPr>
              <w:t xml:space="preserve">Avant-Projet définitif (APD) </w:t>
            </w:r>
            <w:del w:id="637" w:author="Belkacem HAICHEUR" w:date="2025-06-10T17:52:00Z" w16du:dateUtc="2025-06-10T15:52:00Z">
              <w:r w:rsidRPr="00F05347" w:rsidDel="009133A9">
                <w:rPr>
                  <w:rFonts w:ascii="Arial Narrow" w:hAnsi="Arial Narrow"/>
                  <w:sz w:val="24"/>
                  <w:szCs w:val="24"/>
                </w:rPr>
                <w:delText>et Permis de construire</w:delText>
              </w:r>
            </w:del>
          </w:p>
        </w:tc>
        <w:tc>
          <w:tcPr>
            <w:tcW w:w="2127" w:type="dxa"/>
            <w:vAlign w:val="center"/>
            <w:tcPrChange w:id="638" w:author="Belkacem HAICHEUR" w:date="2025-06-24T11:55:00Z" w16du:dateUtc="2025-06-24T09:55:00Z">
              <w:tcPr>
                <w:tcW w:w="2752" w:type="dxa"/>
                <w:gridSpan w:val="3"/>
                <w:vAlign w:val="center"/>
              </w:tcPr>
            </w:tcPrChange>
          </w:tcPr>
          <w:p w14:paraId="11DCF6F1" w14:textId="61400BC2" w:rsidR="006D3F2F" w:rsidRPr="00F05347" w:rsidRDefault="006D3F2F" w:rsidP="006D3F2F">
            <w:pPr>
              <w:pStyle w:val="Corpsdetexte"/>
              <w:jc w:val="center"/>
              <w:rPr>
                <w:rFonts w:ascii="Arial Narrow" w:hAnsi="Arial Narrow"/>
                <w:sz w:val="24"/>
                <w:szCs w:val="24"/>
              </w:rPr>
            </w:pPr>
            <w:r>
              <w:rPr>
                <w:rFonts w:ascii="Arial Narrow" w:hAnsi="Arial Narrow"/>
                <w:sz w:val="24"/>
                <w:szCs w:val="24"/>
              </w:rPr>
              <w:t>8</w:t>
            </w:r>
            <w:r w:rsidRPr="00F05347">
              <w:rPr>
                <w:rFonts w:ascii="Arial Narrow" w:hAnsi="Arial Narrow"/>
                <w:sz w:val="24"/>
                <w:szCs w:val="24"/>
              </w:rPr>
              <w:t xml:space="preserve"> semaines</w:t>
            </w:r>
          </w:p>
        </w:tc>
        <w:tc>
          <w:tcPr>
            <w:tcW w:w="3969" w:type="dxa"/>
            <w:vAlign w:val="center"/>
            <w:tcPrChange w:id="639" w:author="Belkacem HAICHEUR" w:date="2025-06-24T11:55:00Z" w16du:dateUtc="2025-06-24T09:55:00Z">
              <w:tcPr>
                <w:tcW w:w="2752" w:type="dxa"/>
              </w:tcPr>
            </w:tcPrChange>
          </w:tcPr>
          <w:p w14:paraId="1845ECD0" w14:textId="6B4CE456" w:rsidR="006D3F2F" w:rsidRDefault="006D3F2F">
            <w:pPr>
              <w:pStyle w:val="Corpsdetexte"/>
              <w:ind w:left="-110" w:right="-100"/>
              <w:jc w:val="center"/>
              <w:rPr>
                <w:rFonts w:ascii="Arial Narrow" w:hAnsi="Arial Narrow"/>
                <w:sz w:val="24"/>
                <w:szCs w:val="24"/>
              </w:rPr>
              <w:pPrChange w:id="640" w:author="Belkacem HAICHEUR" w:date="2025-06-24T11:48:00Z" w16du:dateUtc="2025-06-24T09:48:00Z">
                <w:pPr>
                  <w:pStyle w:val="Corpsdetexte"/>
                  <w:jc w:val="center"/>
                </w:pPr>
              </w:pPrChange>
            </w:pPr>
            <w:ins w:id="641" w:author="Belkacem HAICHEUR" w:date="2025-06-10T18:19:00Z" w16du:dateUtc="2025-06-10T16:19:00Z">
              <w:r>
                <w:rPr>
                  <w:rFonts w:ascii="Arial Narrow" w:hAnsi="Arial Narrow"/>
                  <w:sz w:val="24"/>
                  <w:szCs w:val="24"/>
                </w:rPr>
                <w:t>OS d</w:t>
              </w:r>
            </w:ins>
            <w:ins w:id="642" w:author="Belkacem HAICHEUR" w:date="2025-06-10T18:21:00Z" w16du:dateUtc="2025-06-10T16:21:00Z">
              <w:r w:rsidR="00AD1955">
                <w:rPr>
                  <w:rFonts w:ascii="Arial Narrow" w:hAnsi="Arial Narrow"/>
                  <w:sz w:val="24"/>
                  <w:szCs w:val="24"/>
                </w:rPr>
                <w:t>e notification de démarrage de l’APD</w:t>
              </w:r>
            </w:ins>
          </w:p>
        </w:tc>
      </w:tr>
      <w:tr w:rsidR="006D3F2F" w:rsidRPr="00F05347" w14:paraId="6DDB8A38" w14:textId="4D9A97BE" w:rsidTr="00434E06">
        <w:tblPrEx>
          <w:tblPrExChange w:id="643" w:author="Belkacem HAICHEUR" w:date="2025-06-24T11:55:00Z" w16du:dateUtc="2025-06-24T09:55:00Z">
            <w:tblPrEx>
              <w:tblW w:w="6178" w:type="dxa"/>
              <w:tblInd w:w="-34" w:type="dxa"/>
            </w:tblPrEx>
          </w:tblPrExChange>
        </w:tblPrEx>
        <w:trPr>
          <w:trHeight w:val="397"/>
          <w:trPrChange w:id="644" w:author="Belkacem HAICHEUR" w:date="2025-06-24T11:55:00Z" w16du:dateUtc="2025-06-24T09:55:00Z">
            <w:trPr>
              <w:gridBefore w:val="2"/>
              <w:gridAfter w:val="0"/>
              <w:trHeight w:val="567"/>
            </w:trPr>
          </w:trPrChange>
        </w:trPr>
        <w:tc>
          <w:tcPr>
            <w:tcW w:w="3544" w:type="dxa"/>
            <w:vAlign w:val="center"/>
            <w:tcPrChange w:id="645" w:author="Belkacem HAICHEUR" w:date="2025-06-24T11:55:00Z" w16du:dateUtc="2025-06-24T09:55:00Z">
              <w:tcPr>
                <w:tcW w:w="3426" w:type="dxa"/>
                <w:gridSpan w:val="3"/>
                <w:vAlign w:val="center"/>
              </w:tcPr>
            </w:tcPrChange>
          </w:tcPr>
          <w:p w14:paraId="1F2CA867" w14:textId="5C0CA156" w:rsidR="006D3F2F" w:rsidRPr="00F05347" w:rsidRDefault="006D3F2F" w:rsidP="006D3F2F">
            <w:pPr>
              <w:pStyle w:val="Corpsdetexte"/>
              <w:rPr>
                <w:rFonts w:ascii="Arial Narrow" w:hAnsi="Arial Narrow"/>
                <w:sz w:val="24"/>
                <w:szCs w:val="24"/>
              </w:rPr>
            </w:pPr>
            <w:r w:rsidRPr="00F05347">
              <w:rPr>
                <w:rFonts w:ascii="Arial Narrow" w:hAnsi="Arial Narrow"/>
                <w:sz w:val="24"/>
                <w:szCs w:val="24"/>
              </w:rPr>
              <w:t>Projet (PRO)</w:t>
            </w:r>
          </w:p>
        </w:tc>
        <w:tc>
          <w:tcPr>
            <w:tcW w:w="2127" w:type="dxa"/>
            <w:vAlign w:val="center"/>
            <w:tcPrChange w:id="646" w:author="Belkacem HAICHEUR" w:date="2025-06-24T11:55:00Z" w16du:dateUtc="2025-06-24T09:55:00Z">
              <w:tcPr>
                <w:tcW w:w="2752" w:type="dxa"/>
                <w:gridSpan w:val="3"/>
                <w:vAlign w:val="center"/>
              </w:tcPr>
            </w:tcPrChange>
          </w:tcPr>
          <w:p w14:paraId="0F453A55" w14:textId="0A67583D" w:rsidR="006D3F2F" w:rsidRPr="00F05347" w:rsidRDefault="006D3F2F" w:rsidP="006D3F2F">
            <w:pPr>
              <w:pStyle w:val="Corpsdetexte"/>
              <w:jc w:val="center"/>
              <w:rPr>
                <w:rFonts w:ascii="Arial Narrow" w:hAnsi="Arial Narrow"/>
                <w:sz w:val="24"/>
                <w:szCs w:val="24"/>
              </w:rPr>
            </w:pPr>
            <w:r>
              <w:rPr>
                <w:rFonts w:ascii="Arial Narrow" w:hAnsi="Arial Narrow"/>
                <w:sz w:val="24"/>
                <w:szCs w:val="24"/>
              </w:rPr>
              <w:t>8</w:t>
            </w:r>
            <w:r w:rsidRPr="00F05347">
              <w:rPr>
                <w:rFonts w:ascii="Arial Narrow" w:hAnsi="Arial Narrow"/>
                <w:sz w:val="24"/>
                <w:szCs w:val="24"/>
              </w:rPr>
              <w:t xml:space="preserve"> semaines</w:t>
            </w:r>
          </w:p>
        </w:tc>
        <w:tc>
          <w:tcPr>
            <w:tcW w:w="3969" w:type="dxa"/>
            <w:vAlign w:val="center"/>
            <w:tcPrChange w:id="647" w:author="Belkacem HAICHEUR" w:date="2025-06-24T11:55:00Z" w16du:dateUtc="2025-06-24T09:55:00Z">
              <w:tcPr>
                <w:tcW w:w="2752" w:type="dxa"/>
              </w:tcPr>
            </w:tcPrChange>
          </w:tcPr>
          <w:p w14:paraId="3EBC25FF" w14:textId="12FA6E29" w:rsidR="006D3F2F" w:rsidRDefault="00AD1955" w:rsidP="006A0BDD">
            <w:pPr>
              <w:pStyle w:val="Corpsdetexte"/>
              <w:jc w:val="center"/>
              <w:rPr>
                <w:rFonts w:ascii="Arial Narrow" w:hAnsi="Arial Narrow"/>
                <w:sz w:val="24"/>
                <w:szCs w:val="24"/>
              </w:rPr>
            </w:pPr>
            <w:ins w:id="648" w:author="Belkacem HAICHEUR" w:date="2025-06-10T18:22:00Z" w16du:dateUtc="2025-06-10T16:22:00Z">
              <w:r>
                <w:rPr>
                  <w:rFonts w:ascii="Arial Narrow" w:hAnsi="Arial Narrow"/>
                  <w:sz w:val="24"/>
                  <w:szCs w:val="24"/>
                </w:rPr>
                <w:t>OS de notification de démarrage du PRO</w:t>
              </w:r>
            </w:ins>
          </w:p>
        </w:tc>
      </w:tr>
    </w:tbl>
    <w:p w14:paraId="5524529C" w14:textId="19D023A3" w:rsidR="001C7019" w:rsidDel="00297280" w:rsidRDefault="001C7019" w:rsidP="001C7019">
      <w:pPr>
        <w:pStyle w:val="Corpsdetexte"/>
        <w:jc w:val="both"/>
        <w:rPr>
          <w:del w:id="649" w:author="Belkacem HAICHEUR" w:date="2025-06-10T18:47:00Z" w16du:dateUtc="2025-06-10T16:47:00Z"/>
          <w:rFonts w:ascii="Arial Narrow" w:hAnsi="Arial Narrow"/>
          <w:sz w:val="24"/>
          <w:szCs w:val="24"/>
        </w:rPr>
      </w:pPr>
    </w:p>
    <w:p w14:paraId="5CE04CF6" w14:textId="77777777" w:rsidR="00297280" w:rsidRPr="00F05347" w:rsidRDefault="00297280" w:rsidP="001C7019">
      <w:pPr>
        <w:pStyle w:val="Corpsdetexte"/>
        <w:jc w:val="both"/>
        <w:rPr>
          <w:ins w:id="650" w:author="Belkacem HAICHEUR" w:date="2025-06-24T11:33:00Z" w16du:dateUtc="2025-06-24T09:33:00Z"/>
          <w:rFonts w:ascii="Arial Narrow" w:hAnsi="Arial Narrow"/>
          <w:sz w:val="24"/>
          <w:szCs w:val="24"/>
        </w:rPr>
      </w:pPr>
    </w:p>
    <w:p w14:paraId="7DA5AA25" w14:textId="21A33A9B" w:rsidR="00ED0EEA" w:rsidRPr="00F05347" w:rsidDel="00AD1955" w:rsidRDefault="00ED0EEA" w:rsidP="0027564E">
      <w:pPr>
        <w:pStyle w:val="Corpsdetexte"/>
        <w:ind w:left="-142"/>
        <w:jc w:val="both"/>
        <w:rPr>
          <w:del w:id="651" w:author="Belkacem HAICHEUR" w:date="2025-06-10T18:24:00Z" w16du:dateUtc="2025-06-10T16:24:00Z"/>
          <w:rFonts w:ascii="Arial Narrow" w:hAnsi="Arial Narrow"/>
          <w:sz w:val="24"/>
          <w:szCs w:val="24"/>
        </w:rPr>
      </w:pPr>
      <w:del w:id="652" w:author="Belkacem HAICHEUR" w:date="2025-06-10T18:24:00Z" w16du:dateUtc="2025-06-10T16:24:00Z">
        <w:r w:rsidRPr="00F05347" w:rsidDel="00AD1955">
          <w:rPr>
            <w:rFonts w:ascii="Arial Narrow" w:hAnsi="Arial Narrow"/>
            <w:sz w:val="24"/>
            <w:szCs w:val="24"/>
          </w:rPr>
          <w:delText xml:space="preserve">Le point départ </w:delText>
        </w:r>
        <w:r w:rsidR="00295C8D" w:rsidDel="00AD1955">
          <w:rPr>
            <w:rFonts w:ascii="Arial Narrow" w:hAnsi="Arial Narrow"/>
            <w:sz w:val="24"/>
            <w:szCs w:val="24"/>
          </w:rPr>
          <w:delText>de chaque phase d’études</w:delText>
        </w:r>
        <w:r w:rsidRPr="00F05347" w:rsidDel="00AD1955">
          <w:rPr>
            <w:rFonts w:ascii="Arial Narrow" w:hAnsi="Arial Narrow"/>
            <w:sz w:val="24"/>
            <w:szCs w:val="24"/>
          </w:rPr>
          <w:delText xml:space="preserve"> est constitué par l’acceptation </w:delText>
        </w:r>
        <w:r w:rsidR="004F770D" w:rsidDel="00AD1955">
          <w:rPr>
            <w:rFonts w:ascii="Arial Narrow" w:hAnsi="Arial Narrow"/>
            <w:sz w:val="24"/>
            <w:szCs w:val="24"/>
          </w:rPr>
          <w:delText xml:space="preserve">par </w:delText>
        </w:r>
        <w:r w:rsidRPr="00F05347" w:rsidDel="00AD1955">
          <w:rPr>
            <w:rFonts w:ascii="Arial Narrow" w:hAnsi="Arial Narrow"/>
            <w:sz w:val="24"/>
            <w:szCs w:val="24"/>
          </w:rPr>
          <w:delText>ordre de service du maître d’ouvrage de l’élément de mission qui le précède.</w:delText>
        </w:r>
      </w:del>
    </w:p>
    <w:p w14:paraId="14DF578D" w14:textId="77777777" w:rsidR="0019234A" w:rsidRDefault="0019234A" w:rsidP="001C7019">
      <w:pPr>
        <w:pStyle w:val="Corpsdetexte"/>
        <w:jc w:val="both"/>
        <w:rPr>
          <w:rFonts w:ascii="Arial Narrow" w:hAnsi="Arial Narrow"/>
        </w:rPr>
      </w:pPr>
    </w:p>
    <w:p w14:paraId="70BB8533" w14:textId="77777777" w:rsidR="0019234A" w:rsidRPr="0019234A" w:rsidRDefault="0019234A" w:rsidP="0019234A">
      <w:pPr>
        <w:pStyle w:val="Paragraphedeliste"/>
        <w:numPr>
          <w:ilvl w:val="0"/>
          <w:numId w:val="6"/>
        </w:numPr>
        <w:tabs>
          <w:tab w:val="left" w:pos="1540"/>
        </w:tabs>
        <w:spacing w:before="1"/>
        <w:outlineLvl w:val="0"/>
        <w:rPr>
          <w:rFonts w:ascii="Arial Narrow" w:hAnsi="Arial Narrow"/>
          <w:b/>
          <w:bCs/>
          <w:vanish/>
          <w:color w:val="0892AE"/>
          <w:sz w:val="28"/>
          <w:szCs w:val="28"/>
        </w:rPr>
      </w:pPr>
    </w:p>
    <w:p w14:paraId="2ECC36F2" w14:textId="77777777" w:rsidR="0019234A" w:rsidRPr="0019234A" w:rsidRDefault="0019234A" w:rsidP="0019234A">
      <w:pPr>
        <w:pStyle w:val="Paragraphedeliste"/>
        <w:numPr>
          <w:ilvl w:val="0"/>
          <w:numId w:val="6"/>
        </w:numPr>
        <w:tabs>
          <w:tab w:val="left" w:pos="1540"/>
        </w:tabs>
        <w:spacing w:before="1"/>
        <w:outlineLvl w:val="0"/>
        <w:rPr>
          <w:rFonts w:ascii="Arial Narrow" w:hAnsi="Arial Narrow"/>
          <w:b/>
          <w:bCs/>
          <w:vanish/>
          <w:color w:val="0892AE"/>
          <w:sz w:val="28"/>
          <w:szCs w:val="28"/>
        </w:rPr>
      </w:pPr>
    </w:p>
    <w:p w14:paraId="0E873AB3" w14:textId="77777777" w:rsidR="0019234A" w:rsidRPr="0019234A" w:rsidRDefault="0019234A" w:rsidP="0019234A">
      <w:pPr>
        <w:pStyle w:val="Paragraphedeliste"/>
        <w:numPr>
          <w:ilvl w:val="0"/>
          <w:numId w:val="6"/>
        </w:numPr>
        <w:tabs>
          <w:tab w:val="left" w:pos="1540"/>
        </w:tabs>
        <w:spacing w:before="1"/>
        <w:outlineLvl w:val="0"/>
        <w:rPr>
          <w:rFonts w:ascii="Arial Narrow" w:hAnsi="Arial Narrow"/>
          <w:b/>
          <w:bCs/>
          <w:vanish/>
          <w:color w:val="0892AE"/>
          <w:sz w:val="28"/>
          <w:szCs w:val="28"/>
        </w:rPr>
      </w:pPr>
    </w:p>
    <w:p w14:paraId="5B165642" w14:textId="77777777" w:rsidR="0019234A" w:rsidRPr="0019234A" w:rsidRDefault="0019234A" w:rsidP="0019234A">
      <w:pPr>
        <w:pStyle w:val="Paragraphedeliste"/>
        <w:numPr>
          <w:ilvl w:val="0"/>
          <w:numId w:val="6"/>
        </w:numPr>
        <w:tabs>
          <w:tab w:val="left" w:pos="1540"/>
        </w:tabs>
        <w:spacing w:before="1"/>
        <w:outlineLvl w:val="0"/>
        <w:rPr>
          <w:rFonts w:ascii="Arial Narrow" w:hAnsi="Arial Narrow"/>
          <w:b/>
          <w:bCs/>
          <w:vanish/>
          <w:color w:val="0892AE"/>
          <w:sz w:val="28"/>
          <w:szCs w:val="28"/>
        </w:rPr>
      </w:pPr>
    </w:p>
    <w:p w14:paraId="7F30CAD6" w14:textId="77777777" w:rsidR="0019234A" w:rsidRPr="0019234A" w:rsidRDefault="0019234A" w:rsidP="0019234A">
      <w:pPr>
        <w:pStyle w:val="Paragraphedeliste"/>
        <w:numPr>
          <w:ilvl w:val="0"/>
          <w:numId w:val="6"/>
        </w:numPr>
        <w:tabs>
          <w:tab w:val="left" w:pos="1540"/>
        </w:tabs>
        <w:spacing w:before="1"/>
        <w:outlineLvl w:val="0"/>
        <w:rPr>
          <w:rFonts w:ascii="Arial Narrow" w:hAnsi="Arial Narrow"/>
          <w:b/>
          <w:bCs/>
          <w:vanish/>
          <w:color w:val="0892AE"/>
          <w:sz w:val="28"/>
          <w:szCs w:val="28"/>
        </w:rPr>
      </w:pPr>
    </w:p>
    <w:p w14:paraId="40E651DA" w14:textId="77777777" w:rsidR="0019234A" w:rsidRPr="0019234A" w:rsidRDefault="0019234A" w:rsidP="0019234A">
      <w:pPr>
        <w:pStyle w:val="Paragraphedeliste"/>
        <w:numPr>
          <w:ilvl w:val="1"/>
          <w:numId w:val="6"/>
        </w:numPr>
        <w:tabs>
          <w:tab w:val="left" w:pos="1540"/>
        </w:tabs>
        <w:spacing w:before="1"/>
        <w:outlineLvl w:val="0"/>
        <w:rPr>
          <w:rFonts w:ascii="Arial Narrow" w:hAnsi="Arial Narrow"/>
          <w:b/>
          <w:bCs/>
          <w:vanish/>
          <w:color w:val="0892AE"/>
          <w:sz w:val="28"/>
          <w:szCs w:val="28"/>
        </w:rPr>
      </w:pPr>
    </w:p>
    <w:p w14:paraId="58E0B2BE" w14:textId="450A6FFC" w:rsidR="0019234A" w:rsidRPr="00955ECB" w:rsidRDefault="0019234A" w:rsidP="0019234A">
      <w:pPr>
        <w:pStyle w:val="Titre1"/>
        <w:numPr>
          <w:ilvl w:val="1"/>
          <w:numId w:val="6"/>
        </w:numPr>
        <w:tabs>
          <w:tab w:val="left" w:pos="1540"/>
        </w:tabs>
        <w:spacing w:before="1"/>
        <w:rPr>
          <w:rFonts w:ascii="Arial Narrow" w:hAnsi="Arial Narrow"/>
          <w:color w:val="002060"/>
          <w:sz w:val="24"/>
          <w:szCs w:val="24"/>
          <w:rPrChange w:id="653" w:author="Belkacem HAICHEUR" w:date="2025-06-17T08:53:00Z" w16du:dateUtc="2025-06-17T06:53:00Z">
            <w:rPr>
              <w:rFonts w:ascii="Arial Narrow" w:hAnsi="Arial Narrow"/>
              <w:sz w:val="24"/>
              <w:szCs w:val="24"/>
            </w:rPr>
          </w:rPrChange>
        </w:rPr>
      </w:pPr>
      <w:r w:rsidRPr="00955ECB">
        <w:rPr>
          <w:rFonts w:ascii="Arial Narrow" w:hAnsi="Arial Narrow"/>
          <w:color w:val="002060"/>
          <w:sz w:val="24"/>
          <w:szCs w:val="24"/>
          <w:rPrChange w:id="654" w:author="Belkacem HAICHEUR" w:date="2025-06-17T08:53:00Z" w16du:dateUtc="2025-06-17T06:53:00Z">
            <w:rPr>
              <w:rFonts w:ascii="Arial Narrow" w:hAnsi="Arial Narrow"/>
              <w:color w:val="0892AE"/>
              <w:sz w:val="24"/>
              <w:szCs w:val="24"/>
            </w:rPr>
          </w:rPrChange>
        </w:rPr>
        <w:t>Délai de réalisation des travaux</w:t>
      </w:r>
    </w:p>
    <w:p w14:paraId="2D4EC2E1" w14:textId="77777777" w:rsidR="0019234A" w:rsidRDefault="0019234A" w:rsidP="001C7019">
      <w:pPr>
        <w:pStyle w:val="Corpsdetexte"/>
        <w:jc w:val="both"/>
        <w:rPr>
          <w:rFonts w:ascii="Arial Narrow" w:hAnsi="Arial Narrow"/>
        </w:rPr>
      </w:pPr>
    </w:p>
    <w:p w14:paraId="665E424F" w14:textId="17FF861F" w:rsidR="00297280" w:rsidRPr="00434E06" w:rsidRDefault="00297280" w:rsidP="0027564E">
      <w:pPr>
        <w:pStyle w:val="Corpsdetexte"/>
        <w:ind w:left="-142"/>
        <w:jc w:val="both"/>
        <w:rPr>
          <w:ins w:id="655" w:author="Belkacem HAICHEUR" w:date="2025-06-24T11:29:00Z" w16du:dateUtc="2025-06-24T09:29:00Z"/>
          <w:rFonts w:ascii="Arial Narrow" w:hAnsi="Arial Narrow"/>
          <w:b/>
          <w:bCs/>
          <w:sz w:val="24"/>
          <w:szCs w:val="24"/>
          <w:rPrChange w:id="656" w:author="Belkacem HAICHEUR" w:date="2025-06-24T11:50:00Z" w16du:dateUtc="2025-06-24T09:50:00Z">
            <w:rPr>
              <w:ins w:id="657" w:author="Belkacem HAICHEUR" w:date="2025-06-24T11:29:00Z" w16du:dateUtc="2025-06-24T09:29:00Z"/>
              <w:rFonts w:ascii="Arial Narrow" w:hAnsi="Arial Narrow"/>
              <w:sz w:val="24"/>
              <w:szCs w:val="24"/>
            </w:rPr>
          </w:rPrChange>
        </w:rPr>
      </w:pPr>
      <w:ins w:id="658" w:author="Belkacem HAICHEUR" w:date="2025-06-24T11:29:00Z" w16du:dateUtc="2025-06-24T09:29:00Z">
        <w:r w:rsidRPr="00434E06">
          <w:rPr>
            <w:rFonts w:ascii="Arial Narrow" w:hAnsi="Arial Narrow"/>
            <w:b/>
            <w:bCs/>
            <w:sz w:val="24"/>
            <w:szCs w:val="24"/>
            <w:rPrChange w:id="659" w:author="Belkacem HAICHEUR" w:date="2025-06-24T11:50:00Z" w16du:dateUtc="2025-06-24T09:50:00Z">
              <w:rPr>
                <w:rFonts w:ascii="Arial Narrow" w:hAnsi="Arial Narrow"/>
                <w:sz w:val="24"/>
                <w:szCs w:val="24"/>
              </w:rPr>
            </w:rPrChange>
          </w:rPr>
          <w:t>Offre de base</w:t>
        </w:r>
      </w:ins>
    </w:p>
    <w:p w14:paraId="6ED76A7A" w14:textId="77777777" w:rsidR="00297280" w:rsidRDefault="00297280" w:rsidP="0027564E">
      <w:pPr>
        <w:pStyle w:val="Corpsdetexte"/>
        <w:ind w:left="-142"/>
        <w:jc w:val="both"/>
        <w:rPr>
          <w:ins w:id="660" w:author="Belkacem HAICHEUR" w:date="2025-06-24T11:29:00Z" w16du:dateUtc="2025-06-24T09:29:00Z"/>
          <w:rFonts w:ascii="Arial Narrow" w:hAnsi="Arial Narrow"/>
          <w:sz w:val="24"/>
          <w:szCs w:val="24"/>
        </w:rPr>
      </w:pPr>
    </w:p>
    <w:p w14:paraId="7F406BDB" w14:textId="0D68216F" w:rsidR="00ED0EEA" w:rsidRDefault="00614123" w:rsidP="0027564E">
      <w:pPr>
        <w:pStyle w:val="Corpsdetexte"/>
        <w:ind w:left="-142"/>
        <w:jc w:val="both"/>
        <w:rPr>
          <w:ins w:id="661" w:author="Belkacem HAICHEUR" w:date="2025-06-24T11:10:00Z" w16du:dateUtc="2025-06-24T09:10:00Z"/>
          <w:rFonts w:ascii="Arial Narrow" w:hAnsi="Arial Narrow"/>
          <w:sz w:val="24"/>
          <w:szCs w:val="24"/>
        </w:rPr>
      </w:pPr>
      <w:ins w:id="662" w:author="Belkacem HAICHEUR" w:date="2025-06-10T17:45:00Z" w16du:dateUtc="2025-06-10T15:45:00Z">
        <w:r>
          <w:rPr>
            <w:rFonts w:ascii="Arial Narrow" w:hAnsi="Arial Narrow"/>
            <w:sz w:val="24"/>
            <w:szCs w:val="24"/>
          </w:rPr>
          <w:t>La durée</w:t>
        </w:r>
      </w:ins>
      <w:ins w:id="663" w:author="Belkacem HAICHEUR" w:date="2025-06-10T17:46:00Z" w16du:dateUtc="2025-06-10T15:46:00Z">
        <w:r>
          <w:rPr>
            <w:rFonts w:ascii="Arial Narrow" w:hAnsi="Arial Narrow"/>
            <w:sz w:val="24"/>
            <w:szCs w:val="24"/>
          </w:rPr>
          <w:t xml:space="preserve"> des travaux </w:t>
        </w:r>
      </w:ins>
      <w:del w:id="664" w:author="Belkacem HAICHEUR" w:date="2025-06-10T17:46:00Z" w16du:dateUtc="2025-06-10T15:46:00Z">
        <w:r w:rsidR="0019234A" w:rsidRPr="00F05347" w:rsidDel="00614123">
          <w:rPr>
            <w:rFonts w:ascii="Arial Narrow" w:hAnsi="Arial Narrow"/>
            <w:sz w:val="24"/>
            <w:szCs w:val="24"/>
          </w:rPr>
          <w:delText>Phase réalisation des travaux </w:delText>
        </w:r>
      </w:del>
      <w:del w:id="665" w:author="Belkacem HAICHEUR" w:date="2025-06-10T17:45:00Z" w16du:dateUtc="2025-06-10T15:45:00Z">
        <w:r w:rsidR="00FF2D7F" w:rsidDel="00614123">
          <w:rPr>
            <w:rFonts w:ascii="Arial Narrow" w:hAnsi="Arial Narrow"/>
            <w:sz w:val="24"/>
            <w:szCs w:val="24"/>
          </w:rPr>
          <w:delText xml:space="preserve">de la phase 1 </w:delText>
        </w:r>
      </w:del>
      <w:del w:id="666" w:author="Belkacem HAICHEUR" w:date="2025-06-10T17:46:00Z" w16du:dateUtc="2025-06-10T15:46:00Z">
        <w:r w:rsidR="0019234A" w:rsidRPr="00F05347" w:rsidDel="00614123">
          <w:rPr>
            <w:rFonts w:ascii="Arial Narrow" w:hAnsi="Arial Narrow"/>
            <w:sz w:val="24"/>
            <w:szCs w:val="24"/>
          </w:rPr>
          <w:delText xml:space="preserve">: </w:delText>
        </w:r>
      </w:del>
      <w:ins w:id="667" w:author="Belkacem HAICHEUR" w:date="2025-06-10T17:46:00Z" w16du:dateUtc="2025-06-10T15:46:00Z">
        <w:r>
          <w:rPr>
            <w:rFonts w:ascii="Arial Narrow" w:hAnsi="Arial Narrow"/>
            <w:sz w:val="24"/>
            <w:szCs w:val="24"/>
          </w:rPr>
          <w:t xml:space="preserve">est fixée à </w:t>
        </w:r>
      </w:ins>
      <w:del w:id="668" w:author="Belkacem HAICHEUR" w:date="2025-06-10T17:39:00Z" w16du:dateUtc="2025-06-10T15:39:00Z">
        <w:r w:rsidR="00FF2D7F" w:rsidDel="00AA01AC">
          <w:rPr>
            <w:rFonts w:ascii="Arial Narrow" w:hAnsi="Arial Narrow"/>
            <w:sz w:val="24"/>
            <w:szCs w:val="24"/>
          </w:rPr>
          <w:delText xml:space="preserve">16 </w:delText>
        </w:r>
      </w:del>
      <w:ins w:id="669" w:author="Belkacem HAICHEUR" w:date="2025-06-24T11:24:00Z" w16du:dateUtc="2025-06-24T09:24:00Z">
        <w:r w:rsidR="00565003">
          <w:rPr>
            <w:rFonts w:ascii="Arial Narrow" w:hAnsi="Arial Narrow"/>
            <w:sz w:val="24"/>
            <w:szCs w:val="24"/>
          </w:rPr>
          <w:t>.........................</w:t>
        </w:r>
      </w:ins>
      <w:r w:rsidR="0019234A" w:rsidRPr="00F05347">
        <w:rPr>
          <w:rFonts w:ascii="Arial Narrow" w:hAnsi="Arial Narrow"/>
          <w:sz w:val="24"/>
          <w:szCs w:val="24"/>
        </w:rPr>
        <w:t>mois à compter de la date fixée par l’ordre de service qui prescrira le démarrage des travaux.</w:t>
      </w:r>
    </w:p>
    <w:p w14:paraId="46EFE1AE" w14:textId="77777777" w:rsidR="00297280" w:rsidRDefault="00297280">
      <w:pPr>
        <w:pStyle w:val="Corpsdetexte"/>
        <w:jc w:val="both"/>
        <w:rPr>
          <w:ins w:id="670" w:author="Belkacem HAICHEUR" w:date="2025-06-24T11:10:00Z" w16du:dateUtc="2025-06-24T09:10:00Z"/>
          <w:rFonts w:ascii="Arial Narrow" w:hAnsi="Arial Narrow"/>
          <w:sz w:val="24"/>
          <w:szCs w:val="24"/>
        </w:rPr>
        <w:pPrChange w:id="671" w:author="Belkacem HAICHEUR" w:date="2025-06-24T11:38:00Z" w16du:dateUtc="2025-06-24T09:38:00Z">
          <w:pPr>
            <w:pStyle w:val="Corpsdetexte"/>
            <w:ind w:left="-142"/>
            <w:jc w:val="both"/>
          </w:pPr>
        </w:pPrChange>
      </w:pPr>
    </w:p>
    <w:p w14:paraId="1423E9AA" w14:textId="17FE52DD" w:rsidR="001F707B" w:rsidRPr="00434E06" w:rsidDel="00297280" w:rsidRDefault="00297280" w:rsidP="0027564E">
      <w:pPr>
        <w:pStyle w:val="Corpsdetexte"/>
        <w:ind w:left="-142"/>
        <w:jc w:val="both"/>
        <w:rPr>
          <w:del w:id="672" w:author="Belkacem HAICHEUR" w:date="2025-06-24T11:29:00Z" w16du:dateUtc="2025-06-24T09:29:00Z"/>
          <w:rFonts w:ascii="Arial Narrow" w:hAnsi="Arial Narrow"/>
          <w:b/>
          <w:bCs/>
          <w:sz w:val="24"/>
          <w:szCs w:val="24"/>
          <w:rPrChange w:id="673" w:author="Belkacem HAICHEUR" w:date="2025-06-24T11:50:00Z" w16du:dateUtc="2025-06-24T09:50:00Z">
            <w:rPr>
              <w:del w:id="674" w:author="Belkacem HAICHEUR" w:date="2025-06-24T11:29:00Z" w16du:dateUtc="2025-06-24T09:29:00Z"/>
              <w:rFonts w:ascii="Arial Narrow" w:hAnsi="Arial Narrow"/>
              <w:sz w:val="24"/>
              <w:szCs w:val="24"/>
            </w:rPr>
          </w:rPrChange>
        </w:rPr>
      </w:pPr>
      <w:ins w:id="675" w:author="Belkacem HAICHEUR" w:date="2025-06-24T11:29:00Z" w16du:dateUtc="2025-06-24T09:29:00Z">
        <w:r w:rsidRPr="00434E06">
          <w:rPr>
            <w:rFonts w:ascii="Arial Narrow" w:hAnsi="Arial Narrow"/>
            <w:b/>
            <w:bCs/>
            <w:sz w:val="24"/>
            <w:szCs w:val="24"/>
            <w:rPrChange w:id="676" w:author="Belkacem HAICHEUR" w:date="2025-06-24T11:50:00Z" w16du:dateUtc="2025-06-24T09:50:00Z">
              <w:rPr>
                <w:rFonts w:ascii="Arial Narrow" w:hAnsi="Arial Narrow"/>
                <w:sz w:val="24"/>
                <w:szCs w:val="24"/>
              </w:rPr>
            </w:rPrChange>
          </w:rPr>
          <w:t xml:space="preserve">Variante </w:t>
        </w:r>
      </w:ins>
    </w:p>
    <w:p w14:paraId="68DBA517" w14:textId="77777777" w:rsidR="00297280" w:rsidRPr="00434E06" w:rsidRDefault="00297280" w:rsidP="0027564E">
      <w:pPr>
        <w:pStyle w:val="Corpsdetexte"/>
        <w:ind w:left="-142"/>
        <w:jc w:val="both"/>
        <w:rPr>
          <w:ins w:id="677" w:author="Belkacem HAICHEUR" w:date="2025-06-24T11:29:00Z" w16du:dateUtc="2025-06-24T09:29:00Z"/>
          <w:rFonts w:ascii="Arial Narrow" w:hAnsi="Arial Narrow"/>
          <w:b/>
          <w:bCs/>
          <w:sz w:val="24"/>
          <w:szCs w:val="24"/>
          <w:rPrChange w:id="678" w:author="Belkacem HAICHEUR" w:date="2025-06-24T11:50:00Z" w16du:dateUtc="2025-06-24T09:50:00Z">
            <w:rPr>
              <w:ins w:id="679" w:author="Belkacem HAICHEUR" w:date="2025-06-24T11:29:00Z" w16du:dateUtc="2025-06-24T09:29:00Z"/>
              <w:rFonts w:ascii="Arial Narrow" w:hAnsi="Arial Narrow"/>
              <w:sz w:val="24"/>
              <w:szCs w:val="24"/>
            </w:rPr>
          </w:rPrChange>
        </w:rPr>
      </w:pPr>
    </w:p>
    <w:p w14:paraId="29500B86" w14:textId="549F03E6" w:rsidR="00FF2D7F" w:rsidDel="00297280" w:rsidRDefault="00FF2D7F" w:rsidP="00FF2D7F">
      <w:pPr>
        <w:pStyle w:val="Corpsdetexte"/>
        <w:ind w:left="-142"/>
        <w:jc w:val="both"/>
        <w:rPr>
          <w:del w:id="680" w:author="Belkacem HAICHEUR" w:date="2025-06-10T17:38:00Z" w16du:dateUtc="2025-06-10T15:38:00Z"/>
          <w:rFonts w:ascii="Arial Narrow" w:hAnsi="Arial Narrow"/>
          <w:sz w:val="24"/>
          <w:szCs w:val="24"/>
        </w:rPr>
      </w:pPr>
      <w:del w:id="681" w:author="Belkacem HAICHEUR" w:date="2025-06-10T17:38:00Z" w16du:dateUtc="2025-06-10T15:38:00Z">
        <w:r w:rsidRPr="00F05347" w:rsidDel="00AA01AC">
          <w:rPr>
            <w:rFonts w:ascii="Arial Narrow" w:hAnsi="Arial Narrow"/>
            <w:sz w:val="24"/>
            <w:szCs w:val="24"/>
          </w:rPr>
          <w:delText>Phase réalisation des travaux </w:delText>
        </w:r>
        <w:r w:rsidDel="00AA01AC">
          <w:rPr>
            <w:rFonts w:ascii="Arial Narrow" w:hAnsi="Arial Narrow"/>
            <w:sz w:val="24"/>
            <w:szCs w:val="24"/>
          </w:rPr>
          <w:delText xml:space="preserve">de la phase 2 </w:delText>
        </w:r>
        <w:r w:rsidRPr="00F05347" w:rsidDel="00AA01AC">
          <w:rPr>
            <w:rFonts w:ascii="Arial Narrow" w:hAnsi="Arial Narrow"/>
            <w:sz w:val="24"/>
            <w:szCs w:val="24"/>
          </w:rPr>
          <w:delText xml:space="preserve">: </w:delText>
        </w:r>
        <w:r w:rsidDel="00AA01AC">
          <w:rPr>
            <w:rFonts w:ascii="Arial Narrow" w:hAnsi="Arial Narrow"/>
            <w:sz w:val="24"/>
            <w:szCs w:val="24"/>
          </w:rPr>
          <w:delText xml:space="preserve">5 </w:delText>
        </w:r>
        <w:r w:rsidRPr="00F05347" w:rsidDel="00AA01AC">
          <w:rPr>
            <w:rFonts w:ascii="Arial Narrow" w:hAnsi="Arial Narrow"/>
            <w:sz w:val="24"/>
            <w:szCs w:val="24"/>
          </w:rPr>
          <w:delText>mois à compter de la date fixée par l’ordre de service qui prescrira le démarrage des travaux.</w:delText>
        </w:r>
      </w:del>
    </w:p>
    <w:p w14:paraId="6304C938" w14:textId="77777777" w:rsidR="00297280" w:rsidRDefault="00297280" w:rsidP="0027564E">
      <w:pPr>
        <w:pStyle w:val="Corpsdetexte"/>
        <w:ind w:left="-142"/>
        <w:jc w:val="both"/>
        <w:rPr>
          <w:ins w:id="682" w:author="Belkacem HAICHEUR" w:date="2025-06-24T11:32:00Z" w16du:dateUtc="2025-06-24T09:32:00Z"/>
          <w:rFonts w:ascii="Arial Narrow" w:hAnsi="Arial Narrow"/>
          <w:sz w:val="24"/>
          <w:szCs w:val="24"/>
        </w:rPr>
      </w:pPr>
    </w:p>
    <w:p w14:paraId="4B16A963" w14:textId="6E4ADDDB" w:rsidR="00297280" w:rsidRPr="00434E06" w:rsidRDefault="00297280" w:rsidP="00297280">
      <w:pPr>
        <w:pStyle w:val="Corpsdetexte"/>
        <w:ind w:left="-142"/>
        <w:jc w:val="both"/>
        <w:rPr>
          <w:ins w:id="683" w:author="Belkacem HAICHEUR" w:date="2025-06-24T11:33:00Z" w16du:dateUtc="2025-06-24T09:33:00Z"/>
          <w:rFonts w:ascii="Arial Narrow" w:hAnsi="Arial Narrow"/>
          <w:sz w:val="24"/>
          <w:szCs w:val="24"/>
          <w:u w:val="single"/>
          <w:rPrChange w:id="684" w:author="Belkacem HAICHEUR" w:date="2025-06-24T11:50:00Z" w16du:dateUtc="2025-06-24T09:50:00Z">
            <w:rPr>
              <w:ins w:id="685" w:author="Belkacem HAICHEUR" w:date="2025-06-24T11:33:00Z" w16du:dateUtc="2025-06-24T09:33:00Z"/>
              <w:rFonts w:ascii="Arial Narrow" w:hAnsi="Arial Narrow"/>
              <w:sz w:val="24"/>
              <w:szCs w:val="24"/>
            </w:rPr>
          </w:rPrChange>
        </w:rPr>
      </w:pPr>
      <w:ins w:id="686" w:author="Belkacem HAICHEUR" w:date="2025-06-24T11:32:00Z" w16du:dateUtc="2025-06-24T09:32:00Z">
        <w:r w:rsidRPr="00434E06">
          <w:rPr>
            <w:rFonts w:ascii="Arial Narrow" w:hAnsi="Arial Narrow"/>
            <w:sz w:val="24"/>
            <w:szCs w:val="24"/>
            <w:u w:val="single"/>
            <w:rPrChange w:id="687" w:author="Belkacem HAICHEUR" w:date="2025-06-24T11:50:00Z" w16du:dateUtc="2025-06-24T09:50:00Z">
              <w:rPr>
                <w:rFonts w:ascii="Arial Narrow" w:hAnsi="Arial Narrow"/>
                <w:sz w:val="24"/>
                <w:szCs w:val="24"/>
              </w:rPr>
            </w:rPrChange>
          </w:rPr>
          <w:t>T</w:t>
        </w:r>
      </w:ins>
      <w:ins w:id="688" w:author="Belkacem HAICHEUR" w:date="2025-06-24T11:33:00Z" w16du:dateUtc="2025-06-24T09:33:00Z">
        <w:r w:rsidRPr="00434E06">
          <w:rPr>
            <w:rFonts w:ascii="Arial Narrow" w:hAnsi="Arial Narrow"/>
            <w:sz w:val="24"/>
            <w:szCs w:val="24"/>
            <w:u w:val="single"/>
            <w:rPrChange w:id="689" w:author="Belkacem HAICHEUR" w:date="2025-06-24T11:50:00Z" w16du:dateUtc="2025-06-24T09:50:00Z">
              <w:rPr>
                <w:rFonts w:ascii="Arial Narrow" w:hAnsi="Arial Narrow"/>
                <w:sz w:val="24"/>
                <w:szCs w:val="24"/>
              </w:rPr>
            </w:rPrChange>
          </w:rPr>
          <w:t>ranche ferme</w:t>
        </w:r>
      </w:ins>
    </w:p>
    <w:p w14:paraId="4140E575" w14:textId="71DD1FB7" w:rsidR="00297280" w:rsidRDefault="00297280" w:rsidP="00297280">
      <w:pPr>
        <w:pStyle w:val="Corpsdetexte"/>
        <w:ind w:left="-142"/>
        <w:jc w:val="both"/>
        <w:rPr>
          <w:ins w:id="690" w:author="Belkacem HAICHEUR" w:date="2025-06-24T11:34:00Z" w16du:dateUtc="2025-06-24T09:34:00Z"/>
          <w:rFonts w:ascii="Arial Narrow" w:hAnsi="Arial Narrow"/>
          <w:sz w:val="24"/>
          <w:szCs w:val="24"/>
        </w:rPr>
      </w:pPr>
      <w:ins w:id="691" w:author="Belkacem HAICHEUR" w:date="2025-06-24T11:30:00Z" w16du:dateUtc="2025-06-24T09:30:00Z">
        <w:r>
          <w:rPr>
            <w:rFonts w:ascii="Arial Narrow" w:hAnsi="Arial Narrow"/>
            <w:sz w:val="24"/>
            <w:szCs w:val="24"/>
          </w:rPr>
          <w:t>La durée des travaux est fixée à .........................</w:t>
        </w:r>
        <w:r w:rsidRPr="00F05347">
          <w:rPr>
            <w:rFonts w:ascii="Arial Narrow" w:hAnsi="Arial Narrow"/>
            <w:sz w:val="24"/>
            <w:szCs w:val="24"/>
          </w:rPr>
          <w:t>mois à compter de la date fixée par l’ordre de service qui prescrira le démarrage des travaux.</w:t>
        </w:r>
      </w:ins>
    </w:p>
    <w:p w14:paraId="5447BF39" w14:textId="624C3685" w:rsidR="00297280" w:rsidRPr="00434E06" w:rsidRDefault="00297280" w:rsidP="00297280">
      <w:pPr>
        <w:pStyle w:val="Corpsdetexte"/>
        <w:ind w:left="-142"/>
        <w:jc w:val="both"/>
        <w:rPr>
          <w:ins w:id="692" w:author="Belkacem HAICHEUR" w:date="2025-06-24T11:30:00Z" w16du:dateUtc="2025-06-24T09:30:00Z"/>
          <w:rFonts w:ascii="Arial Narrow" w:hAnsi="Arial Narrow"/>
          <w:sz w:val="24"/>
          <w:szCs w:val="24"/>
          <w:u w:val="single"/>
          <w:rPrChange w:id="693" w:author="Belkacem HAICHEUR" w:date="2025-06-24T11:50:00Z" w16du:dateUtc="2025-06-24T09:50:00Z">
            <w:rPr>
              <w:ins w:id="694" w:author="Belkacem HAICHEUR" w:date="2025-06-24T11:30:00Z" w16du:dateUtc="2025-06-24T09:30:00Z"/>
              <w:rFonts w:ascii="Arial Narrow" w:hAnsi="Arial Narrow"/>
              <w:sz w:val="24"/>
              <w:szCs w:val="24"/>
            </w:rPr>
          </w:rPrChange>
        </w:rPr>
      </w:pPr>
      <w:ins w:id="695" w:author="Belkacem HAICHEUR" w:date="2025-06-24T11:34:00Z" w16du:dateUtc="2025-06-24T09:34:00Z">
        <w:r w:rsidRPr="00434E06">
          <w:rPr>
            <w:rFonts w:ascii="Arial Narrow" w:hAnsi="Arial Narrow"/>
            <w:sz w:val="24"/>
            <w:szCs w:val="24"/>
            <w:u w:val="single"/>
            <w:rPrChange w:id="696" w:author="Belkacem HAICHEUR" w:date="2025-06-24T11:50:00Z" w16du:dateUtc="2025-06-24T09:50:00Z">
              <w:rPr>
                <w:rFonts w:ascii="Arial Narrow" w:hAnsi="Arial Narrow"/>
                <w:sz w:val="24"/>
                <w:szCs w:val="24"/>
              </w:rPr>
            </w:rPrChange>
          </w:rPr>
          <w:t>Tranche optionnelle</w:t>
        </w:r>
      </w:ins>
    </w:p>
    <w:p w14:paraId="196A0FB5" w14:textId="77777777" w:rsidR="00297280" w:rsidRDefault="00297280" w:rsidP="00297280">
      <w:pPr>
        <w:pStyle w:val="Corpsdetexte"/>
        <w:ind w:left="-142"/>
        <w:jc w:val="both"/>
        <w:rPr>
          <w:ins w:id="697" w:author="Belkacem HAICHEUR" w:date="2025-06-24T11:35:00Z" w16du:dateUtc="2025-06-24T09:35:00Z"/>
          <w:rFonts w:ascii="Arial Narrow" w:hAnsi="Arial Narrow"/>
          <w:sz w:val="24"/>
          <w:szCs w:val="24"/>
        </w:rPr>
      </w:pPr>
      <w:ins w:id="698" w:author="Belkacem HAICHEUR" w:date="2025-06-24T11:35:00Z" w16du:dateUtc="2025-06-24T09:35:00Z">
        <w:r>
          <w:rPr>
            <w:rFonts w:ascii="Arial Narrow" w:hAnsi="Arial Narrow"/>
            <w:sz w:val="24"/>
            <w:szCs w:val="24"/>
          </w:rPr>
          <w:t>La durée des travaux est fixée à .........................</w:t>
        </w:r>
        <w:r w:rsidRPr="00F05347">
          <w:rPr>
            <w:rFonts w:ascii="Arial Narrow" w:hAnsi="Arial Narrow"/>
            <w:sz w:val="24"/>
            <w:szCs w:val="24"/>
          </w:rPr>
          <w:t>mois à compter de la date fixée par l’ordre de service qui prescrira le démarrage des travaux.</w:t>
        </w:r>
      </w:ins>
    </w:p>
    <w:p w14:paraId="1060F142" w14:textId="77777777" w:rsidR="00297280" w:rsidRPr="00F05347" w:rsidRDefault="00297280">
      <w:pPr>
        <w:pStyle w:val="Corpsdetexte"/>
        <w:jc w:val="both"/>
        <w:rPr>
          <w:rFonts w:ascii="Arial Narrow" w:hAnsi="Arial Narrow"/>
          <w:sz w:val="24"/>
          <w:szCs w:val="24"/>
        </w:rPr>
        <w:pPrChange w:id="699" w:author="Belkacem HAICHEUR" w:date="2025-06-24T11:35:00Z" w16du:dateUtc="2025-06-24T09:35:00Z">
          <w:pPr>
            <w:pStyle w:val="Corpsdetexte"/>
            <w:ind w:left="-142"/>
            <w:jc w:val="both"/>
          </w:pPr>
        </w:pPrChange>
      </w:pPr>
    </w:p>
    <w:p w14:paraId="5803FD83" w14:textId="7DAD0DF5" w:rsidR="0019234A" w:rsidRPr="00F05347" w:rsidRDefault="0070557D" w:rsidP="0027564E">
      <w:pPr>
        <w:pStyle w:val="Corpsdetexte"/>
        <w:ind w:left="-142"/>
        <w:jc w:val="both"/>
        <w:rPr>
          <w:rFonts w:ascii="Arial Narrow" w:hAnsi="Arial Narrow"/>
          <w:sz w:val="24"/>
          <w:szCs w:val="24"/>
        </w:rPr>
      </w:pPr>
      <w:r w:rsidRPr="00F05347">
        <w:rPr>
          <w:rFonts w:ascii="Arial Narrow" w:hAnsi="Arial Narrow"/>
          <w:sz w:val="24"/>
          <w:szCs w:val="24"/>
        </w:rPr>
        <w:t xml:space="preserve">L’ordre de service de démarrage de l’exécution des travaux ne pourra être délivré qu’après approbation des études de projet par le maître d’ouvrage et </w:t>
      </w:r>
      <w:r w:rsidR="00295C8D">
        <w:rPr>
          <w:rFonts w:ascii="Arial Narrow" w:hAnsi="Arial Narrow"/>
          <w:sz w:val="24"/>
          <w:szCs w:val="24"/>
        </w:rPr>
        <w:t>l’</w:t>
      </w:r>
      <w:r w:rsidRPr="00F05347">
        <w:rPr>
          <w:rFonts w:ascii="Arial Narrow" w:hAnsi="Arial Narrow"/>
          <w:sz w:val="24"/>
          <w:szCs w:val="24"/>
        </w:rPr>
        <w:t>obtention des autorisations administratives nécessaires au démarrage des travaux.</w:t>
      </w:r>
    </w:p>
    <w:p w14:paraId="473BC2A7" w14:textId="77777777" w:rsidR="00434E06" w:rsidRDefault="00434E06" w:rsidP="00FF2D7F">
      <w:pPr>
        <w:pStyle w:val="Corpsdetexte"/>
        <w:ind w:left="-142"/>
        <w:jc w:val="both"/>
        <w:rPr>
          <w:ins w:id="700" w:author="Belkacem HAICHEUR" w:date="2025-06-24T11:50:00Z" w16du:dateUtc="2025-06-24T09:50:00Z"/>
          <w:rFonts w:ascii="Arial Narrow" w:hAnsi="Arial Narrow"/>
          <w:sz w:val="24"/>
          <w:szCs w:val="24"/>
        </w:rPr>
      </w:pPr>
    </w:p>
    <w:p w14:paraId="7CE33460" w14:textId="2E229BDE" w:rsidR="00FF2D7F" w:rsidRPr="00F05347" w:rsidRDefault="00614123" w:rsidP="00FF2D7F">
      <w:pPr>
        <w:pStyle w:val="Corpsdetexte"/>
        <w:ind w:left="-142"/>
        <w:jc w:val="both"/>
        <w:rPr>
          <w:rFonts w:ascii="Arial Narrow" w:hAnsi="Arial Narrow"/>
          <w:sz w:val="24"/>
          <w:szCs w:val="24"/>
        </w:rPr>
      </w:pPr>
      <w:ins w:id="701" w:author="Belkacem HAICHEUR" w:date="2025-06-10T17:47:00Z" w16du:dateUtc="2025-06-10T15:47:00Z">
        <w:r w:rsidRPr="00F05347">
          <w:rPr>
            <w:rFonts w:ascii="Arial Narrow" w:hAnsi="Arial Narrow"/>
            <w:sz w:val="24"/>
            <w:szCs w:val="24"/>
          </w:rPr>
          <w:t xml:space="preserve">La durée de la période de préparation </w:t>
        </w:r>
      </w:ins>
      <w:ins w:id="702" w:author="Belkacem HAICHEUR" w:date="2025-06-10T17:48:00Z" w16du:dateUtc="2025-06-10T15:48:00Z">
        <w:r>
          <w:rPr>
            <w:rFonts w:ascii="Arial Narrow" w:hAnsi="Arial Narrow"/>
            <w:sz w:val="24"/>
            <w:szCs w:val="24"/>
          </w:rPr>
          <w:t xml:space="preserve">est comprise </w:t>
        </w:r>
      </w:ins>
      <w:del w:id="703" w:author="Belkacem HAICHEUR" w:date="2025-06-10T17:48:00Z" w16du:dateUtc="2025-06-10T15:48:00Z">
        <w:r w:rsidR="0070557D" w:rsidRPr="00F05347" w:rsidDel="00614123">
          <w:rPr>
            <w:rFonts w:ascii="Arial Narrow" w:hAnsi="Arial Narrow"/>
            <w:sz w:val="24"/>
            <w:szCs w:val="24"/>
          </w:rPr>
          <w:delText xml:space="preserve">La période de préparation est comprise </w:delText>
        </w:r>
      </w:del>
      <w:r w:rsidR="0070557D" w:rsidRPr="00F05347">
        <w:rPr>
          <w:rFonts w:ascii="Arial Narrow" w:hAnsi="Arial Narrow"/>
          <w:sz w:val="24"/>
          <w:szCs w:val="24"/>
        </w:rPr>
        <w:t xml:space="preserve">dans </w:t>
      </w:r>
      <w:del w:id="704" w:author="Laurent Bonnard" w:date="2025-03-13T16:49:00Z" w16du:dateUtc="2025-03-13T15:49:00Z">
        <w:r w:rsidR="0070557D" w:rsidRPr="00F05347" w:rsidDel="002B72B3">
          <w:rPr>
            <w:rFonts w:ascii="Arial Narrow" w:hAnsi="Arial Narrow"/>
            <w:sz w:val="24"/>
            <w:szCs w:val="24"/>
          </w:rPr>
          <w:delText>la phase de réalisation des travaux</w:delText>
        </w:r>
      </w:del>
      <w:ins w:id="705" w:author="Laurent Bonnard" w:date="2025-03-13T16:49:00Z" w16du:dateUtc="2025-03-13T15:49:00Z">
        <w:r w:rsidR="002B72B3">
          <w:rPr>
            <w:rFonts w:ascii="Arial Narrow" w:hAnsi="Arial Narrow"/>
            <w:sz w:val="24"/>
            <w:szCs w:val="24"/>
          </w:rPr>
          <w:t>le délai d’exécution des prestations de travaux</w:t>
        </w:r>
      </w:ins>
      <w:del w:id="706" w:author="Belkacem HAICHEUR" w:date="2025-06-10T17:49:00Z" w16du:dateUtc="2025-06-10T15:49:00Z">
        <w:r w:rsidR="0070557D" w:rsidRPr="00F05347" w:rsidDel="00614123">
          <w:rPr>
            <w:rFonts w:ascii="Arial Narrow" w:hAnsi="Arial Narrow"/>
            <w:sz w:val="24"/>
            <w:szCs w:val="24"/>
          </w:rPr>
          <w:delText>. La durée de la période de préparation est fixée</w:delText>
        </w:r>
        <w:r w:rsidR="00FF2D7F" w:rsidDel="00614123">
          <w:rPr>
            <w:rFonts w:ascii="Arial Narrow" w:hAnsi="Arial Narrow"/>
            <w:sz w:val="24"/>
            <w:szCs w:val="24"/>
          </w:rPr>
          <w:delText xml:space="preserve"> à </w:delText>
        </w:r>
      </w:del>
      <w:del w:id="707" w:author="Belkacem HAICHEUR" w:date="2025-06-10T17:41:00Z" w16du:dateUtc="2025-06-10T15:41:00Z">
        <w:r w:rsidR="00FF2D7F" w:rsidDel="00614123">
          <w:rPr>
            <w:rFonts w:ascii="Arial Narrow" w:hAnsi="Arial Narrow"/>
            <w:sz w:val="24"/>
            <w:szCs w:val="24"/>
          </w:rPr>
          <w:delText xml:space="preserve">2 </w:delText>
        </w:r>
      </w:del>
      <w:del w:id="708" w:author="Belkacem HAICHEUR" w:date="2025-06-10T17:49:00Z" w16du:dateUtc="2025-06-10T15:49:00Z">
        <w:r w:rsidR="00FF2D7F" w:rsidDel="00614123">
          <w:rPr>
            <w:rFonts w:ascii="Arial Narrow" w:hAnsi="Arial Narrow"/>
            <w:sz w:val="24"/>
            <w:szCs w:val="24"/>
          </w:rPr>
          <w:delText>mois</w:delText>
        </w:r>
      </w:del>
      <w:del w:id="709" w:author="Belkacem HAICHEUR" w:date="2025-06-10T17:40:00Z" w16du:dateUtc="2025-06-10T15:40:00Z">
        <w:r w:rsidR="00FF2D7F" w:rsidDel="00AA01AC">
          <w:rPr>
            <w:rFonts w:ascii="Arial Narrow" w:hAnsi="Arial Narrow"/>
            <w:sz w:val="24"/>
            <w:szCs w:val="24"/>
          </w:rPr>
          <w:delText xml:space="preserve"> pour la phase 1 et 1 mois pour la phase 2</w:delText>
        </w:r>
      </w:del>
      <w:r w:rsidR="00FF2D7F">
        <w:rPr>
          <w:rFonts w:ascii="Arial Narrow" w:hAnsi="Arial Narrow"/>
          <w:sz w:val="24"/>
          <w:szCs w:val="24"/>
        </w:rPr>
        <w:t xml:space="preserve">. </w:t>
      </w:r>
    </w:p>
    <w:p w14:paraId="62F08D3B" w14:textId="77777777" w:rsidR="0070557D" w:rsidRPr="00F05347" w:rsidRDefault="0070557D" w:rsidP="001C7019">
      <w:pPr>
        <w:pStyle w:val="Corpsdetexte"/>
        <w:jc w:val="both"/>
        <w:rPr>
          <w:rFonts w:ascii="Arial Narrow" w:hAnsi="Arial Narrow"/>
          <w:sz w:val="24"/>
          <w:szCs w:val="24"/>
        </w:rPr>
      </w:pPr>
    </w:p>
    <w:p w14:paraId="66951CD9" w14:textId="0B60FEBA" w:rsidR="00F05347" w:rsidRDefault="0070557D" w:rsidP="0027564E">
      <w:pPr>
        <w:pStyle w:val="Corpsdetexte"/>
        <w:ind w:left="-142"/>
        <w:jc w:val="both"/>
        <w:rPr>
          <w:ins w:id="710" w:author="Belkacem HAICHEUR" w:date="2025-06-24T11:49:00Z" w16du:dateUtc="2025-06-24T09:49:00Z"/>
          <w:rFonts w:ascii="Arial Narrow" w:hAnsi="Arial Narrow"/>
          <w:sz w:val="24"/>
          <w:szCs w:val="24"/>
        </w:rPr>
      </w:pPr>
      <w:r w:rsidRPr="00F05347">
        <w:rPr>
          <w:rFonts w:ascii="Arial Narrow" w:hAnsi="Arial Narrow"/>
          <w:sz w:val="24"/>
          <w:szCs w:val="24"/>
        </w:rPr>
        <w:t xml:space="preserve">Les délais définis aux articles 5, 5.1 et 5.2 ci-dessus sont des </w:t>
      </w:r>
      <w:r w:rsidR="00E71B67">
        <w:rPr>
          <w:rFonts w:ascii="Arial Narrow" w:hAnsi="Arial Narrow"/>
          <w:sz w:val="24"/>
          <w:szCs w:val="24"/>
        </w:rPr>
        <w:t xml:space="preserve">délais </w:t>
      </w:r>
      <w:r w:rsidRPr="00F05347">
        <w:rPr>
          <w:rFonts w:ascii="Arial Narrow" w:hAnsi="Arial Narrow"/>
          <w:sz w:val="24"/>
          <w:szCs w:val="24"/>
        </w:rPr>
        <w:t>maximums</w:t>
      </w:r>
      <w:r w:rsidR="00F05347" w:rsidRPr="00F05347">
        <w:rPr>
          <w:rFonts w:ascii="Arial Narrow" w:hAnsi="Arial Narrow"/>
          <w:sz w:val="24"/>
          <w:szCs w:val="24"/>
        </w:rPr>
        <w:t>.</w:t>
      </w:r>
    </w:p>
    <w:p w14:paraId="777656A6" w14:textId="77777777" w:rsidR="00434E06" w:rsidRDefault="00434E06" w:rsidP="0027564E">
      <w:pPr>
        <w:pStyle w:val="Corpsdetexte"/>
        <w:ind w:left="-142"/>
        <w:jc w:val="both"/>
        <w:rPr>
          <w:ins w:id="711" w:author="Laurent Bonnard" w:date="2025-03-13T16:49:00Z" w16du:dateUtc="2025-03-13T15:49:00Z"/>
          <w:rFonts w:ascii="Arial Narrow" w:hAnsi="Arial Narrow"/>
          <w:sz w:val="24"/>
          <w:szCs w:val="24"/>
        </w:rPr>
      </w:pPr>
    </w:p>
    <w:p w14:paraId="30F5B403" w14:textId="46B0A0FA" w:rsidR="002B72B3" w:rsidRPr="00F05347" w:rsidDel="00CA704F" w:rsidRDefault="002B72B3" w:rsidP="002B72B3">
      <w:pPr>
        <w:pStyle w:val="Corpsdetexte"/>
        <w:jc w:val="both"/>
        <w:rPr>
          <w:del w:id="712" w:author="Belkacem HAICHEUR" w:date="2025-06-10T18:52:00Z" w16du:dateUtc="2025-06-10T16:52:00Z"/>
          <w:rFonts w:ascii="Arial Narrow" w:hAnsi="Arial Narrow"/>
          <w:sz w:val="24"/>
          <w:szCs w:val="24"/>
        </w:rPr>
      </w:pPr>
    </w:p>
    <w:p w14:paraId="0DA06374" w14:textId="77777777" w:rsidR="00F05347" w:rsidRDefault="00F05347" w:rsidP="001C7019">
      <w:pPr>
        <w:pStyle w:val="Corpsdetexte"/>
        <w:jc w:val="both"/>
        <w:rPr>
          <w:rFonts w:ascii="Arial Narrow" w:hAnsi="Arial Narrow"/>
          <w:sz w:val="24"/>
          <w:szCs w:val="24"/>
        </w:rPr>
      </w:pPr>
    </w:p>
    <w:p w14:paraId="2046575B" w14:textId="77777777" w:rsidR="00F05347" w:rsidRPr="00F05347" w:rsidRDefault="00F05347" w:rsidP="00F05347">
      <w:pPr>
        <w:pStyle w:val="Paragraphedeliste"/>
        <w:numPr>
          <w:ilvl w:val="0"/>
          <w:numId w:val="7"/>
        </w:numPr>
        <w:tabs>
          <w:tab w:val="left" w:pos="1540"/>
        </w:tabs>
        <w:spacing w:before="1"/>
        <w:outlineLvl w:val="0"/>
        <w:rPr>
          <w:rFonts w:ascii="Arial Narrow" w:hAnsi="Arial Narrow"/>
          <w:b/>
          <w:bCs/>
          <w:vanish/>
          <w:color w:val="0892AE"/>
          <w:sz w:val="28"/>
          <w:szCs w:val="28"/>
        </w:rPr>
      </w:pPr>
    </w:p>
    <w:p w14:paraId="102D29EC" w14:textId="77777777" w:rsidR="00F05347" w:rsidRPr="00F05347" w:rsidRDefault="00F05347" w:rsidP="00F05347">
      <w:pPr>
        <w:pStyle w:val="Paragraphedeliste"/>
        <w:numPr>
          <w:ilvl w:val="0"/>
          <w:numId w:val="7"/>
        </w:numPr>
        <w:tabs>
          <w:tab w:val="left" w:pos="1540"/>
        </w:tabs>
        <w:spacing w:before="1"/>
        <w:outlineLvl w:val="0"/>
        <w:rPr>
          <w:rFonts w:ascii="Arial Narrow" w:hAnsi="Arial Narrow"/>
          <w:b/>
          <w:bCs/>
          <w:vanish/>
          <w:color w:val="0892AE"/>
          <w:sz w:val="28"/>
          <w:szCs w:val="28"/>
        </w:rPr>
      </w:pPr>
    </w:p>
    <w:p w14:paraId="3E279A2C" w14:textId="77777777" w:rsidR="00F05347" w:rsidRPr="00F05347" w:rsidRDefault="00F05347" w:rsidP="00F05347">
      <w:pPr>
        <w:pStyle w:val="Paragraphedeliste"/>
        <w:numPr>
          <w:ilvl w:val="0"/>
          <w:numId w:val="7"/>
        </w:numPr>
        <w:tabs>
          <w:tab w:val="left" w:pos="1540"/>
        </w:tabs>
        <w:spacing w:before="1"/>
        <w:outlineLvl w:val="0"/>
        <w:rPr>
          <w:rFonts w:ascii="Arial Narrow" w:hAnsi="Arial Narrow"/>
          <w:b/>
          <w:bCs/>
          <w:vanish/>
          <w:color w:val="0892AE"/>
          <w:sz w:val="28"/>
          <w:szCs w:val="28"/>
        </w:rPr>
      </w:pPr>
    </w:p>
    <w:p w14:paraId="41E97D0D" w14:textId="77777777" w:rsidR="00F05347" w:rsidRPr="00F05347" w:rsidRDefault="00F05347" w:rsidP="00F05347">
      <w:pPr>
        <w:pStyle w:val="Paragraphedeliste"/>
        <w:numPr>
          <w:ilvl w:val="0"/>
          <w:numId w:val="7"/>
        </w:numPr>
        <w:tabs>
          <w:tab w:val="left" w:pos="1540"/>
        </w:tabs>
        <w:spacing w:before="1"/>
        <w:outlineLvl w:val="0"/>
        <w:rPr>
          <w:rFonts w:ascii="Arial Narrow" w:hAnsi="Arial Narrow"/>
          <w:b/>
          <w:bCs/>
          <w:vanish/>
          <w:color w:val="0892AE"/>
          <w:sz w:val="28"/>
          <w:szCs w:val="28"/>
        </w:rPr>
      </w:pPr>
    </w:p>
    <w:p w14:paraId="069A64A9" w14:textId="77777777" w:rsidR="00F05347" w:rsidRPr="00F05347" w:rsidRDefault="00F05347" w:rsidP="00F05347">
      <w:pPr>
        <w:pStyle w:val="Paragraphedeliste"/>
        <w:numPr>
          <w:ilvl w:val="0"/>
          <w:numId w:val="7"/>
        </w:numPr>
        <w:tabs>
          <w:tab w:val="left" w:pos="1540"/>
        </w:tabs>
        <w:spacing w:before="1"/>
        <w:outlineLvl w:val="0"/>
        <w:rPr>
          <w:rFonts w:ascii="Arial Narrow" w:hAnsi="Arial Narrow"/>
          <w:b/>
          <w:bCs/>
          <w:vanish/>
          <w:color w:val="0892AE"/>
          <w:sz w:val="28"/>
          <w:szCs w:val="28"/>
        </w:rPr>
      </w:pPr>
    </w:p>
    <w:p w14:paraId="643F6B10" w14:textId="77777777" w:rsidR="00F05347" w:rsidRPr="00F05347" w:rsidRDefault="00F05347" w:rsidP="00F05347">
      <w:pPr>
        <w:pStyle w:val="Paragraphedeliste"/>
        <w:numPr>
          <w:ilvl w:val="1"/>
          <w:numId w:val="7"/>
        </w:numPr>
        <w:tabs>
          <w:tab w:val="left" w:pos="1540"/>
        </w:tabs>
        <w:spacing w:before="1"/>
        <w:outlineLvl w:val="0"/>
        <w:rPr>
          <w:rFonts w:ascii="Arial Narrow" w:hAnsi="Arial Narrow"/>
          <w:b/>
          <w:bCs/>
          <w:vanish/>
          <w:color w:val="0892AE"/>
          <w:sz w:val="28"/>
          <w:szCs w:val="28"/>
        </w:rPr>
      </w:pPr>
    </w:p>
    <w:p w14:paraId="0FBCBF61" w14:textId="77777777" w:rsidR="00F05347" w:rsidRPr="00F05347" w:rsidRDefault="00F05347" w:rsidP="00F05347">
      <w:pPr>
        <w:pStyle w:val="Paragraphedeliste"/>
        <w:numPr>
          <w:ilvl w:val="1"/>
          <w:numId w:val="7"/>
        </w:numPr>
        <w:tabs>
          <w:tab w:val="left" w:pos="1540"/>
        </w:tabs>
        <w:spacing w:before="1"/>
        <w:outlineLvl w:val="0"/>
        <w:rPr>
          <w:rFonts w:ascii="Arial Narrow" w:hAnsi="Arial Narrow"/>
          <w:b/>
          <w:bCs/>
          <w:vanish/>
          <w:color w:val="0892AE"/>
          <w:sz w:val="28"/>
          <w:szCs w:val="28"/>
        </w:rPr>
      </w:pPr>
    </w:p>
    <w:p w14:paraId="63081DEB" w14:textId="05F9C3CC" w:rsidR="00F05347" w:rsidRPr="00725EF4" w:rsidRDefault="00F05347" w:rsidP="00F05347">
      <w:pPr>
        <w:pStyle w:val="Titre1"/>
        <w:numPr>
          <w:ilvl w:val="1"/>
          <w:numId w:val="7"/>
        </w:numPr>
        <w:tabs>
          <w:tab w:val="left" w:pos="1540"/>
        </w:tabs>
        <w:spacing w:before="1"/>
        <w:rPr>
          <w:rFonts w:ascii="Arial Narrow" w:hAnsi="Arial Narrow"/>
          <w:color w:val="002060"/>
          <w:sz w:val="24"/>
          <w:szCs w:val="24"/>
          <w:rPrChange w:id="713" w:author="Belkacem HAICHEUR" w:date="2025-06-17T08:55:00Z" w16du:dateUtc="2025-06-17T06:55:00Z">
            <w:rPr>
              <w:rFonts w:ascii="Arial Narrow" w:hAnsi="Arial Narrow"/>
              <w:sz w:val="24"/>
              <w:szCs w:val="24"/>
            </w:rPr>
          </w:rPrChange>
        </w:rPr>
      </w:pPr>
      <w:r w:rsidRPr="00725EF4">
        <w:rPr>
          <w:rFonts w:ascii="Arial Narrow" w:hAnsi="Arial Narrow"/>
          <w:color w:val="002060"/>
          <w:sz w:val="24"/>
          <w:szCs w:val="24"/>
          <w:rPrChange w:id="714" w:author="Belkacem HAICHEUR" w:date="2025-06-17T08:55:00Z" w16du:dateUtc="2025-06-17T06:55:00Z">
            <w:rPr>
              <w:rFonts w:ascii="Arial Narrow" w:hAnsi="Arial Narrow"/>
              <w:color w:val="0892AE"/>
              <w:sz w:val="24"/>
              <w:szCs w:val="24"/>
            </w:rPr>
          </w:rPrChange>
        </w:rPr>
        <w:t>Délai d’acceptation des documents d’études par le maître d’ouvrage</w:t>
      </w:r>
    </w:p>
    <w:p w14:paraId="37AC2B5B" w14:textId="77777777" w:rsidR="00F05347" w:rsidRDefault="00F05347" w:rsidP="001C7019">
      <w:pPr>
        <w:pStyle w:val="Corpsdetexte"/>
        <w:jc w:val="both"/>
        <w:rPr>
          <w:rFonts w:ascii="Arial Narrow" w:hAnsi="Arial Narrow"/>
          <w:sz w:val="24"/>
          <w:szCs w:val="24"/>
        </w:rPr>
      </w:pPr>
    </w:p>
    <w:p w14:paraId="3A7AD16E" w14:textId="749C411B" w:rsidR="0019234A" w:rsidRPr="00DC4ED6" w:rsidRDefault="00F05347" w:rsidP="0027564E">
      <w:pPr>
        <w:pStyle w:val="Corpsdetexte"/>
        <w:ind w:left="-142"/>
        <w:jc w:val="both"/>
        <w:rPr>
          <w:rFonts w:ascii="Arial Narrow" w:hAnsi="Arial Narrow"/>
          <w:sz w:val="24"/>
          <w:szCs w:val="24"/>
        </w:rPr>
      </w:pPr>
      <w:r w:rsidRPr="00DC4ED6">
        <w:rPr>
          <w:rFonts w:ascii="Arial Narrow" w:hAnsi="Arial Narrow"/>
          <w:sz w:val="24"/>
          <w:szCs w:val="24"/>
        </w:rPr>
        <w:t>Le délai maximal dans lequel le maître d’ouvrage procèdera à l’acceptation des documents d’études est fixé à :</w:t>
      </w:r>
    </w:p>
    <w:p w14:paraId="56D70032" w14:textId="77777777" w:rsidR="00F05347" w:rsidRPr="00DC4ED6" w:rsidRDefault="00F05347" w:rsidP="001C7019">
      <w:pPr>
        <w:pStyle w:val="Corpsdetexte"/>
        <w:jc w:val="both"/>
        <w:rPr>
          <w:rFonts w:ascii="Arial Narrow" w:hAnsi="Arial Narrow"/>
          <w:sz w:val="24"/>
          <w:szCs w:val="24"/>
        </w:rPr>
      </w:pPr>
    </w:p>
    <w:tbl>
      <w:tblPr>
        <w:tblStyle w:val="Grilledutableau"/>
        <w:tblW w:w="9498"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715" w:author="Belkacem HAICHEUR" w:date="2025-06-24T11:54:00Z" w16du:dateUtc="2025-06-24T09:54:00Z">
          <w:tblPr>
            <w:tblStyle w:val="Grilledutableau"/>
            <w:tblW w:w="9498"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4785"/>
        <w:gridCol w:w="4713"/>
        <w:tblGridChange w:id="716">
          <w:tblGrid>
            <w:gridCol w:w="204"/>
            <w:gridCol w:w="4581"/>
            <w:gridCol w:w="204"/>
            <w:gridCol w:w="4509"/>
            <w:gridCol w:w="204"/>
          </w:tblGrid>
        </w:tblGridChange>
      </w:tblGrid>
      <w:tr w:rsidR="00F05347" w:rsidRPr="000355DB" w14:paraId="2401FBEF" w14:textId="77777777" w:rsidTr="00434E06">
        <w:trPr>
          <w:trHeight w:val="397"/>
          <w:trPrChange w:id="717" w:author="Belkacem HAICHEUR" w:date="2025-06-24T11:54:00Z" w16du:dateUtc="2025-06-24T09:54:00Z">
            <w:trPr>
              <w:gridBefore w:val="1"/>
              <w:trHeight w:val="567"/>
            </w:trPr>
          </w:trPrChange>
        </w:trPr>
        <w:tc>
          <w:tcPr>
            <w:tcW w:w="4785" w:type="dxa"/>
            <w:vAlign w:val="center"/>
            <w:tcPrChange w:id="718" w:author="Belkacem HAICHEUR" w:date="2025-06-24T11:54:00Z" w16du:dateUtc="2025-06-24T09:54:00Z">
              <w:tcPr>
                <w:tcW w:w="4785" w:type="dxa"/>
                <w:gridSpan w:val="2"/>
                <w:vAlign w:val="center"/>
              </w:tcPr>
            </w:tcPrChange>
          </w:tcPr>
          <w:p w14:paraId="6B612907" w14:textId="77777777" w:rsidR="00F05347" w:rsidRPr="000355DB" w:rsidRDefault="00F05347" w:rsidP="00D619EC">
            <w:pPr>
              <w:pStyle w:val="Corpsdetexte"/>
              <w:jc w:val="center"/>
              <w:rPr>
                <w:rFonts w:ascii="Arial Narrow" w:hAnsi="Arial Narrow"/>
                <w:b/>
                <w:bCs/>
                <w:sz w:val="24"/>
                <w:szCs w:val="24"/>
                <w:rPrChange w:id="719" w:author="Belkacem HAICHEUR" w:date="2025-06-24T10:45:00Z" w16du:dateUtc="2025-06-24T08:45:00Z">
                  <w:rPr>
                    <w:rFonts w:ascii="Arial Narrow" w:hAnsi="Arial Narrow"/>
                    <w:sz w:val="24"/>
                    <w:szCs w:val="24"/>
                  </w:rPr>
                </w:rPrChange>
              </w:rPr>
            </w:pPr>
            <w:r w:rsidRPr="000355DB">
              <w:rPr>
                <w:rFonts w:ascii="Arial Narrow" w:hAnsi="Arial Narrow"/>
                <w:b/>
                <w:bCs/>
                <w:sz w:val="24"/>
                <w:szCs w:val="24"/>
                <w:rPrChange w:id="720" w:author="Belkacem HAICHEUR" w:date="2025-06-24T10:45:00Z" w16du:dateUtc="2025-06-24T08:45:00Z">
                  <w:rPr>
                    <w:rFonts w:ascii="Arial Narrow" w:hAnsi="Arial Narrow"/>
                    <w:sz w:val="24"/>
                    <w:szCs w:val="24"/>
                  </w:rPr>
                </w:rPrChange>
              </w:rPr>
              <w:t>Etudes</w:t>
            </w:r>
          </w:p>
        </w:tc>
        <w:tc>
          <w:tcPr>
            <w:tcW w:w="4713" w:type="dxa"/>
            <w:vAlign w:val="center"/>
            <w:tcPrChange w:id="721" w:author="Belkacem HAICHEUR" w:date="2025-06-24T11:54:00Z" w16du:dateUtc="2025-06-24T09:54:00Z">
              <w:tcPr>
                <w:tcW w:w="4713" w:type="dxa"/>
                <w:gridSpan w:val="2"/>
                <w:vAlign w:val="center"/>
              </w:tcPr>
            </w:tcPrChange>
          </w:tcPr>
          <w:p w14:paraId="096FE071" w14:textId="77777777" w:rsidR="00F05347" w:rsidRPr="000355DB" w:rsidRDefault="00F05347" w:rsidP="00D619EC">
            <w:pPr>
              <w:pStyle w:val="Corpsdetexte"/>
              <w:jc w:val="center"/>
              <w:rPr>
                <w:rFonts w:ascii="Arial Narrow" w:hAnsi="Arial Narrow"/>
                <w:b/>
                <w:bCs/>
                <w:sz w:val="24"/>
                <w:szCs w:val="24"/>
                <w:rPrChange w:id="722" w:author="Belkacem HAICHEUR" w:date="2025-06-24T10:45:00Z" w16du:dateUtc="2025-06-24T08:45:00Z">
                  <w:rPr>
                    <w:rFonts w:ascii="Arial Narrow" w:hAnsi="Arial Narrow"/>
                    <w:sz w:val="24"/>
                    <w:szCs w:val="24"/>
                  </w:rPr>
                </w:rPrChange>
              </w:rPr>
            </w:pPr>
            <w:r w:rsidRPr="000355DB">
              <w:rPr>
                <w:rFonts w:ascii="Arial Narrow" w:hAnsi="Arial Narrow"/>
                <w:b/>
                <w:bCs/>
                <w:sz w:val="24"/>
                <w:szCs w:val="24"/>
                <w:rPrChange w:id="723" w:author="Belkacem HAICHEUR" w:date="2025-06-24T10:45:00Z" w16du:dateUtc="2025-06-24T08:45:00Z">
                  <w:rPr>
                    <w:rFonts w:ascii="Arial Narrow" w:hAnsi="Arial Narrow"/>
                    <w:sz w:val="24"/>
                    <w:szCs w:val="24"/>
                  </w:rPr>
                </w:rPrChange>
              </w:rPr>
              <w:t>Délai</w:t>
            </w:r>
          </w:p>
        </w:tc>
      </w:tr>
      <w:tr w:rsidR="0066748E" w:rsidRPr="00F05347" w14:paraId="61A11F92" w14:textId="77777777" w:rsidTr="00434E06">
        <w:trPr>
          <w:trHeight w:val="397"/>
          <w:ins w:id="724" w:author="Belkacem HAICHEUR" w:date="2025-06-10T18:33:00Z"/>
          <w:trPrChange w:id="725" w:author="Belkacem HAICHEUR" w:date="2025-06-24T11:54:00Z" w16du:dateUtc="2025-06-24T09:54:00Z">
            <w:trPr>
              <w:gridBefore w:val="1"/>
              <w:trHeight w:val="567"/>
            </w:trPr>
          </w:trPrChange>
        </w:trPr>
        <w:tc>
          <w:tcPr>
            <w:tcW w:w="4785" w:type="dxa"/>
            <w:vAlign w:val="center"/>
            <w:tcPrChange w:id="726" w:author="Belkacem HAICHEUR" w:date="2025-06-24T11:54:00Z" w16du:dateUtc="2025-06-24T09:54:00Z">
              <w:tcPr>
                <w:tcW w:w="4785" w:type="dxa"/>
                <w:gridSpan w:val="2"/>
                <w:vAlign w:val="center"/>
              </w:tcPr>
            </w:tcPrChange>
          </w:tcPr>
          <w:p w14:paraId="042B04CB" w14:textId="1A4D6D0A" w:rsidR="0066748E" w:rsidRPr="00F05347" w:rsidRDefault="0066748E" w:rsidP="00D619EC">
            <w:pPr>
              <w:pStyle w:val="Corpsdetexte"/>
              <w:rPr>
                <w:ins w:id="727" w:author="Belkacem HAICHEUR" w:date="2025-06-10T18:33:00Z" w16du:dateUtc="2025-06-10T16:33:00Z"/>
                <w:rFonts w:ascii="Arial Narrow" w:hAnsi="Arial Narrow"/>
                <w:sz w:val="24"/>
                <w:szCs w:val="24"/>
              </w:rPr>
            </w:pPr>
            <w:ins w:id="728" w:author="Belkacem HAICHEUR" w:date="2025-06-10T18:33:00Z" w16du:dateUtc="2025-06-10T16:33:00Z">
              <w:r>
                <w:rPr>
                  <w:rFonts w:ascii="Arial Narrow" w:hAnsi="Arial Narrow"/>
                  <w:sz w:val="24"/>
                  <w:szCs w:val="24"/>
                </w:rPr>
                <w:t>Mise au point de l’APS</w:t>
              </w:r>
            </w:ins>
          </w:p>
        </w:tc>
        <w:tc>
          <w:tcPr>
            <w:tcW w:w="4713" w:type="dxa"/>
            <w:vAlign w:val="center"/>
            <w:tcPrChange w:id="729" w:author="Belkacem HAICHEUR" w:date="2025-06-24T11:54:00Z" w16du:dateUtc="2025-06-24T09:54:00Z">
              <w:tcPr>
                <w:tcW w:w="4713" w:type="dxa"/>
                <w:gridSpan w:val="2"/>
                <w:vAlign w:val="center"/>
              </w:tcPr>
            </w:tcPrChange>
          </w:tcPr>
          <w:p w14:paraId="016382E4" w14:textId="2D53BADB" w:rsidR="0066748E" w:rsidRDefault="0066748E" w:rsidP="00D619EC">
            <w:pPr>
              <w:pStyle w:val="Corpsdetexte"/>
              <w:jc w:val="center"/>
              <w:rPr>
                <w:ins w:id="730" w:author="Belkacem HAICHEUR" w:date="2025-06-10T18:33:00Z" w16du:dateUtc="2025-06-10T16:33:00Z"/>
                <w:rFonts w:ascii="Arial Narrow" w:hAnsi="Arial Narrow"/>
                <w:sz w:val="24"/>
                <w:szCs w:val="24"/>
              </w:rPr>
            </w:pPr>
            <w:ins w:id="731" w:author="Belkacem HAICHEUR" w:date="2025-06-10T18:34:00Z" w16du:dateUtc="2025-06-10T16:34:00Z">
              <w:r>
                <w:rPr>
                  <w:rFonts w:ascii="Arial Narrow" w:hAnsi="Arial Narrow"/>
                  <w:sz w:val="24"/>
                  <w:szCs w:val="24"/>
                </w:rPr>
                <w:t>2 semaines</w:t>
              </w:r>
            </w:ins>
          </w:p>
        </w:tc>
      </w:tr>
      <w:tr w:rsidR="00F05347" w:rsidRPr="00F05347" w14:paraId="633A2E77" w14:textId="77777777" w:rsidTr="00434E06">
        <w:trPr>
          <w:trHeight w:val="397"/>
          <w:trPrChange w:id="732" w:author="Belkacem HAICHEUR" w:date="2025-06-24T11:54:00Z" w16du:dateUtc="2025-06-24T09:54:00Z">
            <w:trPr>
              <w:gridBefore w:val="1"/>
              <w:trHeight w:val="567"/>
            </w:trPr>
          </w:trPrChange>
        </w:trPr>
        <w:tc>
          <w:tcPr>
            <w:tcW w:w="4785" w:type="dxa"/>
            <w:vAlign w:val="center"/>
            <w:tcPrChange w:id="733" w:author="Belkacem HAICHEUR" w:date="2025-06-24T11:54:00Z" w16du:dateUtc="2025-06-24T09:54:00Z">
              <w:tcPr>
                <w:tcW w:w="4785" w:type="dxa"/>
                <w:gridSpan w:val="2"/>
                <w:vAlign w:val="center"/>
              </w:tcPr>
            </w:tcPrChange>
          </w:tcPr>
          <w:p w14:paraId="7B2AD218" w14:textId="54A9F729" w:rsidR="00F05347" w:rsidRPr="00F05347" w:rsidRDefault="00F05347" w:rsidP="00D619EC">
            <w:pPr>
              <w:pStyle w:val="Corpsdetexte"/>
              <w:rPr>
                <w:rFonts w:ascii="Arial Narrow" w:hAnsi="Arial Narrow"/>
                <w:sz w:val="24"/>
                <w:szCs w:val="24"/>
              </w:rPr>
            </w:pPr>
            <w:r w:rsidRPr="00F05347">
              <w:rPr>
                <w:rFonts w:ascii="Arial Narrow" w:hAnsi="Arial Narrow"/>
                <w:sz w:val="24"/>
                <w:szCs w:val="24"/>
              </w:rPr>
              <w:t xml:space="preserve">Avant-Projet définitif (APD) </w:t>
            </w:r>
            <w:del w:id="734" w:author="Belkacem HAICHEUR" w:date="2025-06-10T18:31:00Z" w16du:dateUtc="2025-06-10T16:31:00Z">
              <w:r w:rsidRPr="00F05347" w:rsidDel="0066748E">
                <w:rPr>
                  <w:rFonts w:ascii="Arial Narrow" w:hAnsi="Arial Narrow"/>
                  <w:sz w:val="24"/>
                  <w:szCs w:val="24"/>
                </w:rPr>
                <w:delText>et Permis de construire</w:delText>
              </w:r>
            </w:del>
          </w:p>
        </w:tc>
        <w:tc>
          <w:tcPr>
            <w:tcW w:w="4713" w:type="dxa"/>
            <w:vAlign w:val="center"/>
            <w:tcPrChange w:id="735" w:author="Belkacem HAICHEUR" w:date="2025-06-24T11:54:00Z" w16du:dateUtc="2025-06-24T09:54:00Z">
              <w:tcPr>
                <w:tcW w:w="4713" w:type="dxa"/>
                <w:gridSpan w:val="2"/>
                <w:vAlign w:val="center"/>
              </w:tcPr>
            </w:tcPrChange>
          </w:tcPr>
          <w:p w14:paraId="34CACD7E" w14:textId="5192D56F" w:rsidR="00F05347" w:rsidRPr="00F05347" w:rsidRDefault="00B2478F" w:rsidP="00D619EC">
            <w:pPr>
              <w:pStyle w:val="Corpsdetexte"/>
              <w:jc w:val="center"/>
              <w:rPr>
                <w:rFonts w:ascii="Arial Narrow" w:hAnsi="Arial Narrow"/>
                <w:sz w:val="24"/>
                <w:szCs w:val="24"/>
              </w:rPr>
            </w:pPr>
            <w:r>
              <w:rPr>
                <w:rFonts w:ascii="Arial Narrow" w:hAnsi="Arial Narrow"/>
                <w:sz w:val="24"/>
                <w:szCs w:val="24"/>
              </w:rPr>
              <w:t>8</w:t>
            </w:r>
            <w:r w:rsidR="00F05347" w:rsidRPr="00F05347">
              <w:rPr>
                <w:rFonts w:ascii="Arial Narrow" w:hAnsi="Arial Narrow"/>
                <w:sz w:val="24"/>
                <w:szCs w:val="24"/>
              </w:rPr>
              <w:t xml:space="preserve"> semaines</w:t>
            </w:r>
          </w:p>
        </w:tc>
      </w:tr>
      <w:tr w:rsidR="00F05347" w:rsidRPr="00F05347" w14:paraId="6A603A0A" w14:textId="77777777" w:rsidTr="00434E06">
        <w:trPr>
          <w:trHeight w:val="397"/>
          <w:trPrChange w:id="736" w:author="Belkacem HAICHEUR" w:date="2025-06-24T11:54:00Z" w16du:dateUtc="2025-06-24T09:54:00Z">
            <w:trPr>
              <w:gridBefore w:val="1"/>
              <w:trHeight w:val="567"/>
            </w:trPr>
          </w:trPrChange>
        </w:trPr>
        <w:tc>
          <w:tcPr>
            <w:tcW w:w="4785" w:type="dxa"/>
            <w:vAlign w:val="center"/>
            <w:tcPrChange w:id="737" w:author="Belkacem HAICHEUR" w:date="2025-06-24T11:54:00Z" w16du:dateUtc="2025-06-24T09:54:00Z">
              <w:tcPr>
                <w:tcW w:w="4785" w:type="dxa"/>
                <w:gridSpan w:val="2"/>
                <w:vAlign w:val="center"/>
              </w:tcPr>
            </w:tcPrChange>
          </w:tcPr>
          <w:p w14:paraId="4A158750" w14:textId="77777777" w:rsidR="00F05347" w:rsidRPr="00F05347" w:rsidRDefault="00F05347" w:rsidP="00D619EC">
            <w:pPr>
              <w:pStyle w:val="Corpsdetexte"/>
              <w:rPr>
                <w:rFonts w:ascii="Arial Narrow" w:hAnsi="Arial Narrow"/>
                <w:sz w:val="24"/>
                <w:szCs w:val="24"/>
              </w:rPr>
            </w:pPr>
            <w:r w:rsidRPr="00F05347">
              <w:rPr>
                <w:rFonts w:ascii="Arial Narrow" w:hAnsi="Arial Narrow"/>
                <w:sz w:val="24"/>
                <w:szCs w:val="24"/>
              </w:rPr>
              <w:t>Projet (PRO)</w:t>
            </w:r>
          </w:p>
        </w:tc>
        <w:tc>
          <w:tcPr>
            <w:tcW w:w="4713" w:type="dxa"/>
            <w:vAlign w:val="center"/>
            <w:tcPrChange w:id="738" w:author="Belkacem HAICHEUR" w:date="2025-06-24T11:54:00Z" w16du:dateUtc="2025-06-24T09:54:00Z">
              <w:tcPr>
                <w:tcW w:w="4713" w:type="dxa"/>
                <w:gridSpan w:val="2"/>
                <w:vAlign w:val="center"/>
              </w:tcPr>
            </w:tcPrChange>
          </w:tcPr>
          <w:p w14:paraId="36F4DA1C" w14:textId="35C68E65" w:rsidR="00F05347" w:rsidRPr="00F05347" w:rsidRDefault="00B2478F" w:rsidP="00D619EC">
            <w:pPr>
              <w:pStyle w:val="Corpsdetexte"/>
              <w:jc w:val="center"/>
              <w:rPr>
                <w:rFonts w:ascii="Arial Narrow" w:hAnsi="Arial Narrow"/>
                <w:sz w:val="24"/>
                <w:szCs w:val="24"/>
              </w:rPr>
            </w:pPr>
            <w:r>
              <w:rPr>
                <w:rFonts w:ascii="Arial Narrow" w:hAnsi="Arial Narrow"/>
                <w:sz w:val="24"/>
                <w:szCs w:val="24"/>
              </w:rPr>
              <w:t>8</w:t>
            </w:r>
            <w:r w:rsidR="00F05347" w:rsidRPr="00F05347">
              <w:rPr>
                <w:rFonts w:ascii="Arial Narrow" w:hAnsi="Arial Narrow"/>
                <w:sz w:val="24"/>
                <w:szCs w:val="24"/>
              </w:rPr>
              <w:t xml:space="preserve"> semaines</w:t>
            </w:r>
          </w:p>
        </w:tc>
      </w:tr>
    </w:tbl>
    <w:p w14:paraId="64214501" w14:textId="77777777" w:rsidR="00F05347" w:rsidRPr="00DC4ED6" w:rsidRDefault="00F05347" w:rsidP="00F05347">
      <w:pPr>
        <w:pStyle w:val="Corpsdetexte"/>
        <w:jc w:val="both"/>
        <w:rPr>
          <w:rFonts w:ascii="Arial Narrow" w:hAnsi="Arial Narrow"/>
          <w:sz w:val="24"/>
          <w:szCs w:val="24"/>
        </w:rPr>
      </w:pPr>
    </w:p>
    <w:p w14:paraId="7C9F6D2A" w14:textId="7C625A0E" w:rsidR="001C7019" w:rsidRPr="00DC4ED6" w:rsidRDefault="00ED0EEA" w:rsidP="0027564E">
      <w:pPr>
        <w:pStyle w:val="Corpsdetexte"/>
        <w:ind w:left="-142" w:right="74"/>
        <w:jc w:val="both"/>
        <w:rPr>
          <w:rFonts w:ascii="Arial Narrow" w:hAnsi="Arial Narrow"/>
          <w:sz w:val="24"/>
          <w:szCs w:val="24"/>
        </w:rPr>
      </w:pPr>
      <w:r w:rsidRPr="00DC4ED6">
        <w:rPr>
          <w:rFonts w:ascii="Arial Narrow" w:hAnsi="Arial Narrow"/>
          <w:sz w:val="24"/>
          <w:szCs w:val="24"/>
        </w:rPr>
        <w:t xml:space="preserve">L’absence de réponse du </w:t>
      </w:r>
      <w:r w:rsidR="00295C8D">
        <w:rPr>
          <w:rFonts w:ascii="Arial Narrow" w:hAnsi="Arial Narrow"/>
          <w:sz w:val="24"/>
          <w:szCs w:val="24"/>
        </w:rPr>
        <w:t>M</w:t>
      </w:r>
      <w:r w:rsidRPr="00DC4ED6">
        <w:rPr>
          <w:rFonts w:ascii="Arial Narrow" w:hAnsi="Arial Narrow"/>
          <w:sz w:val="24"/>
          <w:szCs w:val="24"/>
        </w:rPr>
        <w:t>aître d’ouvrage dans les délais ci-dessus vaut refus d’acceptation du document d’études sauf prolongation par ordre de service prononcé par le maître d’ouvrage.</w:t>
      </w:r>
    </w:p>
    <w:p w14:paraId="45EEEDA7" w14:textId="77777777" w:rsidR="00307816" w:rsidRPr="00DC4ED6" w:rsidRDefault="00307816">
      <w:pPr>
        <w:pStyle w:val="Corpsdetexte"/>
        <w:spacing w:before="124"/>
        <w:rPr>
          <w:rFonts w:ascii="Arial Narrow" w:hAnsi="Arial Narrow"/>
          <w:sz w:val="24"/>
          <w:szCs w:val="24"/>
        </w:rPr>
      </w:pPr>
    </w:p>
    <w:p w14:paraId="7A1FEEB7" w14:textId="77777777" w:rsidR="00307816" w:rsidRPr="00725EF4" w:rsidRDefault="007E5EBB">
      <w:pPr>
        <w:pStyle w:val="Titre1"/>
        <w:numPr>
          <w:ilvl w:val="0"/>
          <w:numId w:val="7"/>
        </w:numPr>
        <w:tabs>
          <w:tab w:val="left" w:pos="458"/>
          <w:tab w:val="left" w:pos="9356"/>
        </w:tabs>
        <w:ind w:left="458" w:right="-68" w:hanging="600"/>
        <w:rPr>
          <w:rFonts w:ascii="Arial Narrow" w:hAnsi="Arial Narrow"/>
          <w:highlight w:val="darkBlue"/>
          <w:rPrChange w:id="739" w:author="Belkacem HAICHEUR" w:date="2025-06-17T08:55:00Z" w16du:dateUtc="2025-06-17T06:55:00Z">
            <w:rPr>
              <w:rFonts w:ascii="Arial Narrow" w:hAnsi="Arial Narrow"/>
            </w:rPr>
          </w:rPrChange>
        </w:rPr>
        <w:pPrChange w:id="740" w:author="Belkacem HAICHEUR" w:date="2025-06-10T18:57:00Z" w16du:dateUtc="2025-06-10T16:57:00Z">
          <w:pPr>
            <w:pStyle w:val="Titre1"/>
            <w:numPr>
              <w:numId w:val="7"/>
            </w:numPr>
            <w:tabs>
              <w:tab w:val="left" w:pos="458"/>
              <w:tab w:val="left" w:pos="9356"/>
            </w:tabs>
            <w:ind w:left="460" w:hanging="600"/>
          </w:pPr>
        </w:pPrChange>
      </w:pPr>
      <w:bookmarkStart w:id="741" w:name="_bookmark10"/>
      <w:bookmarkEnd w:id="741"/>
      <w:r w:rsidRPr="00725EF4">
        <w:rPr>
          <w:rFonts w:ascii="Arial Narrow" w:hAnsi="Arial Narrow"/>
          <w:color w:val="FFFFFF"/>
          <w:spacing w:val="-2"/>
          <w:highlight w:val="darkBlue"/>
          <w:shd w:val="clear" w:color="auto" w:fill="0892AE"/>
          <w:rPrChange w:id="742" w:author="Belkacem HAICHEUR" w:date="2025-06-17T08:55:00Z" w16du:dateUtc="2025-06-17T06:55:00Z">
            <w:rPr>
              <w:rFonts w:ascii="Arial Narrow" w:hAnsi="Arial Narrow"/>
              <w:color w:val="FFFFFF"/>
              <w:spacing w:val="-2"/>
              <w:shd w:val="clear" w:color="auto" w:fill="0892AE"/>
            </w:rPr>
          </w:rPrChange>
        </w:rPr>
        <w:t>Sous-traitance</w:t>
      </w:r>
      <w:r w:rsidRPr="00725EF4">
        <w:rPr>
          <w:rFonts w:ascii="Arial Narrow" w:hAnsi="Arial Narrow"/>
          <w:color w:val="FFFFFF"/>
          <w:highlight w:val="darkBlue"/>
          <w:shd w:val="clear" w:color="auto" w:fill="0892AE"/>
          <w:rPrChange w:id="743" w:author="Belkacem HAICHEUR" w:date="2025-06-17T08:55:00Z" w16du:dateUtc="2025-06-17T06:55:00Z">
            <w:rPr>
              <w:rFonts w:ascii="Arial Narrow" w:hAnsi="Arial Narrow"/>
              <w:color w:val="FFFFFF"/>
              <w:shd w:val="clear" w:color="auto" w:fill="0892AE"/>
            </w:rPr>
          </w:rPrChange>
        </w:rPr>
        <w:tab/>
      </w:r>
    </w:p>
    <w:p w14:paraId="3615D486" w14:textId="77777777" w:rsidR="00307816" w:rsidRPr="00DC4ED6" w:rsidRDefault="00307816">
      <w:pPr>
        <w:pStyle w:val="Corpsdetexte"/>
        <w:spacing w:before="16"/>
        <w:rPr>
          <w:rFonts w:ascii="Arial Narrow" w:hAnsi="Arial Narrow"/>
          <w:b/>
          <w:sz w:val="24"/>
          <w:szCs w:val="24"/>
        </w:rPr>
      </w:pPr>
    </w:p>
    <w:p w14:paraId="7E86DDD6" w14:textId="77777777" w:rsidR="00307816" w:rsidRPr="00DC4ED6" w:rsidRDefault="007E5EBB" w:rsidP="00AF3CB5">
      <w:pPr>
        <w:pStyle w:val="Corpsdetexte"/>
        <w:ind w:left="-142" w:right="74"/>
        <w:rPr>
          <w:rFonts w:ascii="Arial Narrow" w:hAnsi="Arial Narrow"/>
          <w:sz w:val="24"/>
          <w:szCs w:val="24"/>
        </w:rPr>
      </w:pPr>
      <w:r w:rsidRPr="00DC4ED6">
        <w:rPr>
          <w:rFonts w:ascii="Arial Narrow" w:hAnsi="Arial Narrow"/>
          <w:sz w:val="24"/>
          <w:szCs w:val="24"/>
        </w:rPr>
        <w:t>Afin</w:t>
      </w:r>
      <w:r w:rsidRPr="00DC4ED6">
        <w:rPr>
          <w:rFonts w:ascii="Arial Narrow" w:hAnsi="Arial Narrow"/>
          <w:spacing w:val="-4"/>
          <w:sz w:val="24"/>
          <w:szCs w:val="24"/>
        </w:rPr>
        <w:t xml:space="preserve"> </w:t>
      </w:r>
      <w:r w:rsidRPr="00DC4ED6">
        <w:rPr>
          <w:rFonts w:ascii="Arial Narrow" w:hAnsi="Arial Narrow"/>
          <w:sz w:val="24"/>
          <w:szCs w:val="24"/>
        </w:rPr>
        <w:t>de</w:t>
      </w:r>
      <w:r w:rsidRPr="00DC4ED6">
        <w:rPr>
          <w:rFonts w:ascii="Arial Narrow" w:hAnsi="Arial Narrow"/>
          <w:spacing w:val="-2"/>
          <w:sz w:val="24"/>
          <w:szCs w:val="24"/>
        </w:rPr>
        <w:t xml:space="preserve"> </w:t>
      </w:r>
      <w:r w:rsidRPr="00DC4ED6">
        <w:rPr>
          <w:rFonts w:ascii="Arial Narrow" w:hAnsi="Arial Narrow"/>
          <w:sz w:val="24"/>
          <w:szCs w:val="24"/>
        </w:rPr>
        <w:t>présenter</w:t>
      </w:r>
      <w:r w:rsidRPr="00DC4ED6">
        <w:rPr>
          <w:rFonts w:ascii="Arial Narrow" w:hAnsi="Arial Narrow"/>
          <w:spacing w:val="-2"/>
          <w:sz w:val="24"/>
          <w:szCs w:val="24"/>
        </w:rPr>
        <w:t xml:space="preserve"> </w:t>
      </w:r>
      <w:r w:rsidRPr="00DC4ED6">
        <w:rPr>
          <w:rFonts w:ascii="Arial Narrow" w:hAnsi="Arial Narrow"/>
          <w:sz w:val="24"/>
          <w:szCs w:val="24"/>
        </w:rPr>
        <w:t>un</w:t>
      </w:r>
      <w:r w:rsidRPr="00DC4ED6">
        <w:rPr>
          <w:rFonts w:ascii="Arial Narrow" w:hAnsi="Arial Narrow"/>
          <w:spacing w:val="-3"/>
          <w:sz w:val="24"/>
          <w:szCs w:val="24"/>
        </w:rPr>
        <w:t xml:space="preserve"> </w:t>
      </w:r>
      <w:r w:rsidRPr="00DC4ED6">
        <w:rPr>
          <w:rFonts w:ascii="Arial Narrow" w:hAnsi="Arial Narrow"/>
          <w:sz w:val="24"/>
          <w:szCs w:val="24"/>
        </w:rPr>
        <w:t>sous-traitant,</w:t>
      </w:r>
      <w:r w:rsidRPr="00DC4ED6">
        <w:rPr>
          <w:rFonts w:ascii="Arial Narrow" w:hAnsi="Arial Narrow"/>
          <w:spacing w:val="-2"/>
          <w:sz w:val="24"/>
          <w:szCs w:val="24"/>
        </w:rPr>
        <w:t xml:space="preserve"> </w:t>
      </w:r>
      <w:r w:rsidRPr="00DC4ED6">
        <w:rPr>
          <w:rFonts w:ascii="Arial Narrow" w:hAnsi="Arial Narrow"/>
          <w:sz w:val="24"/>
          <w:szCs w:val="24"/>
        </w:rPr>
        <w:t>le</w:t>
      </w:r>
      <w:r w:rsidRPr="00DC4ED6">
        <w:rPr>
          <w:rFonts w:ascii="Arial Narrow" w:hAnsi="Arial Narrow"/>
          <w:spacing w:val="-4"/>
          <w:sz w:val="24"/>
          <w:szCs w:val="24"/>
        </w:rPr>
        <w:t xml:space="preserve"> </w:t>
      </w:r>
      <w:r w:rsidRPr="00DC4ED6">
        <w:rPr>
          <w:rFonts w:ascii="Arial Narrow" w:hAnsi="Arial Narrow"/>
          <w:sz w:val="24"/>
          <w:szCs w:val="24"/>
        </w:rPr>
        <w:t>formulaire</w:t>
      </w:r>
      <w:r w:rsidRPr="00DC4ED6">
        <w:rPr>
          <w:rFonts w:ascii="Arial Narrow" w:hAnsi="Arial Narrow"/>
          <w:spacing w:val="-4"/>
          <w:sz w:val="24"/>
          <w:szCs w:val="24"/>
        </w:rPr>
        <w:t xml:space="preserve"> </w:t>
      </w:r>
      <w:r w:rsidRPr="00DC4ED6">
        <w:rPr>
          <w:rFonts w:ascii="Arial Narrow" w:hAnsi="Arial Narrow"/>
          <w:sz w:val="24"/>
          <w:szCs w:val="24"/>
        </w:rPr>
        <w:t>DC4</w:t>
      </w:r>
      <w:r w:rsidRPr="00DC4ED6">
        <w:rPr>
          <w:rFonts w:ascii="Arial Narrow" w:hAnsi="Arial Narrow"/>
          <w:spacing w:val="-2"/>
          <w:sz w:val="24"/>
          <w:szCs w:val="24"/>
        </w:rPr>
        <w:t xml:space="preserve"> </w:t>
      </w:r>
      <w:r w:rsidRPr="00DC4ED6">
        <w:rPr>
          <w:rFonts w:ascii="Arial Narrow" w:hAnsi="Arial Narrow"/>
          <w:sz w:val="24"/>
          <w:szCs w:val="24"/>
        </w:rPr>
        <w:t>peut</w:t>
      </w:r>
      <w:r w:rsidRPr="00DC4ED6">
        <w:rPr>
          <w:rFonts w:ascii="Arial Narrow" w:hAnsi="Arial Narrow"/>
          <w:spacing w:val="-2"/>
          <w:sz w:val="24"/>
          <w:szCs w:val="24"/>
        </w:rPr>
        <w:t xml:space="preserve"> </w:t>
      </w:r>
      <w:r w:rsidRPr="00DC4ED6">
        <w:rPr>
          <w:rFonts w:ascii="Arial Narrow" w:hAnsi="Arial Narrow"/>
          <w:sz w:val="24"/>
          <w:szCs w:val="24"/>
        </w:rPr>
        <w:t>être</w:t>
      </w:r>
      <w:r w:rsidRPr="00DC4ED6">
        <w:rPr>
          <w:rFonts w:ascii="Arial Narrow" w:hAnsi="Arial Narrow"/>
          <w:spacing w:val="-2"/>
          <w:sz w:val="24"/>
          <w:szCs w:val="24"/>
        </w:rPr>
        <w:t xml:space="preserve"> </w:t>
      </w:r>
      <w:r w:rsidRPr="00DC4ED6">
        <w:rPr>
          <w:rFonts w:ascii="Arial Narrow" w:hAnsi="Arial Narrow"/>
          <w:sz w:val="24"/>
          <w:szCs w:val="24"/>
        </w:rPr>
        <w:t>fourni</w:t>
      </w:r>
      <w:r w:rsidRPr="00DC4ED6">
        <w:rPr>
          <w:rFonts w:ascii="Arial Narrow" w:hAnsi="Arial Narrow"/>
          <w:spacing w:val="-2"/>
          <w:sz w:val="24"/>
          <w:szCs w:val="24"/>
        </w:rPr>
        <w:t xml:space="preserve"> </w:t>
      </w:r>
      <w:r w:rsidRPr="00DC4ED6">
        <w:rPr>
          <w:rFonts w:ascii="Arial Narrow" w:hAnsi="Arial Narrow"/>
          <w:sz w:val="24"/>
          <w:szCs w:val="24"/>
        </w:rPr>
        <w:t>à</w:t>
      </w:r>
      <w:r w:rsidRPr="00DC4ED6">
        <w:rPr>
          <w:rFonts w:ascii="Arial Narrow" w:hAnsi="Arial Narrow"/>
          <w:spacing w:val="-2"/>
          <w:sz w:val="24"/>
          <w:szCs w:val="24"/>
        </w:rPr>
        <w:t xml:space="preserve"> </w:t>
      </w:r>
      <w:r w:rsidRPr="00DC4ED6">
        <w:rPr>
          <w:rFonts w:ascii="Arial Narrow" w:hAnsi="Arial Narrow"/>
          <w:sz w:val="24"/>
          <w:szCs w:val="24"/>
        </w:rPr>
        <w:t>l'acheteur</w:t>
      </w:r>
      <w:r w:rsidRPr="00DC4ED6">
        <w:rPr>
          <w:rFonts w:ascii="Arial Narrow" w:hAnsi="Arial Narrow"/>
          <w:spacing w:val="-5"/>
          <w:sz w:val="24"/>
          <w:szCs w:val="24"/>
        </w:rPr>
        <w:t xml:space="preserve"> </w:t>
      </w:r>
      <w:r w:rsidRPr="00DC4ED6">
        <w:rPr>
          <w:rFonts w:ascii="Arial Narrow" w:hAnsi="Arial Narrow"/>
          <w:sz w:val="24"/>
          <w:szCs w:val="24"/>
        </w:rPr>
        <w:t>soit</w:t>
      </w:r>
      <w:r w:rsidRPr="00DC4ED6">
        <w:rPr>
          <w:rFonts w:ascii="Arial Narrow" w:hAnsi="Arial Narrow"/>
          <w:spacing w:val="-5"/>
          <w:sz w:val="24"/>
          <w:szCs w:val="24"/>
        </w:rPr>
        <w:t xml:space="preserve"> </w:t>
      </w:r>
      <w:r w:rsidRPr="00DC4ED6">
        <w:rPr>
          <w:rFonts w:ascii="Arial Narrow" w:hAnsi="Arial Narrow"/>
          <w:sz w:val="24"/>
          <w:szCs w:val="24"/>
        </w:rPr>
        <w:t>au</w:t>
      </w:r>
      <w:r w:rsidRPr="00DC4ED6">
        <w:rPr>
          <w:rFonts w:ascii="Arial Narrow" w:hAnsi="Arial Narrow"/>
          <w:spacing w:val="-5"/>
          <w:sz w:val="24"/>
          <w:szCs w:val="24"/>
        </w:rPr>
        <w:t xml:space="preserve"> </w:t>
      </w:r>
      <w:r w:rsidRPr="00DC4ED6">
        <w:rPr>
          <w:rFonts w:ascii="Arial Narrow" w:hAnsi="Arial Narrow"/>
          <w:sz w:val="24"/>
          <w:szCs w:val="24"/>
        </w:rPr>
        <w:t>moment</w:t>
      </w:r>
      <w:r w:rsidRPr="00DC4ED6">
        <w:rPr>
          <w:rFonts w:ascii="Arial Narrow" w:hAnsi="Arial Narrow"/>
          <w:spacing w:val="-2"/>
          <w:sz w:val="24"/>
          <w:szCs w:val="24"/>
        </w:rPr>
        <w:t xml:space="preserve"> </w:t>
      </w:r>
      <w:r w:rsidRPr="00DC4ED6">
        <w:rPr>
          <w:rFonts w:ascii="Arial Narrow" w:hAnsi="Arial Narrow"/>
          <w:sz w:val="24"/>
          <w:szCs w:val="24"/>
        </w:rPr>
        <w:t>du dépôt de l'offre soit en cours d'exécution du contrat.</w:t>
      </w:r>
    </w:p>
    <w:p w14:paraId="16F94DAF" w14:textId="77777777" w:rsidR="00307816" w:rsidRPr="00DC4ED6" w:rsidRDefault="00307816" w:rsidP="00AF3CB5">
      <w:pPr>
        <w:pStyle w:val="Corpsdetexte"/>
        <w:spacing w:before="2"/>
        <w:ind w:left="-142" w:right="74"/>
        <w:rPr>
          <w:rFonts w:ascii="Arial Narrow" w:hAnsi="Arial Narrow"/>
          <w:sz w:val="24"/>
          <w:szCs w:val="24"/>
        </w:rPr>
      </w:pPr>
    </w:p>
    <w:p w14:paraId="7525FEA0" w14:textId="77777777" w:rsidR="00307816" w:rsidRPr="00DC4ED6" w:rsidRDefault="007E5EBB" w:rsidP="00AF3CB5">
      <w:pPr>
        <w:pStyle w:val="Corpsdetexte"/>
        <w:ind w:left="-142" w:right="74"/>
        <w:jc w:val="both"/>
        <w:rPr>
          <w:rFonts w:ascii="Arial Narrow" w:hAnsi="Arial Narrow"/>
          <w:sz w:val="24"/>
          <w:szCs w:val="24"/>
        </w:rPr>
      </w:pPr>
      <w:r w:rsidRPr="00DC4ED6">
        <w:rPr>
          <w:rFonts w:ascii="Arial Narrow" w:hAnsi="Arial Narrow"/>
          <w:sz w:val="24"/>
          <w:szCs w:val="24"/>
        </w:rPr>
        <w:t>Le titulaire annexe au présent acte d'engagement les actes spéciaux de chacun des sous-traitants. Chaque</w:t>
      </w:r>
      <w:r w:rsidRPr="00DC4ED6">
        <w:rPr>
          <w:rFonts w:ascii="Arial Narrow" w:hAnsi="Arial Narrow"/>
          <w:spacing w:val="-3"/>
          <w:sz w:val="24"/>
          <w:szCs w:val="24"/>
        </w:rPr>
        <w:t xml:space="preserve"> </w:t>
      </w:r>
      <w:r w:rsidRPr="00DC4ED6">
        <w:rPr>
          <w:rFonts w:ascii="Arial Narrow" w:hAnsi="Arial Narrow"/>
          <w:sz w:val="24"/>
          <w:szCs w:val="24"/>
        </w:rPr>
        <w:t>annexe</w:t>
      </w:r>
      <w:r w:rsidRPr="00DC4ED6">
        <w:rPr>
          <w:rFonts w:ascii="Arial Narrow" w:hAnsi="Arial Narrow"/>
          <w:spacing w:val="-5"/>
          <w:sz w:val="24"/>
          <w:szCs w:val="24"/>
        </w:rPr>
        <w:t xml:space="preserve"> </w:t>
      </w:r>
      <w:r w:rsidRPr="00DC4ED6">
        <w:rPr>
          <w:rFonts w:ascii="Arial Narrow" w:hAnsi="Arial Narrow"/>
          <w:sz w:val="24"/>
          <w:szCs w:val="24"/>
        </w:rPr>
        <w:t>constitue</w:t>
      </w:r>
      <w:r w:rsidRPr="00DC4ED6">
        <w:rPr>
          <w:rFonts w:ascii="Arial Narrow" w:hAnsi="Arial Narrow"/>
          <w:spacing w:val="-3"/>
          <w:sz w:val="24"/>
          <w:szCs w:val="24"/>
        </w:rPr>
        <w:t xml:space="preserve"> </w:t>
      </w:r>
      <w:r w:rsidRPr="00DC4ED6">
        <w:rPr>
          <w:rFonts w:ascii="Arial Narrow" w:hAnsi="Arial Narrow"/>
          <w:sz w:val="24"/>
          <w:szCs w:val="24"/>
        </w:rPr>
        <w:t>une</w:t>
      </w:r>
      <w:r w:rsidRPr="00DC4ED6">
        <w:rPr>
          <w:rFonts w:ascii="Arial Narrow" w:hAnsi="Arial Narrow"/>
          <w:spacing w:val="-3"/>
          <w:sz w:val="24"/>
          <w:szCs w:val="24"/>
        </w:rPr>
        <w:t xml:space="preserve"> </w:t>
      </w:r>
      <w:r w:rsidRPr="00DC4ED6">
        <w:rPr>
          <w:rFonts w:ascii="Arial Narrow" w:hAnsi="Arial Narrow"/>
          <w:sz w:val="24"/>
          <w:szCs w:val="24"/>
        </w:rPr>
        <w:t>demande</w:t>
      </w:r>
      <w:r w:rsidRPr="00DC4ED6">
        <w:rPr>
          <w:rFonts w:ascii="Arial Narrow" w:hAnsi="Arial Narrow"/>
          <w:spacing w:val="-3"/>
          <w:sz w:val="24"/>
          <w:szCs w:val="24"/>
        </w:rPr>
        <w:t xml:space="preserve"> </w:t>
      </w:r>
      <w:r w:rsidRPr="00DC4ED6">
        <w:rPr>
          <w:rFonts w:ascii="Arial Narrow" w:hAnsi="Arial Narrow"/>
          <w:sz w:val="24"/>
          <w:szCs w:val="24"/>
        </w:rPr>
        <w:t>d'acceptation</w:t>
      </w:r>
      <w:r w:rsidRPr="00DC4ED6">
        <w:rPr>
          <w:rFonts w:ascii="Arial Narrow" w:hAnsi="Arial Narrow"/>
          <w:spacing w:val="-6"/>
          <w:sz w:val="24"/>
          <w:szCs w:val="24"/>
        </w:rPr>
        <w:t xml:space="preserve"> </w:t>
      </w:r>
      <w:r w:rsidRPr="00DC4ED6">
        <w:rPr>
          <w:rFonts w:ascii="Arial Narrow" w:hAnsi="Arial Narrow"/>
          <w:sz w:val="24"/>
          <w:szCs w:val="24"/>
        </w:rPr>
        <w:t>du</w:t>
      </w:r>
      <w:r w:rsidRPr="00DC4ED6">
        <w:rPr>
          <w:rFonts w:ascii="Arial Narrow" w:hAnsi="Arial Narrow"/>
          <w:spacing w:val="-4"/>
          <w:sz w:val="24"/>
          <w:szCs w:val="24"/>
        </w:rPr>
        <w:t xml:space="preserve"> </w:t>
      </w:r>
      <w:r w:rsidRPr="00DC4ED6">
        <w:rPr>
          <w:rFonts w:ascii="Arial Narrow" w:hAnsi="Arial Narrow"/>
          <w:sz w:val="24"/>
          <w:szCs w:val="24"/>
        </w:rPr>
        <w:t>sous-traitant</w:t>
      </w:r>
      <w:r w:rsidRPr="00DC4ED6">
        <w:rPr>
          <w:rFonts w:ascii="Arial Narrow" w:hAnsi="Arial Narrow"/>
          <w:spacing w:val="-3"/>
          <w:sz w:val="24"/>
          <w:szCs w:val="24"/>
        </w:rPr>
        <w:t xml:space="preserve"> </w:t>
      </w:r>
      <w:r w:rsidRPr="00DC4ED6">
        <w:rPr>
          <w:rFonts w:ascii="Arial Narrow" w:hAnsi="Arial Narrow"/>
          <w:sz w:val="24"/>
          <w:szCs w:val="24"/>
        </w:rPr>
        <w:t>concerné</w:t>
      </w:r>
      <w:r w:rsidRPr="00DC4ED6">
        <w:rPr>
          <w:rFonts w:ascii="Arial Narrow" w:hAnsi="Arial Narrow"/>
          <w:spacing w:val="-6"/>
          <w:sz w:val="24"/>
          <w:szCs w:val="24"/>
        </w:rPr>
        <w:t xml:space="preserve"> </w:t>
      </w:r>
      <w:r w:rsidRPr="00DC4ED6">
        <w:rPr>
          <w:rFonts w:ascii="Arial Narrow" w:hAnsi="Arial Narrow"/>
          <w:sz w:val="24"/>
          <w:szCs w:val="24"/>
        </w:rPr>
        <w:t>et</w:t>
      </w:r>
      <w:r w:rsidRPr="00DC4ED6">
        <w:rPr>
          <w:rFonts w:ascii="Arial Narrow" w:hAnsi="Arial Narrow"/>
          <w:spacing w:val="-3"/>
          <w:sz w:val="24"/>
          <w:szCs w:val="24"/>
        </w:rPr>
        <w:t xml:space="preserve"> </w:t>
      </w:r>
      <w:r w:rsidRPr="00DC4ED6">
        <w:rPr>
          <w:rFonts w:ascii="Arial Narrow" w:hAnsi="Arial Narrow"/>
          <w:sz w:val="24"/>
          <w:szCs w:val="24"/>
        </w:rPr>
        <w:t>d'agrément</w:t>
      </w:r>
      <w:r w:rsidRPr="00DC4ED6">
        <w:rPr>
          <w:rFonts w:ascii="Arial Narrow" w:hAnsi="Arial Narrow"/>
          <w:spacing w:val="-3"/>
          <w:sz w:val="24"/>
          <w:szCs w:val="24"/>
        </w:rPr>
        <w:t xml:space="preserve"> </w:t>
      </w:r>
      <w:r w:rsidRPr="00DC4ED6">
        <w:rPr>
          <w:rFonts w:ascii="Arial Narrow" w:hAnsi="Arial Narrow"/>
          <w:sz w:val="24"/>
          <w:szCs w:val="24"/>
        </w:rPr>
        <w:t>des conditions de paiement du contrat de sous-traitance, demande qui est réputée acceptée par la notification du contrat et qui prendra effet à la date de notification.</w:t>
      </w:r>
    </w:p>
    <w:p w14:paraId="28933DF0" w14:textId="77777777" w:rsidR="006D79E5" w:rsidRPr="00DC4ED6" w:rsidRDefault="006D79E5" w:rsidP="00AF3CB5">
      <w:pPr>
        <w:pStyle w:val="Corpsdetexte"/>
        <w:ind w:left="-142" w:right="74"/>
        <w:jc w:val="both"/>
        <w:rPr>
          <w:rFonts w:ascii="Arial Narrow" w:hAnsi="Arial Narrow"/>
          <w:sz w:val="24"/>
          <w:szCs w:val="24"/>
        </w:rPr>
      </w:pPr>
    </w:p>
    <w:p w14:paraId="4DA627FA" w14:textId="77777777" w:rsidR="00307816" w:rsidRPr="00725EF4" w:rsidRDefault="007E5EBB">
      <w:pPr>
        <w:pStyle w:val="Titre1"/>
        <w:numPr>
          <w:ilvl w:val="0"/>
          <w:numId w:val="7"/>
        </w:numPr>
        <w:tabs>
          <w:tab w:val="left" w:pos="9356"/>
        </w:tabs>
        <w:spacing w:before="270"/>
        <w:ind w:left="458" w:right="74" w:hanging="600"/>
        <w:rPr>
          <w:rFonts w:ascii="Arial Narrow" w:hAnsi="Arial Narrow"/>
          <w:highlight w:val="darkBlue"/>
          <w:rPrChange w:id="744" w:author="Belkacem HAICHEUR" w:date="2025-06-17T08:56:00Z" w16du:dateUtc="2025-06-17T06:56:00Z">
            <w:rPr>
              <w:rFonts w:ascii="Arial Narrow" w:hAnsi="Arial Narrow"/>
            </w:rPr>
          </w:rPrChange>
        </w:rPr>
        <w:pPrChange w:id="745" w:author="Belkacem HAICHEUR" w:date="2025-06-10T18:57:00Z" w16du:dateUtc="2025-06-10T16:57:00Z">
          <w:pPr>
            <w:pStyle w:val="Titre1"/>
            <w:numPr>
              <w:numId w:val="7"/>
            </w:numPr>
            <w:tabs>
              <w:tab w:val="left" w:pos="9356"/>
            </w:tabs>
            <w:spacing w:before="270"/>
            <w:ind w:left="460" w:hanging="600"/>
          </w:pPr>
        </w:pPrChange>
      </w:pPr>
      <w:bookmarkStart w:id="746" w:name="_bookmark11"/>
      <w:bookmarkEnd w:id="746"/>
      <w:r w:rsidRPr="00725EF4">
        <w:rPr>
          <w:rFonts w:ascii="Arial Narrow" w:hAnsi="Arial Narrow"/>
          <w:color w:val="FFFFFF"/>
          <w:highlight w:val="darkBlue"/>
          <w:shd w:val="clear" w:color="auto" w:fill="0892AE"/>
          <w:rPrChange w:id="747" w:author="Belkacem HAICHEUR" w:date="2025-06-17T08:56:00Z" w16du:dateUtc="2025-06-17T06:56:00Z">
            <w:rPr>
              <w:rFonts w:ascii="Arial Narrow" w:hAnsi="Arial Narrow"/>
              <w:color w:val="FFFFFF"/>
              <w:shd w:val="clear" w:color="auto" w:fill="0892AE"/>
            </w:rPr>
          </w:rPrChange>
        </w:rPr>
        <w:t>Avance</w:t>
      </w:r>
      <w:r w:rsidRPr="00725EF4">
        <w:rPr>
          <w:rFonts w:ascii="Arial Narrow" w:hAnsi="Arial Narrow"/>
          <w:color w:val="FFFFFF"/>
          <w:spacing w:val="-5"/>
          <w:highlight w:val="darkBlue"/>
          <w:shd w:val="clear" w:color="auto" w:fill="0892AE"/>
          <w:rPrChange w:id="748" w:author="Belkacem HAICHEUR" w:date="2025-06-17T08:56:00Z" w16du:dateUtc="2025-06-17T06:56:00Z">
            <w:rPr>
              <w:rFonts w:ascii="Arial Narrow" w:hAnsi="Arial Narrow"/>
              <w:color w:val="FFFFFF"/>
              <w:spacing w:val="-5"/>
              <w:shd w:val="clear" w:color="auto" w:fill="0892AE"/>
            </w:rPr>
          </w:rPrChange>
        </w:rPr>
        <w:t xml:space="preserve"> </w:t>
      </w:r>
      <w:r w:rsidRPr="00725EF4">
        <w:rPr>
          <w:rFonts w:ascii="Arial Narrow" w:hAnsi="Arial Narrow"/>
          <w:color w:val="FFFFFF"/>
          <w:highlight w:val="darkBlue"/>
          <w:shd w:val="clear" w:color="auto" w:fill="0892AE"/>
          <w:rPrChange w:id="749" w:author="Belkacem HAICHEUR" w:date="2025-06-17T08:56:00Z" w16du:dateUtc="2025-06-17T06:56:00Z">
            <w:rPr>
              <w:rFonts w:ascii="Arial Narrow" w:hAnsi="Arial Narrow"/>
              <w:color w:val="FFFFFF"/>
              <w:shd w:val="clear" w:color="auto" w:fill="0892AE"/>
            </w:rPr>
          </w:rPrChange>
        </w:rPr>
        <w:t>et</w:t>
      </w:r>
      <w:r w:rsidRPr="00725EF4">
        <w:rPr>
          <w:rFonts w:ascii="Arial Narrow" w:hAnsi="Arial Narrow"/>
          <w:color w:val="FFFFFF"/>
          <w:spacing w:val="-5"/>
          <w:highlight w:val="darkBlue"/>
          <w:shd w:val="clear" w:color="auto" w:fill="0892AE"/>
          <w:rPrChange w:id="750" w:author="Belkacem HAICHEUR" w:date="2025-06-17T08:56:00Z" w16du:dateUtc="2025-06-17T06:56:00Z">
            <w:rPr>
              <w:rFonts w:ascii="Arial Narrow" w:hAnsi="Arial Narrow"/>
              <w:color w:val="FFFFFF"/>
              <w:spacing w:val="-5"/>
              <w:shd w:val="clear" w:color="auto" w:fill="0892AE"/>
            </w:rPr>
          </w:rPrChange>
        </w:rPr>
        <w:t xml:space="preserve"> </w:t>
      </w:r>
      <w:r w:rsidRPr="00725EF4">
        <w:rPr>
          <w:rFonts w:ascii="Arial Narrow" w:hAnsi="Arial Narrow"/>
          <w:color w:val="FFFFFF"/>
          <w:highlight w:val="darkBlue"/>
          <w:shd w:val="clear" w:color="auto" w:fill="0892AE"/>
          <w:rPrChange w:id="751" w:author="Belkacem HAICHEUR" w:date="2025-06-17T08:56:00Z" w16du:dateUtc="2025-06-17T06:56:00Z">
            <w:rPr>
              <w:rFonts w:ascii="Arial Narrow" w:hAnsi="Arial Narrow"/>
              <w:color w:val="FFFFFF"/>
              <w:shd w:val="clear" w:color="auto" w:fill="0892AE"/>
            </w:rPr>
          </w:rPrChange>
        </w:rPr>
        <w:t>règlement</w:t>
      </w:r>
      <w:r w:rsidRPr="00725EF4">
        <w:rPr>
          <w:rFonts w:ascii="Arial Narrow" w:hAnsi="Arial Narrow"/>
          <w:color w:val="FFFFFF"/>
          <w:spacing w:val="-7"/>
          <w:highlight w:val="darkBlue"/>
          <w:shd w:val="clear" w:color="auto" w:fill="0892AE"/>
          <w:rPrChange w:id="752" w:author="Belkacem HAICHEUR" w:date="2025-06-17T08:56:00Z" w16du:dateUtc="2025-06-17T06:56:00Z">
            <w:rPr>
              <w:rFonts w:ascii="Arial Narrow" w:hAnsi="Arial Narrow"/>
              <w:color w:val="FFFFFF"/>
              <w:spacing w:val="-7"/>
              <w:shd w:val="clear" w:color="auto" w:fill="0892AE"/>
            </w:rPr>
          </w:rPrChange>
        </w:rPr>
        <w:t xml:space="preserve"> </w:t>
      </w:r>
      <w:r w:rsidRPr="00725EF4">
        <w:rPr>
          <w:rFonts w:ascii="Arial Narrow" w:hAnsi="Arial Narrow"/>
          <w:color w:val="FFFFFF"/>
          <w:highlight w:val="darkBlue"/>
          <w:shd w:val="clear" w:color="auto" w:fill="0892AE"/>
          <w:rPrChange w:id="753" w:author="Belkacem HAICHEUR" w:date="2025-06-17T08:56:00Z" w16du:dateUtc="2025-06-17T06:56:00Z">
            <w:rPr>
              <w:rFonts w:ascii="Arial Narrow" w:hAnsi="Arial Narrow"/>
              <w:color w:val="FFFFFF"/>
              <w:shd w:val="clear" w:color="auto" w:fill="0892AE"/>
            </w:rPr>
          </w:rPrChange>
        </w:rPr>
        <w:t>des</w:t>
      </w:r>
      <w:r w:rsidRPr="00725EF4">
        <w:rPr>
          <w:rFonts w:ascii="Arial Narrow" w:hAnsi="Arial Narrow"/>
          <w:color w:val="FFFFFF"/>
          <w:spacing w:val="-3"/>
          <w:highlight w:val="darkBlue"/>
          <w:shd w:val="clear" w:color="auto" w:fill="0892AE"/>
          <w:rPrChange w:id="754" w:author="Belkacem HAICHEUR" w:date="2025-06-17T08:56:00Z" w16du:dateUtc="2025-06-17T06:56:00Z">
            <w:rPr>
              <w:rFonts w:ascii="Arial Narrow" w:hAnsi="Arial Narrow"/>
              <w:color w:val="FFFFFF"/>
              <w:spacing w:val="-3"/>
              <w:shd w:val="clear" w:color="auto" w:fill="0892AE"/>
            </w:rPr>
          </w:rPrChange>
        </w:rPr>
        <w:t xml:space="preserve"> </w:t>
      </w:r>
      <w:r w:rsidRPr="00725EF4">
        <w:rPr>
          <w:rFonts w:ascii="Arial Narrow" w:hAnsi="Arial Narrow"/>
          <w:color w:val="FFFFFF"/>
          <w:spacing w:val="-2"/>
          <w:highlight w:val="darkBlue"/>
          <w:shd w:val="clear" w:color="auto" w:fill="0892AE"/>
          <w:rPrChange w:id="755" w:author="Belkacem HAICHEUR" w:date="2025-06-17T08:56:00Z" w16du:dateUtc="2025-06-17T06:56:00Z">
            <w:rPr>
              <w:rFonts w:ascii="Arial Narrow" w:hAnsi="Arial Narrow"/>
              <w:color w:val="FFFFFF"/>
              <w:spacing w:val="-2"/>
              <w:shd w:val="clear" w:color="auto" w:fill="0892AE"/>
            </w:rPr>
          </w:rPrChange>
        </w:rPr>
        <w:t>comptes</w:t>
      </w:r>
      <w:r w:rsidRPr="00725EF4">
        <w:rPr>
          <w:rFonts w:ascii="Arial Narrow" w:hAnsi="Arial Narrow"/>
          <w:color w:val="FFFFFF"/>
          <w:highlight w:val="darkBlue"/>
          <w:shd w:val="clear" w:color="auto" w:fill="0892AE"/>
          <w:rPrChange w:id="756" w:author="Belkacem HAICHEUR" w:date="2025-06-17T08:56:00Z" w16du:dateUtc="2025-06-17T06:56:00Z">
            <w:rPr>
              <w:rFonts w:ascii="Arial Narrow" w:hAnsi="Arial Narrow"/>
              <w:color w:val="FFFFFF"/>
              <w:shd w:val="clear" w:color="auto" w:fill="0892AE"/>
            </w:rPr>
          </w:rPrChange>
        </w:rPr>
        <w:tab/>
      </w:r>
    </w:p>
    <w:p w14:paraId="7A58725D" w14:textId="77777777" w:rsidR="00307816" w:rsidRPr="00020FF9" w:rsidRDefault="00307816">
      <w:pPr>
        <w:pStyle w:val="Corpsdetexte"/>
        <w:spacing w:before="17"/>
        <w:rPr>
          <w:rFonts w:ascii="Arial Narrow" w:hAnsi="Arial Narrow"/>
          <w:b/>
          <w:sz w:val="28"/>
        </w:rPr>
      </w:pPr>
    </w:p>
    <w:p w14:paraId="2E28641B" w14:textId="77777777" w:rsidR="00307816" w:rsidRPr="00725EF4" w:rsidRDefault="007E5EBB" w:rsidP="00F05347">
      <w:pPr>
        <w:pStyle w:val="Titre1"/>
        <w:numPr>
          <w:ilvl w:val="1"/>
          <w:numId w:val="7"/>
        </w:numPr>
        <w:tabs>
          <w:tab w:val="left" w:pos="1540"/>
        </w:tabs>
        <w:rPr>
          <w:rFonts w:ascii="Arial Narrow" w:hAnsi="Arial Narrow"/>
          <w:color w:val="002060"/>
          <w:sz w:val="24"/>
          <w:szCs w:val="24"/>
          <w:rPrChange w:id="757" w:author="Belkacem HAICHEUR" w:date="2025-06-17T08:56:00Z" w16du:dateUtc="2025-06-17T06:56:00Z">
            <w:rPr>
              <w:rFonts w:ascii="Arial Narrow" w:hAnsi="Arial Narrow"/>
              <w:sz w:val="24"/>
              <w:szCs w:val="24"/>
            </w:rPr>
          </w:rPrChange>
        </w:rPr>
      </w:pPr>
      <w:bookmarkStart w:id="758" w:name="_bookmark12"/>
      <w:bookmarkEnd w:id="758"/>
      <w:r w:rsidRPr="00725EF4">
        <w:rPr>
          <w:rFonts w:ascii="Arial Narrow" w:hAnsi="Arial Narrow"/>
          <w:color w:val="002060"/>
          <w:spacing w:val="-2"/>
          <w:sz w:val="24"/>
          <w:szCs w:val="24"/>
          <w:rPrChange w:id="759" w:author="Belkacem HAICHEUR" w:date="2025-06-17T08:56:00Z" w16du:dateUtc="2025-06-17T06:56:00Z">
            <w:rPr>
              <w:rFonts w:ascii="Arial Narrow" w:hAnsi="Arial Narrow"/>
              <w:color w:val="0892AE"/>
              <w:spacing w:val="-2"/>
              <w:sz w:val="24"/>
              <w:szCs w:val="24"/>
            </w:rPr>
          </w:rPrChange>
        </w:rPr>
        <w:t>Avance</w:t>
      </w:r>
    </w:p>
    <w:p w14:paraId="5E951F45" w14:textId="77777777" w:rsidR="00307816" w:rsidRDefault="00307816">
      <w:pPr>
        <w:pStyle w:val="Corpsdetexte"/>
        <w:spacing w:before="20"/>
        <w:rPr>
          <w:ins w:id="760" w:author="Laurent Bonnard" w:date="2025-03-13T16:52:00Z" w16du:dateUtc="2025-03-13T15:52:00Z"/>
          <w:rFonts w:ascii="Arial Narrow" w:hAnsi="Arial Narrow"/>
          <w:b/>
          <w:sz w:val="28"/>
        </w:rPr>
      </w:pPr>
    </w:p>
    <w:p w14:paraId="05ACDCBF" w14:textId="64A5C929" w:rsidR="00E67304" w:rsidRPr="006A0BDD" w:rsidDel="006A0BDD" w:rsidRDefault="00E67304">
      <w:pPr>
        <w:pStyle w:val="Corpsdetexte"/>
        <w:spacing w:before="20"/>
        <w:rPr>
          <w:ins w:id="761" w:author="Laurent Bonnard" w:date="2025-03-13T16:52:00Z" w16du:dateUtc="2025-03-13T15:52:00Z"/>
          <w:del w:id="762" w:author="Belkacem HAICHEUR" w:date="2025-06-10T18:49:00Z" w16du:dateUtc="2025-06-10T16:49:00Z"/>
          <w:rFonts w:ascii="Arial Narrow" w:hAnsi="Arial Narrow"/>
          <w:b/>
          <w:sz w:val="24"/>
          <w:szCs w:val="24"/>
          <w:rPrChange w:id="763" w:author="Belkacem HAICHEUR" w:date="2025-06-10T18:50:00Z" w16du:dateUtc="2025-06-10T16:50:00Z">
            <w:rPr>
              <w:ins w:id="764" w:author="Laurent Bonnard" w:date="2025-03-13T16:52:00Z" w16du:dateUtc="2025-03-13T15:52:00Z"/>
              <w:del w:id="765" w:author="Belkacem HAICHEUR" w:date="2025-06-10T18:49:00Z" w16du:dateUtc="2025-06-10T16:49:00Z"/>
              <w:rFonts w:ascii="Arial Narrow" w:hAnsi="Arial Narrow"/>
              <w:b/>
              <w:sz w:val="28"/>
            </w:rPr>
          </w:rPrChange>
        </w:rPr>
      </w:pPr>
    </w:p>
    <w:p w14:paraId="064EB6F8" w14:textId="77777777" w:rsidR="00E67304" w:rsidRPr="006A0BDD" w:rsidRDefault="00E67304" w:rsidP="00E67304">
      <w:pPr>
        <w:pStyle w:val="fcasegauche"/>
        <w:tabs>
          <w:tab w:val="left" w:pos="426"/>
          <w:tab w:val="left" w:pos="851"/>
        </w:tabs>
        <w:spacing w:after="0"/>
        <w:ind w:left="0" w:firstLine="0"/>
        <w:rPr>
          <w:ins w:id="766" w:author="Laurent Bonnard" w:date="2025-03-13T16:52:00Z" w16du:dateUtc="2025-03-13T15:52:00Z"/>
          <w:rFonts w:ascii="Arial Narrow" w:hAnsi="Arial Narrow" w:cs="Arial"/>
          <w:bCs/>
          <w:sz w:val="24"/>
          <w:szCs w:val="24"/>
          <w:rPrChange w:id="767" w:author="Belkacem HAICHEUR" w:date="2025-06-10T18:50:00Z" w16du:dateUtc="2025-06-10T16:50:00Z">
            <w:rPr>
              <w:ins w:id="768" w:author="Laurent Bonnard" w:date="2025-03-13T16:52:00Z" w16du:dateUtc="2025-03-13T15:52:00Z"/>
              <w:rFonts w:ascii="Arial" w:hAnsi="Arial" w:cs="Arial"/>
              <w:bCs/>
            </w:rPr>
          </w:rPrChange>
        </w:rPr>
      </w:pPr>
      <w:ins w:id="769" w:author="Laurent Bonnard" w:date="2025-03-13T16:52:00Z" w16du:dateUtc="2025-03-13T15:52:00Z">
        <w:r w:rsidRPr="006A0BDD">
          <w:rPr>
            <w:rFonts w:ascii="Arial Narrow" w:hAnsi="Arial Narrow" w:cs="Arial"/>
            <w:bCs/>
            <w:sz w:val="24"/>
            <w:szCs w:val="24"/>
            <w:rPrChange w:id="770" w:author="Belkacem HAICHEUR" w:date="2025-06-10T18:50:00Z" w16du:dateUtc="2025-06-10T16:50:00Z">
              <w:rPr>
                <w:rFonts w:ascii="Arial" w:hAnsi="Arial" w:cs="Arial"/>
                <w:bCs/>
              </w:rPr>
            </w:rPrChange>
          </w:rPr>
          <w:t>Conformément à l’article R. 2191-3 du code de la commande publique, le Titulaire peut bénéficier d’une avance au titre du présent Marché dans les conditions définies par les documents contractuels notamment le CCAP.</w:t>
        </w:r>
      </w:ins>
    </w:p>
    <w:p w14:paraId="14CDF188" w14:textId="22B6E8FB" w:rsidR="00E67304" w:rsidRPr="00407C53" w:rsidDel="000355DB" w:rsidRDefault="00E67304" w:rsidP="00E67304">
      <w:pPr>
        <w:pStyle w:val="fcasegauche"/>
        <w:tabs>
          <w:tab w:val="left" w:pos="426"/>
          <w:tab w:val="left" w:pos="851"/>
        </w:tabs>
        <w:spacing w:after="0"/>
        <w:ind w:left="0" w:firstLine="0"/>
        <w:jc w:val="left"/>
        <w:rPr>
          <w:ins w:id="771" w:author="Laurent Bonnard" w:date="2025-03-13T16:52:00Z" w16du:dateUtc="2025-03-13T15:52:00Z"/>
          <w:del w:id="772" w:author="Belkacem HAICHEUR" w:date="2025-06-24T10:45:00Z" w16du:dateUtc="2025-06-24T08:45:00Z"/>
          <w:rFonts w:ascii="Arial" w:hAnsi="Arial" w:cs="Arial"/>
          <w:b/>
        </w:rPr>
      </w:pPr>
    </w:p>
    <w:p w14:paraId="3BB7B30B" w14:textId="77777777" w:rsidR="00E67304" w:rsidRPr="00407C53" w:rsidRDefault="00E67304" w:rsidP="00E67304">
      <w:pPr>
        <w:tabs>
          <w:tab w:val="left" w:pos="426"/>
          <w:tab w:val="left" w:pos="851"/>
        </w:tabs>
        <w:rPr>
          <w:ins w:id="773" w:author="Laurent Bonnard" w:date="2025-03-13T16:52:00Z" w16du:dateUtc="2025-03-13T15:52:00Z"/>
          <w:rFonts w:cs="Arial"/>
          <w:b/>
        </w:rPr>
      </w:pPr>
    </w:p>
    <w:p w14:paraId="115C6F29" w14:textId="77777777" w:rsidR="00E67304" w:rsidRPr="006A0BDD" w:rsidRDefault="00E67304" w:rsidP="00E67304">
      <w:pPr>
        <w:pStyle w:val="fcasegauche"/>
        <w:spacing w:after="0"/>
        <w:ind w:left="0" w:firstLine="0"/>
        <w:jc w:val="left"/>
        <w:rPr>
          <w:ins w:id="774" w:author="Laurent Bonnard" w:date="2025-03-13T16:52:00Z" w16du:dateUtc="2025-03-13T15:52:00Z"/>
          <w:rFonts w:ascii="Arial Narrow" w:hAnsi="Arial Narrow" w:cs="Arial"/>
          <w:sz w:val="24"/>
          <w:szCs w:val="24"/>
          <w:rPrChange w:id="775" w:author="Belkacem HAICHEUR" w:date="2025-06-10T18:50:00Z" w16du:dateUtc="2025-06-10T16:50:00Z">
            <w:rPr>
              <w:ins w:id="776" w:author="Laurent Bonnard" w:date="2025-03-13T16:52:00Z" w16du:dateUtc="2025-03-13T15:52:00Z"/>
              <w:rFonts w:ascii="Arial" w:hAnsi="Arial" w:cs="Arial"/>
            </w:rPr>
          </w:rPrChange>
        </w:rPr>
      </w:pPr>
      <w:ins w:id="777" w:author="Laurent Bonnard" w:date="2025-03-13T16:52:00Z" w16du:dateUtc="2025-03-13T15:52:00Z">
        <w:r w:rsidRPr="006A0BDD">
          <w:rPr>
            <w:rFonts w:ascii="Arial Narrow" w:hAnsi="Arial Narrow" w:cs="Arial"/>
            <w:sz w:val="24"/>
            <w:szCs w:val="24"/>
            <w:rPrChange w:id="778" w:author="Belkacem HAICHEUR" w:date="2025-06-10T18:50:00Z" w16du:dateUtc="2025-06-10T16:50:00Z">
              <w:rPr>
                <w:rFonts w:ascii="Arial" w:hAnsi="Arial" w:cs="Arial"/>
              </w:rPr>
            </w:rPrChange>
          </w:rPr>
          <w:t>Le Titulaire renonce au bénéfice de l'avance</w:t>
        </w:r>
        <w:r w:rsidRPr="006A0BDD">
          <w:rPr>
            <w:rStyle w:val="Appelnotedebasdep"/>
            <w:rFonts w:ascii="Arial Narrow" w:hAnsi="Arial Narrow" w:cs="Arial"/>
            <w:sz w:val="24"/>
            <w:szCs w:val="24"/>
            <w:rPrChange w:id="779" w:author="Belkacem HAICHEUR" w:date="2025-06-10T18:50:00Z" w16du:dateUtc="2025-06-10T16:50:00Z">
              <w:rPr>
                <w:rStyle w:val="Appelnotedebasdep"/>
                <w:rFonts w:ascii="Arial" w:hAnsi="Arial" w:cs="Arial"/>
              </w:rPr>
            </w:rPrChange>
          </w:rPr>
          <w:footnoteReference w:id="3"/>
        </w:r>
        <w:r w:rsidRPr="006A0BDD">
          <w:rPr>
            <w:rFonts w:ascii="Arial Narrow" w:hAnsi="Arial Narrow" w:cs="Arial"/>
            <w:sz w:val="24"/>
            <w:szCs w:val="24"/>
            <w:rPrChange w:id="782" w:author="Belkacem HAICHEUR" w:date="2025-06-10T18:50:00Z" w16du:dateUtc="2025-06-10T16:50:00Z">
              <w:rPr>
                <w:rFonts w:ascii="Arial" w:hAnsi="Arial" w:cs="Arial"/>
              </w:rPr>
            </w:rPrChange>
          </w:rPr>
          <w:t> :</w:t>
        </w:r>
        <w:r w:rsidRPr="006A0BDD">
          <w:rPr>
            <w:rFonts w:ascii="Arial Narrow" w:hAnsi="Arial Narrow" w:cs="Arial"/>
            <w:sz w:val="24"/>
            <w:szCs w:val="24"/>
            <w:rPrChange w:id="783" w:author="Belkacem HAICHEUR" w:date="2025-06-10T18:50:00Z" w16du:dateUtc="2025-06-10T16:50:00Z">
              <w:rPr>
                <w:rFonts w:ascii="Arial" w:hAnsi="Arial" w:cs="Arial"/>
              </w:rPr>
            </w:rPrChange>
          </w:rPr>
          <w:tab/>
        </w:r>
        <w:r w:rsidRPr="006A0BDD">
          <w:rPr>
            <w:rFonts w:ascii="Arial Narrow" w:hAnsi="Arial Narrow" w:cs="Arial"/>
            <w:sz w:val="24"/>
            <w:szCs w:val="24"/>
            <w:rPrChange w:id="784" w:author="Belkacem HAICHEUR" w:date="2025-06-10T18:50:00Z" w16du:dateUtc="2025-06-10T16:50:00Z">
              <w:rPr>
                <w:rFonts w:ascii="Arial" w:hAnsi="Arial" w:cs="Arial"/>
              </w:rPr>
            </w:rPrChange>
          </w:rPr>
          <w:fldChar w:fldCharType="begin">
            <w:ffData>
              <w:name w:val=""/>
              <w:enabled/>
              <w:calcOnExit w:val="0"/>
              <w:checkBox>
                <w:size w:val="20"/>
                <w:default w:val="0"/>
              </w:checkBox>
            </w:ffData>
          </w:fldChar>
        </w:r>
        <w:r w:rsidRPr="006A0BDD">
          <w:rPr>
            <w:rFonts w:ascii="Arial Narrow" w:hAnsi="Arial Narrow" w:cs="Arial"/>
            <w:sz w:val="24"/>
            <w:szCs w:val="24"/>
            <w:rPrChange w:id="785" w:author="Belkacem HAICHEUR" w:date="2025-06-10T18:50:00Z" w16du:dateUtc="2025-06-10T16:50:00Z">
              <w:rPr>
                <w:rFonts w:ascii="Arial" w:hAnsi="Arial" w:cs="Arial"/>
              </w:rPr>
            </w:rPrChange>
          </w:rPr>
          <w:instrText xml:space="preserve"> FORMCHECKBOX </w:instrText>
        </w:r>
        <w:r w:rsidRPr="0040486F">
          <w:rPr>
            <w:rFonts w:ascii="Arial Narrow" w:hAnsi="Arial Narrow" w:cs="Arial"/>
            <w:sz w:val="24"/>
            <w:szCs w:val="24"/>
          </w:rPr>
        </w:r>
        <w:r w:rsidRPr="006A0BDD">
          <w:rPr>
            <w:rFonts w:ascii="Arial Narrow" w:hAnsi="Arial Narrow" w:cs="Arial"/>
            <w:sz w:val="24"/>
            <w:szCs w:val="24"/>
            <w:rPrChange w:id="786" w:author="Belkacem HAICHEUR" w:date="2025-06-10T18:50:00Z" w16du:dateUtc="2025-06-10T16:50:00Z">
              <w:rPr>
                <w:rFonts w:ascii="Arial" w:hAnsi="Arial" w:cs="Arial"/>
              </w:rPr>
            </w:rPrChange>
          </w:rPr>
          <w:fldChar w:fldCharType="separate"/>
        </w:r>
        <w:r w:rsidRPr="006A0BDD">
          <w:rPr>
            <w:rFonts w:ascii="Arial Narrow" w:hAnsi="Arial Narrow" w:cs="Arial"/>
            <w:sz w:val="24"/>
            <w:szCs w:val="24"/>
            <w:rPrChange w:id="787" w:author="Belkacem HAICHEUR" w:date="2025-06-10T18:50:00Z" w16du:dateUtc="2025-06-10T16:50:00Z">
              <w:rPr>
                <w:rFonts w:ascii="Arial" w:hAnsi="Arial" w:cs="Arial"/>
              </w:rPr>
            </w:rPrChange>
          </w:rPr>
          <w:fldChar w:fldCharType="end"/>
        </w:r>
        <w:r w:rsidRPr="006A0BDD">
          <w:rPr>
            <w:rFonts w:ascii="Arial Narrow" w:hAnsi="Arial Narrow" w:cs="Arial"/>
            <w:sz w:val="24"/>
            <w:szCs w:val="24"/>
            <w:rPrChange w:id="788" w:author="Belkacem HAICHEUR" w:date="2025-06-10T18:50:00Z" w16du:dateUtc="2025-06-10T16:50:00Z">
              <w:rPr>
                <w:rFonts w:ascii="Arial" w:hAnsi="Arial" w:cs="Arial"/>
              </w:rPr>
            </w:rPrChange>
          </w:rPr>
          <w:tab/>
          <w:t>Non</w:t>
        </w:r>
        <w:r w:rsidRPr="006A0BDD">
          <w:rPr>
            <w:rFonts w:ascii="Arial Narrow" w:hAnsi="Arial Narrow" w:cs="Arial"/>
            <w:sz w:val="24"/>
            <w:szCs w:val="24"/>
            <w:rPrChange w:id="789" w:author="Belkacem HAICHEUR" w:date="2025-06-10T18:50:00Z" w16du:dateUtc="2025-06-10T16:50:00Z">
              <w:rPr>
                <w:rFonts w:ascii="Arial" w:hAnsi="Arial" w:cs="Arial"/>
              </w:rPr>
            </w:rPrChange>
          </w:rPr>
          <w:tab/>
        </w:r>
        <w:r w:rsidRPr="006A0BDD">
          <w:rPr>
            <w:rFonts w:ascii="Arial Narrow" w:hAnsi="Arial Narrow" w:cs="Arial"/>
            <w:sz w:val="24"/>
            <w:szCs w:val="24"/>
            <w:rPrChange w:id="790" w:author="Belkacem HAICHEUR" w:date="2025-06-10T18:50:00Z" w16du:dateUtc="2025-06-10T16:50:00Z">
              <w:rPr>
                <w:rFonts w:ascii="Arial" w:hAnsi="Arial" w:cs="Arial"/>
              </w:rPr>
            </w:rPrChange>
          </w:rPr>
          <w:tab/>
        </w:r>
        <w:r w:rsidRPr="006A0BDD">
          <w:rPr>
            <w:rFonts w:ascii="Arial Narrow" w:hAnsi="Arial Narrow" w:cs="Arial"/>
            <w:sz w:val="24"/>
            <w:szCs w:val="24"/>
            <w:rPrChange w:id="791" w:author="Belkacem HAICHEUR" w:date="2025-06-10T18:50:00Z" w16du:dateUtc="2025-06-10T16:50:00Z">
              <w:rPr>
                <w:rFonts w:ascii="Arial" w:hAnsi="Arial" w:cs="Arial"/>
              </w:rPr>
            </w:rPrChange>
          </w:rPr>
          <w:tab/>
        </w:r>
        <w:r w:rsidRPr="006A0BDD">
          <w:rPr>
            <w:rFonts w:ascii="Arial Narrow" w:hAnsi="Arial Narrow" w:cs="Arial"/>
            <w:sz w:val="24"/>
            <w:szCs w:val="24"/>
            <w:rPrChange w:id="792" w:author="Belkacem HAICHEUR" w:date="2025-06-10T18:50:00Z" w16du:dateUtc="2025-06-10T16:50:00Z">
              <w:rPr>
                <w:rFonts w:ascii="Arial" w:hAnsi="Arial" w:cs="Arial"/>
              </w:rPr>
            </w:rPrChange>
          </w:rPr>
          <w:fldChar w:fldCharType="begin">
            <w:ffData>
              <w:name w:val=""/>
              <w:enabled/>
              <w:calcOnExit w:val="0"/>
              <w:checkBox>
                <w:size w:val="20"/>
                <w:default w:val="0"/>
              </w:checkBox>
            </w:ffData>
          </w:fldChar>
        </w:r>
        <w:r w:rsidRPr="006A0BDD">
          <w:rPr>
            <w:rFonts w:ascii="Arial Narrow" w:hAnsi="Arial Narrow" w:cs="Arial"/>
            <w:sz w:val="24"/>
            <w:szCs w:val="24"/>
            <w:rPrChange w:id="793" w:author="Belkacem HAICHEUR" w:date="2025-06-10T18:50:00Z" w16du:dateUtc="2025-06-10T16:50:00Z">
              <w:rPr>
                <w:rFonts w:ascii="Arial" w:hAnsi="Arial" w:cs="Arial"/>
              </w:rPr>
            </w:rPrChange>
          </w:rPr>
          <w:instrText xml:space="preserve"> FORMCHECKBOX </w:instrText>
        </w:r>
        <w:r w:rsidRPr="0040486F">
          <w:rPr>
            <w:rFonts w:ascii="Arial Narrow" w:hAnsi="Arial Narrow" w:cs="Arial"/>
            <w:sz w:val="24"/>
            <w:szCs w:val="24"/>
          </w:rPr>
        </w:r>
        <w:r w:rsidRPr="006A0BDD">
          <w:rPr>
            <w:rFonts w:ascii="Arial Narrow" w:hAnsi="Arial Narrow" w:cs="Arial"/>
            <w:sz w:val="24"/>
            <w:szCs w:val="24"/>
            <w:rPrChange w:id="794" w:author="Belkacem HAICHEUR" w:date="2025-06-10T18:50:00Z" w16du:dateUtc="2025-06-10T16:50:00Z">
              <w:rPr>
                <w:rFonts w:ascii="Arial" w:hAnsi="Arial" w:cs="Arial"/>
              </w:rPr>
            </w:rPrChange>
          </w:rPr>
          <w:fldChar w:fldCharType="separate"/>
        </w:r>
        <w:r w:rsidRPr="006A0BDD">
          <w:rPr>
            <w:rFonts w:ascii="Arial Narrow" w:hAnsi="Arial Narrow" w:cs="Arial"/>
            <w:sz w:val="24"/>
            <w:szCs w:val="24"/>
            <w:rPrChange w:id="795" w:author="Belkacem HAICHEUR" w:date="2025-06-10T18:50:00Z" w16du:dateUtc="2025-06-10T16:50:00Z">
              <w:rPr>
                <w:rFonts w:ascii="Arial" w:hAnsi="Arial" w:cs="Arial"/>
              </w:rPr>
            </w:rPrChange>
          </w:rPr>
          <w:fldChar w:fldCharType="end"/>
        </w:r>
        <w:r w:rsidRPr="006A0BDD">
          <w:rPr>
            <w:rFonts w:ascii="Arial Narrow" w:hAnsi="Arial Narrow" w:cs="Arial"/>
            <w:sz w:val="24"/>
            <w:szCs w:val="24"/>
            <w:rPrChange w:id="796" w:author="Belkacem HAICHEUR" w:date="2025-06-10T18:50:00Z" w16du:dateUtc="2025-06-10T16:50:00Z">
              <w:rPr>
                <w:rFonts w:ascii="Arial" w:hAnsi="Arial" w:cs="Arial"/>
              </w:rPr>
            </w:rPrChange>
          </w:rPr>
          <w:tab/>
          <w:t>Oui</w:t>
        </w:r>
      </w:ins>
    </w:p>
    <w:p w14:paraId="49899C51" w14:textId="77777777" w:rsidR="00E67304" w:rsidRPr="006A0BDD" w:rsidRDefault="00E67304">
      <w:pPr>
        <w:pStyle w:val="Corpsdetexte"/>
        <w:spacing w:before="20"/>
        <w:rPr>
          <w:rFonts w:ascii="Arial Narrow" w:hAnsi="Arial Narrow"/>
          <w:b/>
          <w:sz w:val="24"/>
          <w:szCs w:val="24"/>
          <w:rPrChange w:id="797" w:author="Belkacem HAICHEUR" w:date="2025-06-10T18:50:00Z" w16du:dateUtc="2025-06-10T16:50:00Z">
            <w:rPr>
              <w:rFonts w:ascii="Arial Narrow" w:hAnsi="Arial Narrow"/>
              <w:b/>
              <w:sz w:val="28"/>
            </w:rPr>
          </w:rPrChange>
        </w:rPr>
      </w:pPr>
    </w:p>
    <w:p w14:paraId="26782693" w14:textId="77777777" w:rsidR="00E67304" w:rsidRPr="006A0BDD" w:rsidRDefault="007E5EBB" w:rsidP="00E67304">
      <w:pPr>
        <w:pStyle w:val="fcasegauche"/>
        <w:tabs>
          <w:tab w:val="left" w:pos="426"/>
          <w:tab w:val="left" w:pos="851"/>
        </w:tabs>
        <w:spacing w:after="0"/>
        <w:ind w:left="0" w:firstLine="0"/>
        <w:jc w:val="left"/>
        <w:rPr>
          <w:ins w:id="798" w:author="Laurent Bonnard" w:date="2025-03-13T16:52:00Z" w16du:dateUtc="2025-03-13T15:52:00Z"/>
          <w:rFonts w:ascii="Arial Narrow" w:hAnsi="Arial Narrow"/>
          <w:spacing w:val="-4"/>
          <w:sz w:val="24"/>
          <w:szCs w:val="24"/>
        </w:rPr>
      </w:pPr>
      <w:r w:rsidRPr="006A0BDD">
        <w:rPr>
          <w:rFonts w:ascii="Arial Narrow" w:hAnsi="Arial Narrow"/>
          <w:sz w:val="24"/>
          <w:szCs w:val="24"/>
        </w:rPr>
        <w:t>Le</w:t>
      </w:r>
      <w:r w:rsidR="004E3F75" w:rsidRPr="006A0BDD">
        <w:rPr>
          <w:rFonts w:ascii="Arial Narrow" w:hAnsi="Arial Narrow"/>
          <w:sz w:val="24"/>
          <w:szCs w:val="24"/>
        </w:rPr>
        <w:t>s</w:t>
      </w:r>
      <w:r w:rsidRPr="006A0BDD">
        <w:rPr>
          <w:rFonts w:ascii="Arial Narrow" w:hAnsi="Arial Narrow"/>
          <w:spacing w:val="-4"/>
          <w:sz w:val="24"/>
          <w:szCs w:val="24"/>
        </w:rPr>
        <w:t xml:space="preserve"> </w:t>
      </w:r>
      <w:r w:rsidR="004E3F75" w:rsidRPr="006A0BDD">
        <w:rPr>
          <w:rFonts w:ascii="Arial Narrow" w:hAnsi="Arial Narrow"/>
          <w:spacing w:val="-4"/>
          <w:sz w:val="24"/>
          <w:szCs w:val="24"/>
        </w:rPr>
        <w:t>dispositions relatives à l’avance sont fixées dans le CCAP.</w:t>
      </w:r>
    </w:p>
    <w:p w14:paraId="4F75D076" w14:textId="77777777" w:rsidR="00E67304" w:rsidRPr="00407C53" w:rsidDel="00AD1955" w:rsidRDefault="00E67304" w:rsidP="00E67304">
      <w:pPr>
        <w:pStyle w:val="fcasegauche"/>
        <w:tabs>
          <w:tab w:val="left" w:pos="426"/>
          <w:tab w:val="left" w:pos="851"/>
        </w:tabs>
        <w:spacing w:after="0"/>
        <w:ind w:left="0" w:firstLine="0"/>
        <w:jc w:val="left"/>
        <w:rPr>
          <w:ins w:id="799" w:author="Laurent Bonnard" w:date="2025-03-13T16:52:00Z" w16du:dateUtc="2025-03-13T15:52:00Z"/>
          <w:del w:id="800" w:author="Belkacem HAICHEUR" w:date="2025-06-10T18:27:00Z" w16du:dateUtc="2025-06-10T16:27:00Z"/>
          <w:rFonts w:ascii="Arial" w:hAnsi="Arial" w:cs="Arial"/>
          <w:b/>
        </w:rPr>
      </w:pPr>
    </w:p>
    <w:p w14:paraId="19DD9480" w14:textId="7F1C6A00" w:rsidR="00307816" w:rsidDel="00AD1955" w:rsidRDefault="00307816" w:rsidP="006D79E5">
      <w:pPr>
        <w:pStyle w:val="Corpsdetexte"/>
        <w:ind w:left="-142"/>
        <w:rPr>
          <w:del w:id="801" w:author="Belkacem HAICHEUR" w:date="2025-06-10T18:27:00Z" w16du:dateUtc="2025-06-10T16:27:00Z"/>
          <w:rFonts w:ascii="Arial Narrow" w:hAnsi="Arial Narrow"/>
          <w:spacing w:val="-2"/>
          <w:sz w:val="24"/>
          <w:szCs w:val="24"/>
        </w:rPr>
      </w:pPr>
    </w:p>
    <w:p w14:paraId="78282284" w14:textId="362B756D" w:rsidR="006D79E5" w:rsidRPr="006D79E5" w:rsidDel="000355DB" w:rsidRDefault="006D79E5">
      <w:pPr>
        <w:pStyle w:val="Corpsdetexte"/>
        <w:rPr>
          <w:del w:id="802" w:author="Belkacem HAICHEUR" w:date="2025-06-24T10:45:00Z" w16du:dateUtc="2025-06-24T08:45:00Z"/>
          <w:rFonts w:ascii="Arial Narrow" w:hAnsi="Arial Narrow"/>
          <w:sz w:val="24"/>
          <w:szCs w:val="24"/>
        </w:rPr>
        <w:pPrChange w:id="803" w:author="Belkacem HAICHEUR" w:date="2025-06-10T18:27:00Z" w16du:dateUtc="2025-06-10T16:27:00Z">
          <w:pPr>
            <w:pStyle w:val="Corpsdetexte"/>
            <w:ind w:left="-142"/>
          </w:pPr>
        </w:pPrChange>
      </w:pPr>
    </w:p>
    <w:p w14:paraId="6496C4B2" w14:textId="77777777" w:rsidR="00307816" w:rsidRPr="00020FF9" w:rsidRDefault="00307816">
      <w:pPr>
        <w:pStyle w:val="Corpsdetexte"/>
        <w:spacing w:before="1"/>
        <w:rPr>
          <w:rFonts w:ascii="Arial Narrow" w:hAnsi="Arial Narrow"/>
        </w:rPr>
      </w:pPr>
    </w:p>
    <w:p w14:paraId="0704C479" w14:textId="77777777" w:rsidR="00307816" w:rsidRPr="00725EF4" w:rsidRDefault="007E5EBB" w:rsidP="00F05347">
      <w:pPr>
        <w:pStyle w:val="Titre1"/>
        <w:numPr>
          <w:ilvl w:val="1"/>
          <w:numId w:val="7"/>
        </w:numPr>
        <w:tabs>
          <w:tab w:val="left" w:pos="1540"/>
        </w:tabs>
        <w:rPr>
          <w:rFonts w:ascii="Arial Narrow" w:hAnsi="Arial Narrow"/>
          <w:color w:val="002060"/>
          <w:sz w:val="24"/>
          <w:szCs w:val="24"/>
          <w:rPrChange w:id="804" w:author="Belkacem HAICHEUR" w:date="2025-06-17T08:56:00Z" w16du:dateUtc="2025-06-17T06:56:00Z">
            <w:rPr>
              <w:rFonts w:ascii="Arial Narrow" w:hAnsi="Arial Narrow"/>
              <w:sz w:val="24"/>
              <w:szCs w:val="24"/>
            </w:rPr>
          </w:rPrChange>
        </w:rPr>
      </w:pPr>
      <w:bookmarkStart w:id="805" w:name="_bookmark13"/>
      <w:bookmarkEnd w:id="805"/>
      <w:r w:rsidRPr="00725EF4">
        <w:rPr>
          <w:rFonts w:ascii="Arial Narrow" w:hAnsi="Arial Narrow"/>
          <w:color w:val="002060"/>
          <w:sz w:val="24"/>
          <w:szCs w:val="24"/>
          <w:rPrChange w:id="806" w:author="Belkacem HAICHEUR" w:date="2025-06-17T08:56:00Z" w16du:dateUtc="2025-06-17T06:56:00Z">
            <w:rPr>
              <w:rFonts w:ascii="Arial Narrow" w:hAnsi="Arial Narrow"/>
              <w:color w:val="0892AE"/>
              <w:sz w:val="24"/>
              <w:szCs w:val="24"/>
            </w:rPr>
          </w:rPrChange>
        </w:rPr>
        <w:t>Règlement</w:t>
      </w:r>
      <w:r w:rsidRPr="00725EF4">
        <w:rPr>
          <w:rFonts w:ascii="Arial Narrow" w:hAnsi="Arial Narrow"/>
          <w:color w:val="002060"/>
          <w:spacing w:val="-6"/>
          <w:sz w:val="24"/>
          <w:szCs w:val="24"/>
          <w:rPrChange w:id="807" w:author="Belkacem HAICHEUR" w:date="2025-06-17T08:56:00Z" w16du:dateUtc="2025-06-17T06:56:00Z">
            <w:rPr>
              <w:rFonts w:ascii="Arial Narrow" w:hAnsi="Arial Narrow"/>
              <w:color w:val="0892AE"/>
              <w:spacing w:val="-6"/>
              <w:sz w:val="24"/>
              <w:szCs w:val="24"/>
            </w:rPr>
          </w:rPrChange>
        </w:rPr>
        <w:t xml:space="preserve"> </w:t>
      </w:r>
      <w:r w:rsidRPr="00725EF4">
        <w:rPr>
          <w:rFonts w:ascii="Arial Narrow" w:hAnsi="Arial Narrow"/>
          <w:color w:val="002060"/>
          <w:sz w:val="24"/>
          <w:szCs w:val="24"/>
          <w:rPrChange w:id="808" w:author="Belkacem HAICHEUR" w:date="2025-06-17T08:56:00Z" w16du:dateUtc="2025-06-17T06:56:00Z">
            <w:rPr>
              <w:rFonts w:ascii="Arial Narrow" w:hAnsi="Arial Narrow"/>
              <w:color w:val="0892AE"/>
              <w:sz w:val="24"/>
              <w:szCs w:val="24"/>
            </w:rPr>
          </w:rPrChange>
        </w:rPr>
        <w:t>des</w:t>
      </w:r>
      <w:r w:rsidRPr="00725EF4">
        <w:rPr>
          <w:rFonts w:ascii="Arial Narrow" w:hAnsi="Arial Narrow"/>
          <w:color w:val="002060"/>
          <w:spacing w:val="-6"/>
          <w:sz w:val="24"/>
          <w:szCs w:val="24"/>
          <w:rPrChange w:id="809" w:author="Belkacem HAICHEUR" w:date="2025-06-17T08:56:00Z" w16du:dateUtc="2025-06-17T06:56:00Z">
            <w:rPr>
              <w:rFonts w:ascii="Arial Narrow" w:hAnsi="Arial Narrow"/>
              <w:color w:val="0892AE"/>
              <w:spacing w:val="-6"/>
              <w:sz w:val="24"/>
              <w:szCs w:val="24"/>
            </w:rPr>
          </w:rPrChange>
        </w:rPr>
        <w:t xml:space="preserve"> </w:t>
      </w:r>
      <w:r w:rsidRPr="00725EF4">
        <w:rPr>
          <w:rFonts w:ascii="Arial Narrow" w:hAnsi="Arial Narrow"/>
          <w:color w:val="002060"/>
          <w:spacing w:val="-2"/>
          <w:sz w:val="24"/>
          <w:szCs w:val="24"/>
          <w:rPrChange w:id="810" w:author="Belkacem HAICHEUR" w:date="2025-06-17T08:56:00Z" w16du:dateUtc="2025-06-17T06:56:00Z">
            <w:rPr>
              <w:rFonts w:ascii="Arial Narrow" w:hAnsi="Arial Narrow"/>
              <w:color w:val="0892AE"/>
              <w:spacing w:val="-2"/>
              <w:sz w:val="24"/>
              <w:szCs w:val="24"/>
            </w:rPr>
          </w:rPrChange>
        </w:rPr>
        <w:t>comptes</w:t>
      </w:r>
    </w:p>
    <w:p w14:paraId="5CF20755" w14:textId="77777777" w:rsidR="00307816" w:rsidRPr="00020FF9" w:rsidRDefault="00307816">
      <w:pPr>
        <w:pStyle w:val="Corpsdetexte"/>
        <w:spacing w:before="16"/>
        <w:rPr>
          <w:rFonts w:ascii="Arial Narrow" w:hAnsi="Arial Narrow"/>
          <w:b/>
          <w:sz w:val="28"/>
        </w:rPr>
      </w:pPr>
    </w:p>
    <w:p w14:paraId="4C103C9E" w14:textId="1A295B29" w:rsidR="00307816" w:rsidRPr="00DC4ED6" w:rsidRDefault="007E5EBB">
      <w:pPr>
        <w:pStyle w:val="Corpsdetexte"/>
        <w:spacing w:before="1"/>
        <w:rPr>
          <w:rFonts w:ascii="Arial Narrow" w:hAnsi="Arial Narrow"/>
          <w:sz w:val="24"/>
          <w:szCs w:val="24"/>
        </w:rPr>
        <w:pPrChange w:id="811" w:author="Belkacem HAICHEUR" w:date="2025-06-17T09:01:00Z" w16du:dateUtc="2025-06-17T07:01:00Z">
          <w:pPr>
            <w:pStyle w:val="Corpsdetexte"/>
            <w:spacing w:before="1"/>
            <w:ind w:left="-142"/>
          </w:pPr>
        </w:pPrChange>
      </w:pPr>
      <w:r w:rsidRPr="00DC4ED6">
        <w:rPr>
          <w:rFonts w:ascii="Arial Narrow" w:hAnsi="Arial Narrow"/>
          <w:sz w:val="24"/>
          <w:szCs w:val="24"/>
        </w:rPr>
        <w:t>Le</w:t>
      </w:r>
      <w:r w:rsidRPr="00DC4ED6">
        <w:rPr>
          <w:rFonts w:ascii="Arial Narrow" w:hAnsi="Arial Narrow"/>
          <w:spacing w:val="-2"/>
          <w:sz w:val="24"/>
          <w:szCs w:val="24"/>
        </w:rPr>
        <w:t xml:space="preserve"> </w:t>
      </w:r>
      <w:r w:rsidRPr="00DC4ED6">
        <w:rPr>
          <w:rFonts w:ascii="Arial Narrow" w:hAnsi="Arial Narrow"/>
          <w:sz w:val="24"/>
          <w:szCs w:val="24"/>
        </w:rPr>
        <w:t>délai</w:t>
      </w:r>
      <w:r w:rsidRPr="00DC4ED6">
        <w:rPr>
          <w:rFonts w:ascii="Arial Narrow" w:hAnsi="Arial Narrow"/>
          <w:spacing w:val="-5"/>
          <w:sz w:val="24"/>
          <w:szCs w:val="24"/>
        </w:rPr>
        <w:t xml:space="preserve"> </w:t>
      </w:r>
      <w:r w:rsidRPr="00DC4ED6">
        <w:rPr>
          <w:rFonts w:ascii="Arial Narrow" w:hAnsi="Arial Narrow"/>
          <w:sz w:val="24"/>
          <w:szCs w:val="24"/>
        </w:rPr>
        <w:t>global</w:t>
      </w:r>
      <w:r w:rsidRPr="00DC4ED6">
        <w:rPr>
          <w:rFonts w:ascii="Arial Narrow" w:hAnsi="Arial Narrow"/>
          <w:spacing w:val="-2"/>
          <w:sz w:val="24"/>
          <w:szCs w:val="24"/>
        </w:rPr>
        <w:t xml:space="preserve"> </w:t>
      </w:r>
      <w:r w:rsidRPr="00DC4ED6">
        <w:rPr>
          <w:rFonts w:ascii="Arial Narrow" w:hAnsi="Arial Narrow"/>
          <w:sz w:val="24"/>
          <w:szCs w:val="24"/>
        </w:rPr>
        <w:t>de</w:t>
      </w:r>
      <w:r w:rsidRPr="00DC4ED6">
        <w:rPr>
          <w:rFonts w:ascii="Arial Narrow" w:hAnsi="Arial Narrow"/>
          <w:spacing w:val="-4"/>
          <w:sz w:val="24"/>
          <w:szCs w:val="24"/>
        </w:rPr>
        <w:t xml:space="preserve"> </w:t>
      </w:r>
      <w:r w:rsidRPr="00DC4ED6">
        <w:rPr>
          <w:rFonts w:ascii="Arial Narrow" w:hAnsi="Arial Narrow"/>
          <w:sz w:val="24"/>
          <w:szCs w:val="24"/>
        </w:rPr>
        <w:t>paiement</w:t>
      </w:r>
      <w:r w:rsidRPr="00DC4ED6">
        <w:rPr>
          <w:rFonts w:ascii="Arial Narrow" w:hAnsi="Arial Narrow"/>
          <w:spacing w:val="-4"/>
          <w:sz w:val="24"/>
          <w:szCs w:val="24"/>
        </w:rPr>
        <w:t xml:space="preserve"> </w:t>
      </w:r>
      <w:r w:rsidRPr="00DC4ED6">
        <w:rPr>
          <w:rFonts w:ascii="Arial Narrow" w:hAnsi="Arial Narrow"/>
          <w:sz w:val="24"/>
          <w:szCs w:val="24"/>
        </w:rPr>
        <w:t>est</w:t>
      </w:r>
      <w:r w:rsidRPr="00DC4ED6">
        <w:rPr>
          <w:rFonts w:ascii="Arial Narrow" w:hAnsi="Arial Narrow"/>
          <w:spacing w:val="-1"/>
          <w:sz w:val="24"/>
          <w:szCs w:val="24"/>
        </w:rPr>
        <w:t xml:space="preserve"> </w:t>
      </w:r>
      <w:r w:rsidRPr="00DC4ED6">
        <w:rPr>
          <w:rFonts w:ascii="Arial Narrow" w:hAnsi="Arial Narrow"/>
          <w:sz w:val="24"/>
          <w:szCs w:val="24"/>
        </w:rPr>
        <w:t>fixé</w:t>
      </w:r>
      <w:r w:rsidRPr="00DC4ED6">
        <w:rPr>
          <w:rFonts w:ascii="Arial Narrow" w:hAnsi="Arial Narrow"/>
          <w:spacing w:val="-2"/>
          <w:sz w:val="24"/>
          <w:szCs w:val="24"/>
        </w:rPr>
        <w:t xml:space="preserve"> </w:t>
      </w:r>
      <w:r w:rsidRPr="00DC4ED6">
        <w:rPr>
          <w:rFonts w:ascii="Arial Narrow" w:hAnsi="Arial Narrow"/>
          <w:sz w:val="24"/>
          <w:szCs w:val="24"/>
        </w:rPr>
        <w:t>dans</w:t>
      </w:r>
      <w:r w:rsidRPr="00DC4ED6">
        <w:rPr>
          <w:rFonts w:ascii="Arial Narrow" w:hAnsi="Arial Narrow"/>
          <w:spacing w:val="-2"/>
          <w:sz w:val="24"/>
          <w:szCs w:val="24"/>
        </w:rPr>
        <w:t xml:space="preserve"> </w:t>
      </w:r>
      <w:r w:rsidRPr="00DC4ED6">
        <w:rPr>
          <w:rFonts w:ascii="Arial Narrow" w:hAnsi="Arial Narrow"/>
          <w:sz w:val="24"/>
          <w:szCs w:val="24"/>
        </w:rPr>
        <w:t>le</w:t>
      </w:r>
      <w:r w:rsidRPr="00DC4ED6">
        <w:rPr>
          <w:rFonts w:ascii="Arial Narrow" w:hAnsi="Arial Narrow"/>
          <w:spacing w:val="-1"/>
          <w:sz w:val="24"/>
          <w:szCs w:val="24"/>
        </w:rPr>
        <w:t xml:space="preserve"> </w:t>
      </w:r>
      <w:r w:rsidRPr="00DC4ED6">
        <w:rPr>
          <w:rFonts w:ascii="Arial Narrow" w:hAnsi="Arial Narrow"/>
          <w:spacing w:val="-5"/>
          <w:sz w:val="24"/>
          <w:szCs w:val="24"/>
        </w:rPr>
        <w:t>CC</w:t>
      </w:r>
      <w:r w:rsidR="004D21A7">
        <w:rPr>
          <w:rFonts w:ascii="Arial Narrow" w:hAnsi="Arial Narrow"/>
          <w:spacing w:val="-5"/>
          <w:sz w:val="24"/>
          <w:szCs w:val="24"/>
        </w:rPr>
        <w:t>AP</w:t>
      </w:r>
      <w:r w:rsidRPr="00DC4ED6">
        <w:rPr>
          <w:rFonts w:ascii="Arial Narrow" w:hAnsi="Arial Narrow"/>
          <w:spacing w:val="-5"/>
          <w:sz w:val="24"/>
          <w:szCs w:val="24"/>
        </w:rPr>
        <w:t>.</w:t>
      </w:r>
    </w:p>
    <w:p w14:paraId="25F25317" w14:textId="77777777" w:rsidR="00307816" w:rsidRPr="00DC4ED6" w:rsidRDefault="00307816">
      <w:pPr>
        <w:pStyle w:val="Corpsdetexte"/>
        <w:rPr>
          <w:rFonts w:ascii="Arial Narrow" w:hAnsi="Arial Narrow"/>
          <w:sz w:val="24"/>
          <w:szCs w:val="24"/>
        </w:rPr>
      </w:pPr>
    </w:p>
    <w:p w14:paraId="5C6A5D17" w14:textId="77777777" w:rsidR="00307816" w:rsidRPr="00DC4ED6" w:rsidRDefault="007E5EBB">
      <w:pPr>
        <w:pStyle w:val="Corpsdetexte"/>
        <w:ind w:right="74"/>
        <w:jc w:val="both"/>
        <w:rPr>
          <w:rFonts w:ascii="Arial Narrow" w:hAnsi="Arial Narrow"/>
          <w:sz w:val="24"/>
          <w:szCs w:val="24"/>
        </w:rPr>
        <w:pPrChange w:id="812" w:author="Belkacem HAICHEUR" w:date="2025-06-17T09:00:00Z" w16du:dateUtc="2025-06-17T07:00:00Z">
          <w:pPr>
            <w:pStyle w:val="Corpsdetexte"/>
            <w:ind w:left="-142" w:right="74"/>
            <w:jc w:val="both"/>
          </w:pPr>
        </w:pPrChange>
      </w:pPr>
      <w:r w:rsidRPr="00DC4ED6">
        <w:rPr>
          <w:rFonts w:ascii="Arial Narrow" w:hAnsi="Arial Narrow"/>
          <w:sz w:val="24"/>
          <w:szCs w:val="24"/>
        </w:rPr>
        <w:t>L'acheteur</w:t>
      </w:r>
      <w:r w:rsidRPr="00DC4ED6">
        <w:rPr>
          <w:rFonts w:ascii="Arial Narrow" w:hAnsi="Arial Narrow"/>
          <w:spacing w:val="-5"/>
          <w:sz w:val="24"/>
          <w:szCs w:val="24"/>
        </w:rPr>
        <w:t xml:space="preserve"> </w:t>
      </w:r>
      <w:r w:rsidRPr="00DC4ED6">
        <w:rPr>
          <w:rFonts w:ascii="Arial Narrow" w:hAnsi="Arial Narrow"/>
          <w:sz w:val="24"/>
          <w:szCs w:val="24"/>
        </w:rPr>
        <w:t>se</w:t>
      </w:r>
      <w:r w:rsidRPr="00DC4ED6">
        <w:rPr>
          <w:rFonts w:ascii="Arial Narrow" w:hAnsi="Arial Narrow"/>
          <w:spacing w:val="-1"/>
          <w:sz w:val="24"/>
          <w:szCs w:val="24"/>
        </w:rPr>
        <w:t xml:space="preserve"> </w:t>
      </w:r>
      <w:r w:rsidRPr="00DC4ED6">
        <w:rPr>
          <w:rFonts w:ascii="Arial Narrow" w:hAnsi="Arial Narrow"/>
          <w:sz w:val="24"/>
          <w:szCs w:val="24"/>
        </w:rPr>
        <w:t>libérera</w:t>
      </w:r>
      <w:r w:rsidRPr="00DC4ED6">
        <w:rPr>
          <w:rFonts w:ascii="Arial Narrow" w:hAnsi="Arial Narrow"/>
          <w:spacing w:val="-2"/>
          <w:sz w:val="24"/>
          <w:szCs w:val="24"/>
        </w:rPr>
        <w:t xml:space="preserve"> </w:t>
      </w:r>
      <w:r w:rsidRPr="00DC4ED6">
        <w:rPr>
          <w:rFonts w:ascii="Arial Narrow" w:hAnsi="Arial Narrow"/>
          <w:sz w:val="24"/>
          <w:szCs w:val="24"/>
        </w:rPr>
        <w:t>des</w:t>
      </w:r>
      <w:r w:rsidRPr="00DC4ED6">
        <w:rPr>
          <w:rFonts w:ascii="Arial Narrow" w:hAnsi="Arial Narrow"/>
          <w:spacing w:val="-1"/>
          <w:sz w:val="24"/>
          <w:szCs w:val="24"/>
        </w:rPr>
        <w:t xml:space="preserve"> </w:t>
      </w:r>
      <w:r w:rsidRPr="00DC4ED6">
        <w:rPr>
          <w:rFonts w:ascii="Arial Narrow" w:hAnsi="Arial Narrow"/>
          <w:sz w:val="24"/>
          <w:szCs w:val="24"/>
        </w:rPr>
        <w:t>sommes</w:t>
      </w:r>
      <w:r w:rsidRPr="00DC4ED6">
        <w:rPr>
          <w:rFonts w:ascii="Arial Narrow" w:hAnsi="Arial Narrow"/>
          <w:spacing w:val="-1"/>
          <w:sz w:val="24"/>
          <w:szCs w:val="24"/>
        </w:rPr>
        <w:t xml:space="preserve"> </w:t>
      </w:r>
      <w:r w:rsidRPr="00DC4ED6">
        <w:rPr>
          <w:rFonts w:ascii="Arial Narrow" w:hAnsi="Arial Narrow"/>
          <w:sz w:val="24"/>
          <w:szCs w:val="24"/>
        </w:rPr>
        <w:t>dues</w:t>
      </w:r>
      <w:r w:rsidRPr="00DC4ED6">
        <w:rPr>
          <w:rFonts w:ascii="Arial Narrow" w:hAnsi="Arial Narrow"/>
          <w:spacing w:val="-4"/>
          <w:sz w:val="24"/>
          <w:szCs w:val="24"/>
        </w:rPr>
        <w:t xml:space="preserve"> </w:t>
      </w:r>
      <w:r w:rsidRPr="00DC4ED6">
        <w:rPr>
          <w:rFonts w:ascii="Arial Narrow" w:hAnsi="Arial Narrow"/>
          <w:sz w:val="24"/>
          <w:szCs w:val="24"/>
        </w:rPr>
        <w:t>au</w:t>
      </w:r>
      <w:r w:rsidRPr="00DC4ED6">
        <w:rPr>
          <w:rFonts w:ascii="Arial Narrow" w:hAnsi="Arial Narrow"/>
          <w:spacing w:val="-3"/>
          <w:sz w:val="24"/>
          <w:szCs w:val="24"/>
        </w:rPr>
        <w:t xml:space="preserve"> </w:t>
      </w:r>
      <w:r w:rsidRPr="00DC4ED6">
        <w:rPr>
          <w:rFonts w:ascii="Arial Narrow" w:hAnsi="Arial Narrow"/>
          <w:sz w:val="24"/>
          <w:szCs w:val="24"/>
        </w:rPr>
        <w:t>titre</w:t>
      </w:r>
      <w:r w:rsidRPr="00DC4ED6">
        <w:rPr>
          <w:rFonts w:ascii="Arial Narrow" w:hAnsi="Arial Narrow"/>
          <w:spacing w:val="-2"/>
          <w:sz w:val="24"/>
          <w:szCs w:val="24"/>
        </w:rPr>
        <w:t xml:space="preserve"> </w:t>
      </w:r>
      <w:r w:rsidRPr="00DC4ED6">
        <w:rPr>
          <w:rFonts w:ascii="Arial Narrow" w:hAnsi="Arial Narrow"/>
          <w:sz w:val="24"/>
          <w:szCs w:val="24"/>
        </w:rPr>
        <w:t>du</w:t>
      </w:r>
      <w:r w:rsidRPr="00DC4ED6">
        <w:rPr>
          <w:rFonts w:ascii="Arial Narrow" w:hAnsi="Arial Narrow"/>
          <w:spacing w:val="-5"/>
          <w:sz w:val="24"/>
          <w:szCs w:val="24"/>
        </w:rPr>
        <w:t xml:space="preserve"> </w:t>
      </w:r>
      <w:r w:rsidRPr="00DC4ED6">
        <w:rPr>
          <w:rFonts w:ascii="Arial Narrow" w:hAnsi="Arial Narrow"/>
          <w:sz w:val="24"/>
          <w:szCs w:val="24"/>
        </w:rPr>
        <w:t>marché</w:t>
      </w:r>
      <w:r w:rsidRPr="00DC4ED6">
        <w:rPr>
          <w:rFonts w:ascii="Arial Narrow" w:hAnsi="Arial Narrow"/>
          <w:spacing w:val="-2"/>
          <w:sz w:val="24"/>
          <w:szCs w:val="24"/>
        </w:rPr>
        <w:t xml:space="preserve"> </w:t>
      </w:r>
      <w:r w:rsidRPr="00DC4ED6">
        <w:rPr>
          <w:rFonts w:ascii="Arial Narrow" w:hAnsi="Arial Narrow"/>
          <w:sz w:val="24"/>
          <w:szCs w:val="24"/>
        </w:rPr>
        <w:t>en</w:t>
      </w:r>
      <w:r w:rsidRPr="00DC4ED6">
        <w:rPr>
          <w:rFonts w:ascii="Arial Narrow" w:hAnsi="Arial Narrow"/>
          <w:spacing w:val="-2"/>
          <w:sz w:val="24"/>
          <w:szCs w:val="24"/>
        </w:rPr>
        <w:t xml:space="preserve"> </w:t>
      </w:r>
      <w:r w:rsidRPr="00DC4ED6">
        <w:rPr>
          <w:rFonts w:ascii="Arial Narrow" w:hAnsi="Arial Narrow"/>
          <w:sz w:val="24"/>
          <w:szCs w:val="24"/>
        </w:rPr>
        <w:t>faisant</w:t>
      </w:r>
      <w:r w:rsidRPr="00DC4ED6">
        <w:rPr>
          <w:rFonts w:ascii="Arial Narrow" w:hAnsi="Arial Narrow"/>
          <w:spacing w:val="-2"/>
          <w:sz w:val="24"/>
          <w:szCs w:val="24"/>
        </w:rPr>
        <w:t xml:space="preserve"> </w:t>
      </w:r>
      <w:r w:rsidRPr="00DC4ED6">
        <w:rPr>
          <w:rFonts w:ascii="Arial Narrow" w:hAnsi="Arial Narrow"/>
          <w:sz w:val="24"/>
          <w:szCs w:val="24"/>
        </w:rPr>
        <w:t>porter</w:t>
      </w:r>
      <w:r w:rsidRPr="00DC4ED6">
        <w:rPr>
          <w:rFonts w:ascii="Arial Narrow" w:hAnsi="Arial Narrow"/>
          <w:spacing w:val="-4"/>
          <w:sz w:val="24"/>
          <w:szCs w:val="24"/>
        </w:rPr>
        <w:t xml:space="preserve"> </w:t>
      </w:r>
      <w:r w:rsidRPr="00DC4ED6">
        <w:rPr>
          <w:rFonts w:ascii="Arial Narrow" w:hAnsi="Arial Narrow"/>
          <w:sz w:val="24"/>
          <w:szCs w:val="24"/>
        </w:rPr>
        <w:t>le</w:t>
      </w:r>
      <w:r w:rsidRPr="00DC4ED6">
        <w:rPr>
          <w:rFonts w:ascii="Arial Narrow" w:hAnsi="Arial Narrow"/>
          <w:spacing w:val="-4"/>
          <w:sz w:val="24"/>
          <w:szCs w:val="24"/>
        </w:rPr>
        <w:t xml:space="preserve"> </w:t>
      </w:r>
      <w:r w:rsidRPr="00DC4ED6">
        <w:rPr>
          <w:rFonts w:ascii="Arial Narrow" w:hAnsi="Arial Narrow"/>
          <w:sz w:val="24"/>
          <w:szCs w:val="24"/>
        </w:rPr>
        <w:t>montant</w:t>
      </w:r>
      <w:r w:rsidRPr="00DC4ED6">
        <w:rPr>
          <w:rFonts w:ascii="Arial Narrow" w:hAnsi="Arial Narrow"/>
          <w:spacing w:val="-2"/>
          <w:sz w:val="24"/>
          <w:szCs w:val="24"/>
        </w:rPr>
        <w:t xml:space="preserve"> </w:t>
      </w:r>
      <w:r w:rsidRPr="00DC4ED6">
        <w:rPr>
          <w:rFonts w:ascii="Arial Narrow" w:hAnsi="Arial Narrow"/>
          <w:sz w:val="24"/>
          <w:szCs w:val="24"/>
        </w:rPr>
        <w:t>au</w:t>
      </w:r>
      <w:r w:rsidRPr="00DC4ED6">
        <w:rPr>
          <w:rFonts w:ascii="Arial Narrow" w:hAnsi="Arial Narrow"/>
          <w:spacing w:val="-5"/>
          <w:sz w:val="24"/>
          <w:szCs w:val="24"/>
        </w:rPr>
        <w:t xml:space="preserve"> </w:t>
      </w:r>
      <w:r w:rsidRPr="00DC4ED6">
        <w:rPr>
          <w:rFonts w:ascii="Arial Narrow" w:hAnsi="Arial Narrow"/>
          <w:sz w:val="24"/>
          <w:szCs w:val="24"/>
        </w:rPr>
        <w:t>crédit</w:t>
      </w:r>
      <w:r w:rsidRPr="00DC4ED6">
        <w:rPr>
          <w:rFonts w:ascii="Arial Narrow" w:hAnsi="Arial Narrow"/>
          <w:spacing w:val="-4"/>
          <w:sz w:val="24"/>
          <w:szCs w:val="24"/>
        </w:rPr>
        <w:t xml:space="preserve"> </w:t>
      </w:r>
      <w:r w:rsidRPr="00DC4ED6">
        <w:rPr>
          <w:rFonts w:ascii="Arial Narrow" w:hAnsi="Arial Narrow"/>
          <w:sz w:val="24"/>
          <w:szCs w:val="24"/>
        </w:rPr>
        <w:t>du ou des comptes suivants (joindre les RIB) :</w:t>
      </w:r>
    </w:p>
    <w:p w14:paraId="6C10E426" w14:textId="77777777" w:rsidR="007B7A36" w:rsidRPr="00DC4ED6" w:rsidRDefault="007B7A36" w:rsidP="00AF3CB5">
      <w:pPr>
        <w:pStyle w:val="Corpsdetexte"/>
        <w:ind w:left="100" w:right="74"/>
        <w:jc w:val="both"/>
        <w:rPr>
          <w:rFonts w:ascii="Arial Narrow" w:hAnsi="Arial Narrow"/>
          <w:sz w:val="24"/>
          <w:szCs w:val="24"/>
        </w:rPr>
      </w:pPr>
    </w:p>
    <w:p w14:paraId="230081E4" w14:textId="5D7754DA" w:rsidR="007B7A36" w:rsidRPr="00D619EC" w:rsidDel="00B8057C" w:rsidRDefault="007B7A36">
      <w:pPr>
        <w:spacing w:before="1"/>
        <w:ind w:left="142"/>
        <w:rPr>
          <w:del w:id="813" w:author="Belkacem HAICHEUR" w:date="2025-06-17T08:58:00Z" w16du:dateUtc="2025-06-17T06:58:00Z"/>
          <w:rFonts w:ascii="Arial Narrow" w:hAnsi="Arial Narrow"/>
          <w:b/>
          <w:sz w:val="24"/>
          <w:szCs w:val="24"/>
        </w:rPr>
        <w:pPrChange w:id="814" w:author="Belkacem HAICHEUR" w:date="2025-06-17T08:58:00Z" w16du:dateUtc="2025-06-17T06:58:00Z">
          <w:pPr>
            <w:spacing w:before="1"/>
            <w:ind w:left="819"/>
          </w:pPr>
        </w:pPrChange>
      </w:pPr>
      <w:r w:rsidRPr="00D619EC">
        <w:rPr>
          <w:rFonts w:ascii="Arial Narrow" w:hAnsi="Arial Narrow"/>
          <w:b/>
          <w:sz w:val="24"/>
          <w:szCs w:val="24"/>
        </w:rPr>
        <w:t>1</w:t>
      </w:r>
      <w:r w:rsidRPr="00D619EC">
        <w:rPr>
          <w:rFonts w:ascii="Arial Narrow" w:hAnsi="Arial Narrow"/>
          <w:b/>
          <w:sz w:val="24"/>
          <w:szCs w:val="24"/>
          <w:vertAlign w:val="superscript"/>
        </w:rPr>
        <w:t>er</w:t>
      </w:r>
      <w:r w:rsidRPr="00D619EC">
        <w:rPr>
          <w:rFonts w:ascii="Arial Narrow" w:hAnsi="Arial Narrow"/>
          <w:b/>
          <w:spacing w:val="-5"/>
          <w:sz w:val="24"/>
          <w:szCs w:val="24"/>
        </w:rPr>
        <w:t xml:space="preserve"> </w:t>
      </w:r>
      <w:r w:rsidRPr="00D619EC">
        <w:rPr>
          <w:rFonts w:ascii="Arial Narrow" w:hAnsi="Arial Narrow"/>
          <w:b/>
          <w:sz w:val="24"/>
          <w:szCs w:val="24"/>
        </w:rPr>
        <w:t>Co-Traitant</w:t>
      </w:r>
      <w:r w:rsidRPr="00D619EC">
        <w:rPr>
          <w:rFonts w:ascii="Arial Narrow" w:hAnsi="Arial Narrow"/>
          <w:b/>
          <w:spacing w:val="-5"/>
          <w:sz w:val="24"/>
          <w:szCs w:val="24"/>
        </w:rPr>
        <w:t xml:space="preserve"> </w:t>
      </w:r>
      <w:r w:rsidRPr="00D619EC">
        <w:rPr>
          <w:rFonts w:ascii="Arial Narrow" w:hAnsi="Arial Narrow"/>
          <w:b/>
          <w:sz w:val="24"/>
          <w:szCs w:val="24"/>
        </w:rPr>
        <w:t>:</w:t>
      </w:r>
      <w:r w:rsidRPr="00D619EC">
        <w:rPr>
          <w:rFonts w:ascii="Arial Narrow" w:hAnsi="Arial Narrow"/>
          <w:b/>
          <w:spacing w:val="-5"/>
          <w:sz w:val="24"/>
          <w:szCs w:val="24"/>
        </w:rPr>
        <w:t xml:space="preserve"> </w:t>
      </w:r>
      <w:r w:rsidRPr="00D619EC">
        <w:rPr>
          <w:rFonts w:ascii="Arial Narrow" w:hAnsi="Arial Narrow"/>
          <w:b/>
          <w:spacing w:val="-2"/>
          <w:sz w:val="24"/>
          <w:szCs w:val="24"/>
        </w:rPr>
        <w:t>Mandataire solidaire du groupement conjoint</w:t>
      </w:r>
    </w:p>
    <w:p w14:paraId="4392F1C6" w14:textId="77777777" w:rsidR="00AF3CB5" w:rsidRPr="00020FF9" w:rsidRDefault="00AF3CB5">
      <w:pPr>
        <w:spacing w:before="1"/>
        <w:ind w:left="142"/>
        <w:pPrChange w:id="815" w:author="Belkacem HAICHEUR" w:date="2025-06-17T08:58:00Z" w16du:dateUtc="2025-06-17T06:58:00Z">
          <w:pPr>
            <w:pStyle w:val="Corpsdetexte"/>
            <w:ind w:left="100" w:right="74"/>
            <w:jc w:val="both"/>
          </w:pPr>
        </w:pPrChange>
      </w:pPr>
    </w:p>
    <w:tbl>
      <w:tblPr>
        <w:tblStyle w:val="Grilledutableau"/>
        <w:tblW w:w="0" w:type="auto"/>
        <w:tblInd w:w="142" w:type="dxa"/>
        <w:tblLook w:val="04A0" w:firstRow="1" w:lastRow="0" w:firstColumn="1" w:lastColumn="0" w:noHBand="0" w:noVBand="1"/>
      </w:tblPr>
      <w:tblGrid>
        <w:gridCol w:w="1948"/>
        <w:gridCol w:w="7330"/>
      </w:tblGrid>
      <w:tr w:rsidR="007B7A36" w:rsidRPr="007B7A36" w14:paraId="5AD9F56B" w14:textId="66D7AF6D" w:rsidTr="007B7A36">
        <w:tc>
          <w:tcPr>
            <w:tcW w:w="1951" w:type="dxa"/>
          </w:tcPr>
          <w:p w14:paraId="0A2C26D2" w14:textId="1D0262AE" w:rsidR="007B7A36" w:rsidRPr="007B7A36" w:rsidRDefault="007B7A36" w:rsidP="00D47252">
            <w:pPr>
              <w:pStyle w:val="Corpsdetexte"/>
              <w:spacing w:before="48"/>
              <w:ind w:left="-2568" w:firstLine="2568"/>
              <w:rPr>
                <w:rFonts w:ascii="Arial Narrow" w:hAnsi="Arial Narrow"/>
                <w:sz w:val="24"/>
                <w:szCs w:val="24"/>
              </w:rPr>
            </w:pPr>
            <w:r w:rsidRPr="007B7A36">
              <w:rPr>
                <w:rFonts w:ascii="Arial Narrow" w:hAnsi="Arial Narrow"/>
                <w:sz w:val="24"/>
                <w:szCs w:val="24"/>
              </w:rPr>
              <w:t xml:space="preserve">Au nom de : </w:t>
            </w:r>
          </w:p>
        </w:tc>
        <w:tc>
          <w:tcPr>
            <w:tcW w:w="7371" w:type="dxa"/>
          </w:tcPr>
          <w:p w14:paraId="7B71D730" w14:textId="77777777" w:rsidR="007B7A36" w:rsidRPr="007B7A36" w:rsidRDefault="007B7A36" w:rsidP="00D47252">
            <w:pPr>
              <w:pStyle w:val="Corpsdetexte"/>
              <w:spacing w:before="48"/>
              <w:ind w:left="-2568" w:firstLine="2568"/>
              <w:rPr>
                <w:rFonts w:ascii="Arial Narrow" w:hAnsi="Arial Narrow"/>
                <w:sz w:val="24"/>
                <w:szCs w:val="24"/>
              </w:rPr>
            </w:pPr>
          </w:p>
        </w:tc>
      </w:tr>
      <w:tr w:rsidR="007B7A36" w:rsidRPr="007B7A36" w14:paraId="49A75E1B" w14:textId="59595089" w:rsidTr="007B7A36">
        <w:tc>
          <w:tcPr>
            <w:tcW w:w="1951" w:type="dxa"/>
          </w:tcPr>
          <w:p w14:paraId="76A8ED5F"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Domiciliation :</w:t>
            </w:r>
          </w:p>
        </w:tc>
        <w:tc>
          <w:tcPr>
            <w:tcW w:w="7371" w:type="dxa"/>
          </w:tcPr>
          <w:p w14:paraId="52737A99"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79D9282E" w14:textId="33332FD3" w:rsidTr="007B7A36">
        <w:tc>
          <w:tcPr>
            <w:tcW w:w="1951" w:type="dxa"/>
          </w:tcPr>
          <w:p w14:paraId="34D210BE"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Agence : </w:t>
            </w:r>
          </w:p>
        </w:tc>
        <w:tc>
          <w:tcPr>
            <w:tcW w:w="7371" w:type="dxa"/>
          </w:tcPr>
          <w:p w14:paraId="4DBE8F3D"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397873B5" w14:textId="2289EBFB" w:rsidTr="007B7A36">
        <w:tc>
          <w:tcPr>
            <w:tcW w:w="1951" w:type="dxa"/>
          </w:tcPr>
          <w:p w14:paraId="1AE760C7"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Code Banque</w:t>
            </w:r>
          </w:p>
        </w:tc>
        <w:tc>
          <w:tcPr>
            <w:tcW w:w="7371" w:type="dxa"/>
          </w:tcPr>
          <w:p w14:paraId="202EC757"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3EA2D537" w14:textId="3DA20F33" w:rsidTr="007B7A36">
        <w:tc>
          <w:tcPr>
            <w:tcW w:w="1951" w:type="dxa"/>
          </w:tcPr>
          <w:p w14:paraId="5CFBB02F"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Code Guichet : </w:t>
            </w:r>
          </w:p>
        </w:tc>
        <w:tc>
          <w:tcPr>
            <w:tcW w:w="7371" w:type="dxa"/>
          </w:tcPr>
          <w:p w14:paraId="0D2DF305"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608E2229" w14:textId="36D0B1FA" w:rsidTr="007B7A36">
        <w:tc>
          <w:tcPr>
            <w:tcW w:w="1951" w:type="dxa"/>
          </w:tcPr>
          <w:p w14:paraId="07DA662B"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N° de compte :</w:t>
            </w:r>
          </w:p>
        </w:tc>
        <w:tc>
          <w:tcPr>
            <w:tcW w:w="7371" w:type="dxa"/>
          </w:tcPr>
          <w:p w14:paraId="7F488F45"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63B1A536" w14:textId="1DAD46E6" w:rsidTr="007B7A36">
        <w:tc>
          <w:tcPr>
            <w:tcW w:w="1951" w:type="dxa"/>
          </w:tcPr>
          <w:p w14:paraId="47C174FB"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Clé RIB</w:t>
            </w:r>
          </w:p>
        </w:tc>
        <w:tc>
          <w:tcPr>
            <w:tcW w:w="7371" w:type="dxa"/>
          </w:tcPr>
          <w:p w14:paraId="1B85B0B6"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189CF3B8" w14:textId="72D8F0B5" w:rsidTr="007B7A36">
        <w:tc>
          <w:tcPr>
            <w:tcW w:w="1951" w:type="dxa"/>
          </w:tcPr>
          <w:p w14:paraId="311BF544"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IBAN :</w:t>
            </w:r>
          </w:p>
        </w:tc>
        <w:tc>
          <w:tcPr>
            <w:tcW w:w="7371" w:type="dxa"/>
          </w:tcPr>
          <w:p w14:paraId="0797519C" w14:textId="77777777" w:rsidR="007B7A36" w:rsidRPr="007B7A36" w:rsidRDefault="007B7A36" w:rsidP="00D47252">
            <w:pPr>
              <w:pStyle w:val="Corpsdetexte"/>
              <w:spacing w:before="75"/>
              <w:ind w:left="-2568" w:firstLine="2568"/>
              <w:rPr>
                <w:rFonts w:ascii="Arial Narrow" w:hAnsi="Arial Narrow"/>
                <w:sz w:val="24"/>
                <w:szCs w:val="24"/>
              </w:rPr>
            </w:pPr>
          </w:p>
        </w:tc>
      </w:tr>
      <w:tr w:rsidR="007B7A36" w:rsidRPr="007B7A36" w14:paraId="72E5B2C7" w14:textId="532278E8" w:rsidTr="007B7A36">
        <w:tc>
          <w:tcPr>
            <w:tcW w:w="1951" w:type="dxa"/>
          </w:tcPr>
          <w:p w14:paraId="583E8E4B" w14:textId="77777777" w:rsidR="007B7A36" w:rsidRPr="007B7A36" w:rsidRDefault="007B7A36" w:rsidP="00D47252">
            <w:pPr>
              <w:pStyle w:val="Corpsdetexte"/>
              <w:spacing w:before="75"/>
              <w:ind w:left="-2568" w:firstLine="2568"/>
              <w:rPr>
                <w:rFonts w:ascii="Arial Narrow" w:hAnsi="Arial Narrow"/>
                <w:sz w:val="24"/>
                <w:szCs w:val="24"/>
              </w:rPr>
            </w:pPr>
            <w:r w:rsidRPr="007B7A36">
              <w:rPr>
                <w:rFonts w:ascii="Arial Narrow" w:hAnsi="Arial Narrow"/>
                <w:sz w:val="24"/>
                <w:szCs w:val="24"/>
              </w:rPr>
              <w:t>BIC :</w:t>
            </w:r>
          </w:p>
        </w:tc>
        <w:tc>
          <w:tcPr>
            <w:tcW w:w="7371" w:type="dxa"/>
          </w:tcPr>
          <w:p w14:paraId="6C852EB3" w14:textId="77777777" w:rsidR="007B7A36" w:rsidRPr="007B7A36" w:rsidRDefault="007B7A36" w:rsidP="00D47252">
            <w:pPr>
              <w:pStyle w:val="Corpsdetexte"/>
              <w:spacing w:before="75"/>
              <w:ind w:left="-2568" w:firstLine="2568"/>
              <w:rPr>
                <w:rFonts w:ascii="Arial Narrow" w:hAnsi="Arial Narrow"/>
                <w:sz w:val="24"/>
                <w:szCs w:val="24"/>
              </w:rPr>
            </w:pPr>
          </w:p>
        </w:tc>
      </w:tr>
    </w:tbl>
    <w:p w14:paraId="58C8705F" w14:textId="77777777" w:rsidR="007B7A36" w:rsidRDefault="007B7A36">
      <w:pPr>
        <w:pStyle w:val="Corpsdetexte"/>
        <w:spacing w:before="75" w:line="316" w:lineRule="auto"/>
        <w:rPr>
          <w:ins w:id="816" w:author="Belkacem HAICHEUR" w:date="2025-06-25T10:14:00Z" w16du:dateUtc="2025-06-25T08:14:00Z"/>
        </w:rPr>
      </w:pPr>
    </w:p>
    <w:p w14:paraId="1457B5BE" w14:textId="77777777" w:rsidR="00EF0934" w:rsidRDefault="00EF0934">
      <w:pPr>
        <w:pStyle w:val="Corpsdetexte"/>
        <w:spacing w:before="75" w:line="316" w:lineRule="auto"/>
        <w:pPrChange w:id="817" w:author="Belkacem HAICHEUR" w:date="2025-06-17T08:58:00Z" w16du:dateUtc="2025-06-17T06:58:00Z">
          <w:pPr>
            <w:pStyle w:val="Corpsdetexte"/>
            <w:spacing w:before="75" w:line="316" w:lineRule="auto"/>
            <w:ind w:left="142"/>
          </w:pPr>
        </w:pPrChange>
      </w:pPr>
    </w:p>
    <w:p w14:paraId="647D6AC4" w14:textId="77777777" w:rsidR="007B7A36" w:rsidDel="000565B7" w:rsidRDefault="007B7A36">
      <w:pPr>
        <w:ind w:left="142"/>
        <w:rPr>
          <w:del w:id="818" w:author="Belkacem HAICHEUR" w:date="2025-06-11T09:54:00Z" w16du:dateUtc="2025-06-11T07:54:00Z"/>
          <w:rFonts w:ascii="Arial Narrow" w:hAnsi="Arial Narrow"/>
          <w:b/>
          <w:spacing w:val="-2"/>
          <w:sz w:val="24"/>
          <w:szCs w:val="24"/>
        </w:rPr>
        <w:pPrChange w:id="819" w:author="Belkacem HAICHEUR" w:date="2025-06-17T08:59:00Z" w16du:dateUtc="2025-06-17T06:59:00Z">
          <w:pPr>
            <w:ind w:left="819"/>
          </w:pPr>
        </w:pPrChange>
      </w:pPr>
      <w:r w:rsidRPr="00237212">
        <w:rPr>
          <w:rFonts w:ascii="Arial Narrow" w:hAnsi="Arial Narrow"/>
          <w:b/>
          <w:sz w:val="24"/>
          <w:szCs w:val="24"/>
        </w:rPr>
        <w:t>2</w:t>
      </w:r>
      <w:r w:rsidRPr="00237212">
        <w:rPr>
          <w:rFonts w:ascii="Arial Narrow" w:hAnsi="Arial Narrow"/>
          <w:b/>
          <w:sz w:val="24"/>
          <w:szCs w:val="24"/>
          <w:vertAlign w:val="superscript"/>
        </w:rPr>
        <w:t>ème</w:t>
      </w:r>
      <w:r w:rsidRPr="00237212">
        <w:rPr>
          <w:rFonts w:ascii="Arial Narrow" w:hAnsi="Arial Narrow"/>
          <w:b/>
          <w:spacing w:val="-10"/>
          <w:sz w:val="24"/>
          <w:szCs w:val="24"/>
        </w:rPr>
        <w:t xml:space="preserve"> </w:t>
      </w:r>
      <w:r w:rsidRPr="00237212">
        <w:rPr>
          <w:rFonts w:ascii="Arial Narrow" w:hAnsi="Arial Narrow"/>
          <w:b/>
          <w:sz w:val="24"/>
          <w:szCs w:val="24"/>
        </w:rPr>
        <w:t>Co-</w:t>
      </w:r>
      <w:r w:rsidRPr="00237212">
        <w:rPr>
          <w:rFonts w:ascii="Arial Narrow" w:hAnsi="Arial Narrow"/>
          <w:b/>
          <w:spacing w:val="-2"/>
          <w:sz w:val="24"/>
          <w:szCs w:val="24"/>
        </w:rPr>
        <w:t>Traitant</w:t>
      </w:r>
    </w:p>
    <w:p w14:paraId="3D4D2DF1" w14:textId="77777777" w:rsidR="007B7A36" w:rsidRDefault="007B7A36">
      <w:pPr>
        <w:ind w:left="142"/>
        <w:pPrChange w:id="820" w:author="Belkacem HAICHEUR" w:date="2025-06-17T08:59:00Z" w16du:dateUtc="2025-06-17T06:59:00Z">
          <w:pPr>
            <w:pStyle w:val="Corpsdetexte"/>
            <w:spacing w:before="75" w:line="316" w:lineRule="auto"/>
            <w:ind w:left="142"/>
          </w:pPr>
        </w:pPrChange>
      </w:pPr>
    </w:p>
    <w:tbl>
      <w:tblPr>
        <w:tblStyle w:val="Grilledutableau"/>
        <w:tblW w:w="0" w:type="auto"/>
        <w:tblInd w:w="142" w:type="dxa"/>
        <w:tblLook w:val="04A0" w:firstRow="1" w:lastRow="0" w:firstColumn="1" w:lastColumn="0" w:noHBand="0" w:noVBand="1"/>
      </w:tblPr>
      <w:tblGrid>
        <w:gridCol w:w="1948"/>
        <w:gridCol w:w="7330"/>
      </w:tblGrid>
      <w:tr w:rsidR="007B7A36" w:rsidRPr="007B7A36" w14:paraId="2698F8E3" w14:textId="77777777" w:rsidTr="00C555C2">
        <w:tc>
          <w:tcPr>
            <w:tcW w:w="1951" w:type="dxa"/>
          </w:tcPr>
          <w:p w14:paraId="4F54CCD2" w14:textId="77777777" w:rsidR="007B7A36" w:rsidRPr="007B7A36" w:rsidRDefault="007B7A36" w:rsidP="00C555C2">
            <w:pPr>
              <w:pStyle w:val="Corpsdetexte"/>
              <w:spacing w:before="48"/>
              <w:ind w:left="-2568" w:firstLine="2568"/>
              <w:rPr>
                <w:rFonts w:ascii="Arial Narrow" w:hAnsi="Arial Narrow"/>
                <w:sz w:val="24"/>
                <w:szCs w:val="24"/>
              </w:rPr>
            </w:pPr>
            <w:r w:rsidRPr="007B7A36">
              <w:rPr>
                <w:rFonts w:ascii="Arial Narrow" w:hAnsi="Arial Narrow"/>
                <w:sz w:val="24"/>
                <w:szCs w:val="24"/>
              </w:rPr>
              <w:t xml:space="preserve">Au nom de : </w:t>
            </w:r>
          </w:p>
        </w:tc>
        <w:tc>
          <w:tcPr>
            <w:tcW w:w="7371" w:type="dxa"/>
          </w:tcPr>
          <w:p w14:paraId="03426E95" w14:textId="77777777" w:rsidR="007B7A36" w:rsidRPr="007B7A36" w:rsidRDefault="007B7A36" w:rsidP="00C555C2">
            <w:pPr>
              <w:pStyle w:val="Corpsdetexte"/>
              <w:spacing w:before="48"/>
              <w:ind w:left="-2568" w:firstLine="2568"/>
              <w:rPr>
                <w:rFonts w:ascii="Arial Narrow" w:hAnsi="Arial Narrow"/>
                <w:sz w:val="24"/>
                <w:szCs w:val="24"/>
              </w:rPr>
            </w:pPr>
          </w:p>
        </w:tc>
      </w:tr>
      <w:tr w:rsidR="007B7A36" w:rsidRPr="007B7A36" w14:paraId="1BB70327" w14:textId="77777777" w:rsidTr="00C555C2">
        <w:tc>
          <w:tcPr>
            <w:tcW w:w="1951" w:type="dxa"/>
          </w:tcPr>
          <w:p w14:paraId="5590DD21"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Domiciliation :</w:t>
            </w:r>
          </w:p>
        </w:tc>
        <w:tc>
          <w:tcPr>
            <w:tcW w:w="7371" w:type="dxa"/>
          </w:tcPr>
          <w:p w14:paraId="31802277"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2D1FB8EF" w14:textId="77777777" w:rsidTr="00C555C2">
        <w:tc>
          <w:tcPr>
            <w:tcW w:w="1951" w:type="dxa"/>
          </w:tcPr>
          <w:p w14:paraId="5700B36D"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Agence : </w:t>
            </w:r>
          </w:p>
        </w:tc>
        <w:tc>
          <w:tcPr>
            <w:tcW w:w="7371" w:type="dxa"/>
          </w:tcPr>
          <w:p w14:paraId="50F048A5"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2B043ECE" w14:textId="77777777" w:rsidTr="00C555C2">
        <w:tc>
          <w:tcPr>
            <w:tcW w:w="1951" w:type="dxa"/>
          </w:tcPr>
          <w:p w14:paraId="35067E3E"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Code Banque</w:t>
            </w:r>
          </w:p>
        </w:tc>
        <w:tc>
          <w:tcPr>
            <w:tcW w:w="7371" w:type="dxa"/>
          </w:tcPr>
          <w:p w14:paraId="5525ED0F"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065258E9" w14:textId="77777777" w:rsidTr="00C555C2">
        <w:tc>
          <w:tcPr>
            <w:tcW w:w="1951" w:type="dxa"/>
          </w:tcPr>
          <w:p w14:paraId="5CEA1CF5"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Code Guichet : </w:t>
            </w:r>
          </w:p>
        </w:tc>
        <w:tc>
          <w:tcPr>
            <w:tcW w:w="7371" w:type="dxa"/>
          </w:tcPr>
          <w:p w14:paraId="1C65BEB8"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2B136B45" w14:textId="77777777" w:rsidTr="00C555C2">
        <w:tc>
          <w:tcPr>
            <w:tcW w:w="1951" w:type="dxa"/>
          </w:tcPr>
          <w:p w14:paraId="2029A1BD"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N° de compte :</w:t>
            </w:r>
          </w:p>
        </w:tc>
        <w:tc>
          <w:tcPr>
            <w:tcW w:w="7371" w:type="dxa"/>
          </w:tcPr>
          <w:p w14:paraId="782E80E3"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C173633" w14:textId="77777777" w:rsidTr="00C555C2">
        <w:tc>
          <w:tcPr>
            <w:tcW w:w="1951" w:type="dxa"/>
          </w:tcPr>
          <w:p w14:paraId="2306F1A3"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Clé RIB</w:t>
            </w:r>
          </w:p>
        </w:tc>
        <w:tc>
          <w:tcPr>
            <w:tcW w:w="7371" w:type="dxa"/>
          </w:tcPr>
          <w:p w14:paraId="5C70BD33"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70E27895" w14:textId="77777777" w:rsidTr="00C555C2">
        <w:tc>
          <w:tcPr>
            <w:tcW w:w="1951" w:type="dxa"/>
          </w:tcPr>
          <w:p w14:paraId="51873937"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IBAN :</w:t>
            </w:r>
          </w:p>
        </w:tc>
        <w:tc>
          <w:tcPr>
            <w:tcW w:w="7371" w:type="dxa"/>
          </w:tcPr>
          <w:p w14:paraId="4BAAC208"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17F7BEE2" w14:textId="77777777" w:rsidTr="00C555C2">
        <w:tc>
          <w:tcPr>
            <w:tcW w:w="1951" w:type="dxa"/>
          </w:tcPr>
          <w:p w14:paraId="3B38D780"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BIC :</w:t>
            </w:r>
          </w:p>
        </w:tc>
        <w:tc>
          <w:tcPr>
            <w:tcW w:w="7371" w:type="dxa"/>
          </w:tcPr>
          <w:p w14:paraId="0EB02E95" w14:textId="77777777" w:rsidR="007B7A36" w:rsidRPr="007B7A36" w:rsidRDefault="007B7A36" w:rsidP="00C555C2">
            <w:pPr>
              <w:pStyle w:val="Corpsdetexte"/>
              <w:spacing w:before="75"/>
              <w:ind w:left="-2568" w:firstLine="2568"/>
              <w:rPr>
                <w:rFonts w:ascii="Arial Narrow" w:hAnsi="Arial Narrow"/>
                <w:sz w:val="24"/>
                <w:szCs w:val="24"/>
              </w:rPr>
            </w:pPr>
          </w:p>
        </w:tc>
      </w:tr>
    </w:tbl>
    <w:p w14:paraId="61107491" w14:textId="77777777" w:rsidR="007B7A36" w:rsidDel="00434E06" w:rsidRDefault="007B7A36">
      <w:pPr>
        <w:ind w:left="142"/>
        <w:rPr>
          <w:del w:id="821" w:author="Belkacem HAICHEUR" w:date="2025-06-17T08:56:00Z" w16du:dateUtc="2025-06-17T06:56:00Z"/>
        </w:rPr>
      </w:pPr>
    </w:p>
    <w:p w14:paraId="07101243" w14:textId="77777777" w:rsidR="00434E06" w:rsidRDefault="00434E06">
      <w:pPr>
        <w:pStyle w:val="Corpsdetexte"/>
        <w:spacing w:before="75" w:line="316" w:lineRule="auto"/>
        <w:rPr>
          <w:ins w:id="822" w:author="Belkacem HAICHEUR" w:date="2025-06-24T11:55:00Z" w16du:dateUtc="2025-06-24T09:55:00Z"/>
        </w:rPr>
        <w:pPrChange w:id="823" w:author="Belkacem HAICHEUR" w:date="2025-06-17T08:57:00Z" w16du:dateUtc="2025-06-17T06:57:00Z">
          <w:pPr>
            <w:pStyle w:val="Corpsdetexte"/>
            <w:spacing w:before="75" w:line="316" w:lineRule="auto"/>
            <w:ind w:left="142"/>
          </w:pPr>
        </w:pPrChange>
      </w:pPr>
    </w:p>
    <w:p w14:paraId="2D7318E8" w14:textId="46F6FD2C" w:rsidR="00EA6A6A" w:rsidDel="00725EF4" w:rsidRDefault="00EA6A6A">
      <w:pPr>
        <w:pStyle w:val="Corpsdetexte"/>
        <w:spacing w:before="75" w:line="316" w:lineRule="auto"/>
        <w:rPr>
          <w:del w:id="824" w:author="Belkacem HAICHEUR" w:date="2025-06-17T08:57:00Z" w16du:dateUtc="2025-06-17T06:57:00Z"/>
        </w:rPr>
        <w:pPrChange w:id="825" w:author="Belkacem HAICHEUR" w:date="2025-06-17T08:57:00Z" w16du:dateUtc="2025-06-17T06:57:00Z">
          <w:pPr>
            <w:pStyle w:val="Corpsdetexte"/>
            <w:spacing w:before="75" w:line="316" w:lineRule="auto"/>
            <w:ind w:left="142"/>
          </w:pPr>
        </w:pPrChange>
      </w:pPr>
    </w:p>
    <w:p w14:paraId="1A0D95C9" w14:textId="20587428" w:rsidR="00EA6A6A" w:rsidDel="000355DB" w:rsidRDefault="00EA6A6A" w:rsidP="00AF3CB5">
      <w:pPr>
        <w:pStyle w:val="Corpsdetexte"/>
        <w:spacing w:before="75" w:line="316" w:lineRule="auto"/>
        <w:ind w:left="142"/>
        <w:rPr>
          <w:del w:id="826" w:author="Belkacem HAICHEUR" w:date="2025-06-24T10:46:00Z" w16du:dateUtc="2025-06-24T08:46:00Z"/>
        </w:rPr>
      </w:pPr>
    </w:p>
    <w:p w14:paraId="7EFA3F01" w14:textId="56E20D8B" w:rsidR="007B7A36" w:rsidRPr="00237212" w:rsidDel="00B8057C" w:rsidRDefault="007B7A36">
      <w:pPr>
        <w:ind w:left="142"/>
        <w:rPr>
          <w:del w:id="827" w:author="Belkacem HAICHEUR" w:date="2025-06-17T08:58:00Z" w16du:dateUtc="2025-06-17T06:58:00Z"/>
          <w:rFonts w:ascii="Arial Narrow" w:hAnsi="Arial Narrow"/>
          <w:b/>
          <w:sz w:val="24"/>
          <w:szCs w:val="24"/>
        </w:rPr>
        <w:pPrChange w:id="828" w:author="Belkacem HAICHEUR" w:date="2025-06-17T08:59:00Z" w16du:dateUtc="2025-06-17T06:59:00Z">
          <w:pPr>
            <w:ind w:left="819"/>
          </w:pPr>
        </w:pPrChange>
      </w:pPr>
      <w:r w:rsidRPr="00237212">
        <w:rPr>
          <w:rFonts w:ascii="Arial Narrow" w:hAnsi="Arial Narrow"/>
          <w:b/>
          <w:sz w:val="24"/>
          <w:szCs w:val="24"/>
        </w:rPr>
        <w:t>3</w:t>
      </w:r>
      <w:r w:rsidRPr="00237212">
        <w:rPr>
          <w:rFonts w:ascii="Arial Narrow" w:hAnsi="Arial Narrow"/>
          <w:b/>
          <w:sz w:val="24"/>
          <w:szCs w:val="24"/>
          <w:vertAlign w:val="superscript"/>
        </w:rPr>
        <w:t>ème</w:t>
      </w:r>
      <w:r w:rsidRPr="00237212">
        <w:rPr>
          <w:rFonts w:ascii="Arial Narrow" w:hAnsi="Arial Narrow"/>
          <w:b/>
          <w:spacing w:val="-10"/>
          <w:sz w:val="24"/>
          <w:szCs w:val="24"/>
        </w:rPr>
        <w:t xml:space="preserve"> </w:t>
      </w:r>
      <w:r w:rsidRPr="00237212">
        <w:rPr>
          <w:rFonts w:ascii="Arial Narrow" w:hAnsi="Arial Narrow"/>
          <w:b/>
          <w:sz w:val="24"/>
          <w:szCs w:val="24"/>
        </w:rPr>
        <w:t>Co-</w:t>
      </w:r>
      <w:r w:rsidRPr="00237212">
        <w:rPr>
          <w:rFonts w:ascii="Arial Narrow" w:hAnsi="Arial Narrow"/>
          <w:b/>
          <w:spacing w:val="-2"/>
          <w:sz w:val="24"/>
          <w:szCs w:val="24"/>
        </w:rPr>
        <w:t>Traitant</w:t>
      </w:r>
    </w:p>
    <w:p w14:paraId="5EA5E2B6" w14:textId="77777777" w:rsidR="007B7A36" w:rsidRDefault="007B7A36">
      <w:pPr>
        <w:ind w:left="142"/>
        <w:pPrChange w:id="829" w:author="Belkacem HAICHEUR" w:date="2025-06-17T08:59:00Z" w16du:dateUtc="2025-06-17T06:59:00Z">
          <w:pPr>
            <w:pStyle w:val="Corpsdetexte"/>
            <w:spacing w:before="75" w:line="316" w:lineRule="auto"/>
            <w:ind w:left="142"/>
          </w:pPr>
        </w:pPrChange>
      </w:pPr>
    </w:p>
    <w:tbl>
      <w:tblPr>
        <w:tblStyle w:val="Grilledutableau"/>
        <w:tblW w:w="0" w:type="auto"/>
        <w:tblInd w:w="142" w:type="dxa"/>
        <w:tblLook w:val="04A0" w:firstRow="1" w:lastRow="0" w:firstColumn="1" w:lastColumn="0" w:noHBand="0" w:noVBand="1"/>
      </w:tblPr>
      <w:tblGrid>
        <w:gridCol w:w="1948"/>
        <w:gridCol w:w="7330"/>
      </w:tblGrid>
      <w:tr w:rsidR="007B7A36" w:rsidRPr="007B7A36" w14:paraId="09C786BA" w14:textId="77777777" w:rsidTr="00C555C2">
        <w:tc>
          <w:tcPr>
            <w:tcW w:w="1951" w:type="dxa"/>
          </w:tcPr>
          <w:p w14:paraId="3698919D" w14:textId="77777777" w:rsidR="007B7A36" w:rsidRPr="007B7A36" w:rsidRDefault="007B7A36" w:rsidP="00C555C2">
            <w:pPr>
              <w:pStyle w:val="Corpsdetexte"/>
              <w:spacing w:before="48"/>
              <w:ind w:left="-2568" w:firstLine="2568"/>
              <w:rPr>
                <w:rFonts w:ascii="Arial Narrow" w:hAnsi="Arial Narrow"/>
                <w:sz w:val="24"/>
                <w:szCs w:val="24"/>
              </w:rPr>
            </w:pPr>
            <w:r w:rsidRPr="007B7A36">
              <w:rPr>
                <w:rFonts w:ascii="Arial Narrow" w:hAnsi="Arial Narrow"/>
                <w:sz w:val="24"/>
                <w:szCs w:val="24"/>
              </w:rPr>
              <w:t xml:space="preserve">Au nom de : </w:t>
            </w:r>
          </w:p>
        </w:tc>
        <w:tc>
          <w:tcPr>
            <w:tcW w:w="7371" w:type="dxa"/>
          </w:tcPr>
          <w:p w14:paraId="1616F527" w14:textId="77777777" w:rsidR="007B7A36" w:rsidRPr="007B7A36" w:rsidRDefault="007B7A36" w:rsidP="00C555C2">
            <w:pPr>
              <w:pStyle w:val="Corpsdetexte"/>
              <w:spacing w:before="48"/>
              <w:ind w:left="-2568" w:firstLine="2568"/>
              <w:rPr>
                <w:rFonts w:ascii="Arial Narrow" w:hAnsi="Arial Narrow"/>
                <w:sz w:val="24"/>
                <w:szCs w:val="24"/>
              </w:rPr>
            </w:pPr>
          </w:p>
        </w:tc>
      </w:tr>
      <w:tr w:rsidR="007B7A36" w:rsidRPr="007B7A36" w14:paraId="106622CF" w14:textId="77777777" w:rsidTr="00C555C2">
        <w:tc>
          <w:tcPr>
            <w:tcW w:w="1951" w:type="dxa"/>
          </w:tcPr>
          <w:p w14:paraId="468851D4"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Domiciliation :</w:t>
            </w:r>
          </w:p>
        </w:tc>
        <w:tc>
          <w:tcPr>
            <w:tcW w:w="7371" w:type="dxa"/>
          </w:tcPr>
          <w:p w14:paraId="76B81E0F"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432DF20C" w14:textId="77777777" w:rsidTr="00C555C2">
        <w:tc>
          <w:tcPr>
            <w:tcW w:w="1951" w:type="dxa"/>
          </w:tcPr>
          <w:p w14:paraId="39520E54"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Agence : </w:t>
            </w:r>
          </w:p>
        </w:tc>
        <w:tc>
          <w:tcPr>
            <w:tcW w:w="7371" w:type="dxa"/>
          </w:tcPr>
          <w:p w14:paraId="1BFC9006"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B792297" w14:textId="77777777" w:rsidTr="00C555C2">
        <w:tc>
          <w:tcPr>
            <w:tcW w:w="1951" w:type="dxa"/>
          </w:tcPr>
          <w:p w14:paraId="54AB9538"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Code Banque</w:t>
            </w:r>
          </w:p>
        </w:tc>
        <w:tc>
          <w:tcPr>
            <w:tcW w:w="7371" w:type="dxa"/>
          </w:tcPr>
          <w:p w14:paraId="55885D89"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26864AD3" w14:textId="77777777" w:rsidTr="00C555C2">
        <w:tc>
          <w:tcPr>
            <w:tcW w:w="1951" w:type="dxa"/>
          </w:tcPr>
          <w:p w14:paraId="2130E22F"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Code Guichet : </w:t>
            </w:r>
          </w:p>
        </w:tc>
        <w:tc>
          <w:tcPr>
            <w:tcW w:w="7371" w:type="dxa"/>
          </w:tcPr>
          <w:p w14:paraId="6B61EB21"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01D44C1C" w14:textId="77777777" w:rsidTr="00C555C2">
        <w:tc>
          <w:tcPr>
            <w:tcW w:w="1951" w:type="dxa"/>
          </w:tcPr>
          <w:p w14:paraId="08F1419E"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N° de compte :</w:t>
            </w:r>
          </w:p>
        </w:tc>
        <w:tc>
          <w:tcPr>
            <w:tcW w:w="7371" w:type="dxa"/>
          </w:tcPr>
          <w:p w14:paraId="2A6F1062"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7E4695B7" w14:textId="77777777" w:rsidTr="00C555C2">
        <w:tc>
          <w:tcPr>
            <w:tcW w:w="1951" w:type="dxa"/>
          </w:tcPr>
          <w:p w14:paraId="48786CBE"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Clé RIB</w:t>
            </w:r>
          </w:p>
        </w:tc>
        <w:tc>
          <w:tcPr>
            <w:tcW w:w="7371" w:type="dxa"/>
          </w:tcPr>
          <w:p w14:paraId="4EF0930F"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4607271D" w14:textId="77777777" w:rsidTr="00C555C2">
        <w:tc>
          <w:tcPr>
            <w:tcW w:w="1951" w:type="dxa"/>
          </w:tcPr>
          <w:p w14:paraId="74EA8391"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IBAN :</w:t>
            </w:r>
          </w:p>
        </w:tc>
        <w:tc>
          <w:tcPr>
            <w:tcW w:w="7371" w:type="dxa"/>
          </w:tcPr>
          <w:p w14:paraId="63C635B4"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BDEABD9" w14:textId="77777777" w:rsidTr="00C555C2">
        <w:tc>
          <w:tcPr>
            <w:tcW w:w="1951" w:type="dxa"/>
          </w:tcPr>
          <w:p w14:paraId="1B744C85"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BIC :</w:t>
            </w:r>
          </w:p>
        </w:tc>
        <w:tc>
          <w:tcPr>
            <w:tcW w:w="7371" w:type="dxa"/>
          </w:tcPr>
          <w:p w14:paraId="57A83AA5" w14:textId="77777777" w:rsidR="007B7A36" w:rsidRPr="007B7A36" w:rsidRDefault="007B7A36" w:rsidP="00C555C2">
            <w:pPr>
              <w:pStyle w:val="Corpsdetexte"/>
              <w:spacing w:before="75"/>
              <w:ind w:left="-2568" w:firstLine="2568"/>
              <w:rPr>
                <w:rFonts w:ascii="Arial Narrow" w:hAnsi="Arial Narrow"/>
                <w:sz w:val="24"/>
                <w:szCs w:val="24"/>
              </w:rPr>
            </w:pPr>
          </w:p>
        </w:tc>
      </w:tr>
    </w:tbl>
    <w:p w14:paraId="76B09050" w14:textId="77777777" w:rsidR="00B8057C" w:rsidRDefault="00B8057C" w:rsidP="00AF3CB5">
      <w:pPr>
        <w:pStyle w:val="Corpsdetexte"/>
        <w:spacing w:before="75" w:line="316" w:lineRule="auto"/>
        <w:ind w:left="142"/>
      </w:pPr>
    </w:p>
    <w:p w14:paraId="6488E01F" w14:textId="29F7ADC3" w:rsidR="007B7A36" w:rsidRPr="00237212" w:rsidDel="00B8057C" w:rsidRDefault="007B7A36">
      <w:pPr>
        <w:ind w:left="142"/>
        <w:rPr>
          <w:del w:id="830" w:author="Belkacem HAICHEUR" w:date="2025-06-17T08:59:00Z" w16du:dateUtc="2025-06-17T06:59:00Z"/>
          <w:rFonts w:ascii="Arial Narrow" w:hAnsi="Arial Narrow"/>
          <w:b/>
          <w:sz w:val="24"/>
          <w:szCs w:val="24"/>
        </w:rPr>
        <w:pPrChange w:id="831" w:author="Belkacem HAICHEUR" w:date="2025-06-17T08:59:00Z" w16du:dateUtc="2025-06-17T06:59:00Z">
          <w:pPr>
            <w:ind w:left="819"/>
          </w:pPr>
        </w:pPrChange>
      </w:pPr>
      <w:r w:rsidRPr="00237212">
        <w:rPr>
          <w:rFonts w:ascii="Arial Narrow" w:hAnsi="Arial Narrow"/>
          <w:b/>
          <w:sz w:val="24"/>
          <w:szCs w:val="24"/>
        </w:rPr>
        <w:t>4</w:t>
      </w:r>
      <w:r w:rsidRPr="00237212">
        <w:rPr>
          <w:rFonts w:ascii="Arial Narrow" w:hAnsi="Arial Narrow"/>
          <w:b/>
          <w:sz w:val="24"/>
          <w:szCs w:val="24"/>
          <w:vertAlign w:val="superscript"/>
        </w:rPr>
        <w:t>ème</w:t>
      </w:r>
      <w:r w:rsidRPr="00237212">
        <w:rPr>
          <w:rFonts w:ascii="Arial Narrow" w:hAnsi="Arial Narrow"/>
          <w:b/>
          <w:spacing w:val="-10"/>
          <w:sz w:val="24"/>
          <w:szCs w:val="24"/>
        </w:rPr>
        <w:t xml:space="preserve"> </w:t>
      </w:r>
      <w:r w:rsidRPr="00237212">
        <w:rPr>
          <w:rFonts w:ascii="Arial Narrow" w:hAnsi="Arial Narrow"/>
          <w:b/>
          <w:sz w:val="24"/>
          <w:szCs w:val="24"/>
        </w:rPr>
        <w:t>Co-</w:t>
      </w:r>
      <w:r w:rsidRPr="00237212">
        <w:rPr>
          <w:rFonts w:ascii="Arial Narrow" w:hAnsi="Arial Narrow"/>
          <w:b/>
          <w:spacing w:val="-2"/>
          <w:sz w:val="24"/>
          <w:szCs w:val="24"/>
        </w:rPr>
        <w:t>Traitant</w:t>
      </w:r>
    </w:p>
    <w:p w14:paraId="586DC483" w14:textId="77777777" w:rsidR="007B7A36" w:rsidRDefault="007B7A36">
      <w:pPr>
        <w:ind w:left="142"/>
        <w:pPrChange w:id="832" w:author="Belkacem HAICHEUR" w:date="2025-06-17T08:59:00Z" w16du:dateUtc="2025-06-17T06:59:00Z">
          <w:pPr>
            <w:pStyle w:val="Corpsdetexte"/>
            <w:spacing w:before="75" w:line="316" w:lineRule="auto"/>
            <w:ind w:left="142"/>
          </w:pPr>
        </w:pPrChange>
      </w:pPr>
    </w:p>
    <w:tbl>
      <w:tblPr>
        <w:tblStyle w:val="Grilledutableau"/>
        <w:tblW w:w="0" w:type="auto"/>
        <w:tblInd w:w="142" w:type="dxa"/>
        <w:tblLook w:val="04A0" w:firstRow="1" w:lastRow="0" w:firstColumn="1" w:lastColumn="0" w:noHBand="0" w:noVBand="1"/>
      </w:tblPr>
      <w:tblGrid>
        <w:gridCol w:w="1948"/>
        <w:gridCol w:w="7330"/>
      </w:tblGrid>
      <w:tr w:rsidR="007B7A36" w:rsidRPr="007B7A36" w14:paraId="50E9C7F0" w14:textId="77777777" w:rsidTr="00C555C2">
        <w:tc>
          <w:tcPr>
            <w:tcW w:w="1951" w:type="dxa"/>
          </w:tcPr>
          <w:p w14:paraId="6E7F8FAB" w14:textId="77777777" w:rsidR="007B7A36" w:rsidRPr="007B7A36" w:rsidRDefault="007B7A36" w:rsidP="00C555C2">
            <w:pPr>
              <w:pStyle w:val="Corpsdetexte"/>
              <w:spacing w:before="48"/>
              <w:ind w:left="-2568" w:firstLine="2568"/>
              <w:rPr>
                <w:rFonts w:ascii="Arial Narrow" w:hAnsi="Arial Narrow"/>
                <w:sz w:val="24"/>
                <w:szCs w:val="24"/>
              </w:rPr>
            </w:pPr>
            <w:r w:rsidRPr="007B7A36">
              <w:rPr>
                <w:rFonts w:ascii="Arial Narrow" w:hAnsi="Arial Narrow"/>
                <w:sz w:val="24"/>
                <w:szCs w:val="24"/>
              </w:rPr>
              <w:t xml:space="preserve">Au nom de : </w:t>
            </w:r>
          </w:p>
        </w:tc>
        <w:tc>
          <w:tcPr>
            <w:tcW w:w="7371" w:type="dxa"/>
          </w:tcPr>
          <w:p w14:paraId="2EB78158" w14:textId="77777777" w:rsidR="007B7A36" w:rsidRPr="007B7A36" w:rsidRDefault="007B7A36" w:rsidP="00C555C2">
            <w:pPr>
              <w:pStyle w:val="Corpsdetexte"/>
              <w:spacing w:before="48"/>
              <w:ind w:left="-2568" w:firstLine="2568"/>
              <w:rPr>
                <w:rFonts w:ascii="Arial Narrow" w:hAnsi="Arial Narrow"/>
                <w:sz w:val="24"/>
                <w:szCs w:val="24"/>
              </w:rPr>
            </w:pPr>
          </w:p>
        </w:tc>
      </w:tr>
      <w:tr w:rsidR="007B7A36" w:rsidRPr="007B7A36" w14:paraId="48DC621A" w14:textId="77777777" w:rsidTr="00C555C2">
        <w:tc>
          <w:tcPr>
            <w:tcW w:w="1951" w:type="dxa"/>
          </w:tcPr>
          <w:p w14:paraId="33A81A28"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Domiciliation :</w:t>
            </w:r>
          </w:p>
        </w:tc>
        <w:tc>
          <w:tcPr>
            <w:tcW w:w="7371" w:type="dxa"/>
          </w:tcPr>
          <w:p w14:paraId="53002D72"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65882D2" w14:textId="77777777" w:rsidTr="00C555C2">
        <w:tc>
          <w:tcPr>
            <w:tcW w:w="1951" w:type="dxa"/>
          </w:tcPr>
          <w:p w14:paraId="49AC6AAB"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Agence : </w:t>
            </w:r>
          </w:p>
        </w:tc>
        <w:tc>
          <w:tcPr>
            <w:tcW w:w="7371" w:type="dxa"/>
          </w:tcPr>
          <w:p w14:paraId="7684F92F"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70D45C5" w14:textId="77777777" w:rsidTr="00C555C2">
        <w:tc>
          <w:tcPr>
            <w:tcW w:w="1951" w:type="dxa"/>
          </w:tcPr>
          <w:p w14:paraId="6C9FB124"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Code Banque</w:t>
            </w:r>
          </w:p>
        </w:tc>
        <w:tc>
          <w:tcPr>
            <w:tcW w:w="7371" w:type="dxa"/>
          </w:tcPr>
          <w:p w14:paraId="455B9FC6"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6CBC0756" w14:textId="77777777" w:rsidTr="00C555C2">
        <w:tc>
          <w:tcPr>
            <w:tcW w:w="1951" w:type="dxa"/>
          </w:tcPr>
          <w:p w14:paraId="033A846A"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 xml:space="preserve">Code Guichet : </w:t>
            </w:r>
          </w:p>
        </w:tc>
        <w:tc>
          <w:tcPr>
            <w:tcW w:w="7371" w:type="dxa"/>
          </w:tcPr>
          <w:p w14:paraId="76F694EC"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43147380" w14:textId="77777777" w:rsidTr="00C555C2">
        <w:tc>
          <w:tcPr>
            <w:tcW w:w="1951" w:type="dxa"/>
          </w:tcPr>
          <w:p w14:paraId="04726ADA"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N° de compte :</w:t>
            </w:r>
          </w:p>
        </w:tc>
        <w:tc>
          <w:tcPr>
            <w:tcW w:w="7371" w:type="dxa"/>
          </w:tcPr>
          <w:p w14:paraId="3479E35F"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7B583867" w14:textId="77777777" w:rsidTr="00C555C2">
        <w:tc>
          <w:tcPr>
            <w:tcW w:w="1951" w:type="dxa"/>
          </w:tcPr>
          <w:p w14:paraId="029FD3FD"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Clé RIB</w:t>
            </w:r>
          </w:p>
        </w:tc>
        <w:tc>
          <w:tcPr>
            <w:tcW w:w="7371" w:type="dxa"/>
          </w:tcPr>
          <w:p w14:paraId="48944642"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72ECDD0D" w14:textId="77777777" w:rsidTr="00C555C2">
        <w:tc>
          <w:tcPr>
            <w:tcW w:w="1951" w:type="dxa"/>
          </w:tcPr>
          <w:p w14:paraId="0278C3E1"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IBAN :</w:t>
            </w:r>
          </w:p>
        </w:tc>
        <w:tc>
          <w:tcPr>
            <w:tcW w:w="7371" w:type="dxa"/>
          </w:tcPr>
          <w:p w14:paraId="6DFF36F9" w14:textId="77777777" w:rsidR="007B7A36" w:rsidRPr="007B7A36" w:rsidRDefault="007B7A36" w:rsidP="00C555C2">
            <w:pPr>
              <w:pStyle w:val="Corpsdetexte"/>
              <w:spacing w:before="75"/>
              <w:ind w:left="-2568" w:firstLine="2568"/>
              <w:rPr>
                <w:rFonts w:ascii="Arial Narrow" w:hAnsi="Arial Narrow"/>
                <w:sz w:val="24"/>
                <w:szCs w:val="24"/>
              </w:rPr>
            </w:pPr>
          </w:p>
        </w:tc>
      </w:tr>
      <w:tr w:rsidR="007B7A36" w:rsidRPr="007B7A36" w14:paraId="76399371" w14:textId="77777777" w:rsidTr="00C555C2">
        <w:tc>
          <w:tcPr>
            <w:tcW w:w="1951" w:type="dxa"/>
          </w:tcPr>
          <w:p w14:paraId="03E9308A" w14:textId="77777777" w:rsidR="007B7A36" w:rsidRPr="007B7A36" w:rsidRDefault="007B7A36" w:rsidP="00C555C2">
            <w:pPr>
              <w:pStyle w:val="Corpsdetexte"/>
              <w:spacing w:before="75"/>
              <w:ind w:left="-2568" w:firstLine="2568"/>
              <w:rPr>
                <w:rFonts w:ascii="Arial Narrow" w:hAnsi="Arial Narrow"/>
                <w:sz w:val="24"/>
                <w:szCs w:val="24"/>
              </w:rPr>
            </w:pPr>
            <w:r w:rsidRPr="007B7A36">
              <w:rPr>
                <w:rFonts w:ascii="Arial Narrow" w:hAnsi="Arial Narrow"/>
                <w:sz w:val="24"/>
                <w:szCs w:val="24"/>
              </w:rPr>
              <w:t>BIC :</w:t>
            </w:r>
          </w:p>
        </w:tc>
        <w:tc>
          <w:tcPr>
            <w:tcW w:w="7371" w:type="dxa"/>
          </w:tcPr>
          <w:p w14:paraId="23F7D881" w14:textId="77777777" w:rsidR="007B7A36" w:rsidRPr="007B7A36" w:rsidRDefault="007B7A36" w:rsidP="00C555C2">
            <w:pPr>
              <w:pStyle w:val="Corpsdetexte"/>
              <w:spacing w:before="75"/>
              <w:ind w:left="-2568" w:firstLine="2568"/>
              <w:rPr>
                <w:rFonts w:ascii="Arial Narrow" w:hAnsi="Arial Narrow"/>
                <w:sz w:val="24"/>
                <w:szCs w:val="24"/>
              </w:rPr>
            </w:pPr>
          </w:p>
        </w:tc>
      </w:tr>
    </w:tbl>
    <w:p w14:paraId="2F3F8D30" w14:textId="77777777" w:rsidR="007B7A36" w:rsidRDefault="007B7A36" w:rsidP="00EA6A6A">
      <w:pPr>
        <w:pStyle w:val="Corpsdetexte"/>
        <w:spacing w:before="75" w:line="316" w:lineRule="auto"/>
      </w:pPr>
    </w:p>
    <w:p w14:paraId="220E59A3" w14:textId="77777777" w:rsidR="00307816" w:rsidRDefault="00307816">
      <w:pPr>
        <w:pStyle w:val="Corpsdetexte"/>
        <w:spacing w:before="1"/>
        <w:rPr>
          <w:ins w:id="833" w:author="Belkacem HAICHEUR" w:date="2025-06-10T18:51:00Z" w16du:dateUtc="2025-06-10T16:51:00Z"/>
          <w:rFonts w:ascii="Arial Narrow" w:hAnsi="Arial Narrow"/>
        </w:rPr>
      </w:pPr>
    </w:p>
    <w:p w14:paraId="06A1DCEF" w14:textId="77777777" w:rsidR="00CA704F" w:rsidRDefault="00CA704F">
      <w:pPr>
        <w:pStyle w:val="Corpsdetexte"/>
        <w:spacing w:before="1"/>
        <w:rPr>
          <w:ins w:id="834" w:author="Belkacem HAICHEUR" w:date="2025-06-10T18:51:00Z" w16du:dateUtc="2025-06-10T16:51:00Z"/>
          <w:rFonts w:ascii="Arial Narrow" w:hAnsi="Arial Narrow"/>
        </w:rPr>
      </w:pPr>
    </w:p>
    <w:p w14:paraId="762BD2B6" w14:textId="77777777" w:rsidR="00CA704F" w:rsidRDefault="00CA704F">
      <w:pPr>
        <w:pStyle w:val="Corpsdetexte"/>
        <w:spacing w:before="1"/>
        <w:rPr>
          <w:ins w:id="835" w:author="Belkacem HAICHEUR" w:date="2025-06-10T18:51:00Z" w16du:dateUtc="2025-06-10T16:51:00Z"/>
          <w:rFonts w:ascii="Arial Narrow" w:hAnsi="Arial Narrow"/>
        </w:rPr>
      </w:pPr>
    </w:p>
    <w:p w14:paraId="5EE670C3" w14:textId="77777777" w:rsidR="00CA704F" w:rsidRDefault="00CA704F">
      <w:pPr>
        <w:pStyle w:val="Corpsdetexte"/>
        <w:spacing w:before="1"/>
        <w:rPr>
          <w:ins w:id="836" w:author="Belkacem HAICHEUR" w:date="2025-06-10T18:51:00Z" w16du:dateUtc="2025-06-10T16:51:00Z"/>
          <w:rFonts w:ascii="Arial Narrow" w:hAnsi="Arial Narrow"/>
        </w:rPr>
      </w:pPr>
    </w:p>
    <w:p w14:paraId="0B8DB02C" w14:textId="77777777" w:rsidR="00CA704F" w:rsidRDefault="00CA704F">
      <w:pPr>
        <w:pStyle w:val="Corpsdetexte"/>
        <w:spacing w:before="1"/>
        <w:rPr>
          <w:ins w:id="837" w:author="Belkacem HAICHEUR" w:date="2025-06-17T08:56:00Z" w16du:dateUtc="2025-06-17T06:56:00Z"/>
          <w:rFonts w:ascii="Arial Narrow" w:hAnsi="Arial Narrow"/>
        </w:rPr>
      </w:pPr>
    </w:p>
    <w:p w14:paraId="6CEA0488" w14:textId="77777777" w:rsidR="00725EF4" w:rsidRDefault="00725EF4">
      <w:pPr>
        <w:pStyle w:val="Corpsdetexte"/>
        <w:spacing w:before="1"/>
        <w:rPr>
          <w:ins w:id="838" w:author="Belkacem HAICHEUR" w:date="2025-06-17T08:56:00Z" w16du:dateUtc="2025-06-17T06:56:00Z"/>
          <w:rFonts w:ascii="Arial Narrow" w:hAnsi="Arial Narrow"/>
        </w:rPr>
      </w:pPr>
    </w:p>
    <w:p w14:paraId="2FB25A6F" w14:textId="0D468A80" w:rsidR="00CA704F" w:rsidRPr="00020FF9" w:rsidDel="00434E06" w:rsidRDefault="00CA704F">
      <w:pPr>
        <w:pStyle w:val="Corpsdetexte"/>
        <w:spacing w:before="1"/>
        <w:rPr>
          <w:del w:id="839" w:author="Belkacem HAICHEUR" w:date="2025-06-24T11:55:00Z" w16du:dateUtc="2025-06-24T09:55:00Z"/>
          <w:rFonts w:ascii="Arial Narrow" w:hAnsi="Arial Narrow"/>
        </w:rPr>
      </w:pPr>
    </w:p>
    <w:p w14:paraId="28F58754" w14:textId="77777777" w:rsidR="00307816" w:rsidRPr="00725EF4" w:rsidRDefault="007E5EBB">
      <w:pPr>
        <w:pStyle w:val="Titre1"/>
        <w:numPr>
          <w:ilvl w:val="0"/>
          <w:numId w:val="7"/>
        </w:numPr>
        <w:tabs>
          <w:tab w:val="left" w:pos="458"/>
          <w:tab w:val="left" w:pos="9356"/>
        </w:tabs>
        <w:spacing w:before="48"/>
        <w:ind w:left="458" w:hanging="358"/>
        <w:rPr>
          <w:rFonts w:ascii="Arial Narrow" w:hAnsi="Arial Narrow"/>
          <w:highlight w:val="darkBlue"/>
          <w:rPrChange w:id="840" w:author="Belkacem HAICHEUR" w:date="2025-06-17T08:56:00Z" w16du:dateUtc="2025-06-17T06:56:00Z">
            <w:rPr>
              <w:rFonts w:ascii="Arial Narrow" w:hAnsi="Arial Narrow"/>
            </w:rPr>
          </w:rPrChange>
        </w:rPr>
        <w:pPrChange w:id="841" w:author="Belkacem HAICHEUR" w:date="2025-06-10T18:56:00Z" w16du:dateUtc="2025-06-10T16:56:00Z">
          <w:pPr>
            <w:pStyle w:val="Titre1"/>
            <w:numPr>
              <w:numId w:val="7"/>
            </w:numPr>
            <w:tabs>
              <w:tab w:val="left" w:pos="458"/>
              <w:tab w:val="left" w:pos="9156"/>
            </w:tabs>
            <w:spacing w:before="48"/>
            <w:ind w:left="460" w:hanging="360"/>
          </w:pPr>
        </w:pPrChange>
      </w:pPr>
      <w:bookmarkStart w:id="842" w:name="_bookmark14"/>
      <w:bookmarkEnd w:id="842"/>
      <w:r w:rsidRPr="00725EF4">
        <w:rPr>
          <w:rFonts w:ascii="Arial Narrow" w:hAnsi="Arial Narrow"/>
          <w:color w:val="FFFFFF"/>
          <w:highlight w:val="darkBlue"/>
          <w:shd w:val="clear" w:color="auto" w:fill="0892AE"/>
          <w:rPrChange w:id="843" w:author="Belkacem HAICHEUR" w:date="2025-06-17T08:56:00Z" w16du:dateUtc="2025-06-17T06:56:00Z">
            <w:rPr>
              <w:rFonts w:ascii="Arial Narrow" w:hAnsi="Arial Narrow"/>
              <w:color w:val="FFFFFF"/>
              <w:shd w:val="clear" w:color="auto" w:fill="0892AE"/>
            </w:rPr>
          </w:rPrChange>
        </w:rPr>
        <w:t>Acceptation</w:t>
      </w:r>
      <w:r w:rsidRPr="00725EF4">
        <w:rPr>
          <w:rFonts w:ascii="Arial Narrow" w:hAnsi="Arial Narrow"/>
          <w:color w:val="FFFFFF"/>
          <w:spacing w:val="-6"/>
          <w:highlight w:val="darkBlue"/>
          <w:shd w:val="clear" w:color="auto" w:fill="0892AE"/>
          <w:rPrChange w:id="844" w:author="Belkacem HAICHEUR" w:date="2025-06-17T08:56:00Z" w16du:dateUtc="2025-06-17T06:56:00Z">
            <w:rPr>
              <w:rFonts w:ascii="Arial Narrow" w:hAnsi="Arial Narrow"/>
              <w:color w:val="FFFFFF"/>
              <w:spacing w:val="-6"/>
              <w:shd w:val="clear" w:color="auto" w:fill="0892AE"/>
            </w:rPr>
          </w:rPrChange>
        </w:rPr>
        <w:t xml:space="preserve"> </w:t>
      </w:r>
      <w:r w:rsidRPr="00725EF4">
        <w:rPr>
          <w:rFonts w:ascii="Arial Narrow" w:hAnsi="Arial Narrow"/>
          <w:color w:val="FFFFFF"/>
          <w:highlight w:val="darkBlue"/>
          <w:shd w:val="clear" w:color="auto" w:fill="0892AE"/>
          <w:rPrChange w:id="845" w:author="Belkacem HAICHEUR" w:date="2025-06-17T08:56:00Z" w16du:dateUtc="2025-06-17T06:56:00Z">
            <w:rPr>
              <w:rFonts w:ascii="Arial Narrow" w:hAnsi="Arial Narrow"/>
              <w:color w:val="FFFFFF"/>
              <w:shd w:val="clear" w:color="auto" w:fill="0892AE"/>
            </w:rPr>
          </w:rPrChange>
        </w:rPr>
        <w:t>de</w:t>
      </w:r>
      <w:r w:rsidRPr="00725EF4">
        <w:rPr>
          <w:rFonts w:ascii="Arial Narrow" w:hAnsi="Arial Narrow"/>
          <w:color w:val="FFFFFF"/>
          <w:spacing w:val="-5"/>
          <w:highlight w:val="darkBlue"/>
          <w:shd w:val="clear" w:color="auto" w:fill="0892AE"/>
          <w:rPrChange w:id="846" w:author="Belkacem HAICHEUR" w:date="2025-06-17T08:56:00Z" w16du:dateUtc="2025-06-17T06:56:00Z">
            <w:rPr>
              <w:rFonts w:ascii="Arial Narrow" w:hAnsi="Arial Narrow"/>
              <w:color w:val="FFFFFF"/>
              <w:spacing w:val="-5"/>
              <w:shd w:val="clear" w:color="auto" w:fill="0892AE"/>
            </w:rPr>
          </w:rPrChange>
        </w:rPr>
        <w:t xml:space="preserve"> </w:t>
      </w:r>
      <w:r w:rsidRPr="00725EF4">
        <w:rPr>
          <w:rFonts w:ascii="Arial Narrow" w:hAnsi="Arial Narrow"/>
          <w:color w:val="FFFFFF"/>
          <w:spacing w:val="-2"/>
          <w:highlight w:val="darkBlue"/>
          <w:shd w:val="clear" w:color="auto" w:fill="0892AE"/>
          <w:rPrChange w:id="847" w:author="Belkacem HAICHEUR" w:date="2025-06-17T08:56:00Z" w16du:dateUtc="2025-06-17T06:56:00Z">
            <w:rPr>
              <w:rFonts w:ascii="Arial Narrow" w:hAnsi="Arial Narrow"/>
              <w:color w:val="FFFFFF"/>
              <w:spacing w:val="-2"/>
              <w:shd w:val="clear" w:color="auto" w:fill="0892AE"/>
            </w:rPr>
          </w:rPrChange>
        </w:rPr>
        <w:t>l'offre</w:t>
      </w:r>
      <w:r w:rsidRPr="00725EF4">
        <w:rPr>
          <w:rFonts w:ascii="Arial Narrow" w:hAnsi="Arial Narrow"/>
          <w:color w:val="FFFFFF"/>
          <w:highlight w:val="darkBlue"/>
          <w:shd w:val="clear" w:color="auto" w:fill="0892AE"/>
          <w:rPrChange w:id="848" w:author="Belkacem HAICHEUR" w:date="2025-06-17T08:56:00Z" w16du:dateUtc="2025-06-17T06:56:00Z">
            <w:rPr>
              <w:rFonts w:ascii="Arial Narrow" w:hAnsi="Arial Narrow"/>
              <w:color w:val="FFFFFF"/>
              <w:shd w:val="clear" w:color="auto" w:fill="0892AE"/>
            </w:rPr>
          </w:rPrChange>
        </w:rPr>
        <w:tab/>
      </w:r>
    </w:p>
    <w:p w14:paraId="6E55779B" w14:textId="77777777" w:rsidR="00307816" w:rsidRPr="00020FF9" w:rsidRDefault="00307816">
      <w:pPr>
        <w:pStyle w:val="Corpsdetexte"/>
        <w:spacing w:before="19"/>
        <w:rPr>
          <w:rFonts w:ascii="Arial Narrow" w:hAnsi="Arial Narrow"/>
          <w:b/>
          <w:sz w:val="28"/>
        </w:rPr>
      </w:pPr>
    </w:p>
    <w:p w14:paraId="5FDA6A32" w14:textId="77777777" w:rsidR="00307816" w:rsidRPr="00020FF9" w:rsidRDefault="007E5EBB" w:rsidP="004E3F75">
      <w:pPr>
        <w:pStyle w:val="Titre2"/>
        <w:ind w:left="0"/>
        <w:rPr>
          <w:rFonts w:ascii="Arial Narrow" w:hAnsi="Arial Narrow"/>
        </w:rPr>
      </w:pPr>
      <w:r w:rsidRPr="00020FF9">
        <w:rPr>
          <w:rFonts w:ascii="Arial Narrow" w:hAnsi="Arial Narrow"/>
        </w:rPr>
        <w:t>ENGAGEMENT</w:t>
      </w:r>
      <w:r w:rsidRPr="00020FF9">
        <w:rPr>
          <w:rFonts w:ascii="Arial Narrow" w:hAnsi="Arial Narrow"/>
          <w:spacing w:val="-6"/>
        </w:rPr>
        <w:t xml:space="preserve"> </w:t>
      </w:r>
      <w:r w:rsidRPr="00020FF9">
        <w:rPr>
          <w:rFonts w:ascii="Arial Narrow" w:hAnsi="Arial Narrow"/>
        </w:rPr>
        <w:t>DU</w:t>
      </w:r>
      <w:r w:rsidRPr="00020FF9">
        <w:rPr>
          <w:rFonts w:ascii="Arial Narrow" w:hAnsi="Arial Narrow"/>
          <w:spacing w:val="-5"/>
        </w:rPr>
        <w:t xml:space="preserve"> </w:t>
      </w:r>
      <w:r w:rsidRPr="00020FF9">
        <w:rPr>
          <w:rFonts w:ascii="Arial Narrow" w:hAnsi="Arial Narrow"/>
          <w:spacing w:val="-2"/>
        </w:rPr>
        <w:t>CANDIDAT</w:t>
      </w:r>
    </w:p>
    <w:p w14:paraId="5928E7CA" w14:textId="77777777" w:rsidR="00307816" w:rsidRPr="00020FF9" w:rsidRDefault="00307816">
      <w:pPr>
        <w:pStyle w:val="Corpsdetexte"/>
        <w:spacing w:before="1"/>
        <w:rPr>
          <w:rFonts w:ascii="Arial Narrow" w:hAnsi="Arial Narrow"/>
          <w:b/>
        </w:rPr>
      </w:pPr>
    </w:p>
    <w:p w14:paraId="1151123E" w14:textId="011BF8D2" w:rsidR="00307816" w:rsidRDefault="007E5EBB">
      <w:pPr>
        <w:pStyle w:val="Corpsdetexte"/>
        <w:ind w:right="74"/>
        <w:jc w:val="both"/>
        <w:rPr>
          <w:rFonts w:ascii="Arial Narrow" w:hAnsi="Arial Narrow"/>
          <w:sz w:val="24"/>
          <w:szCs w:val="24"/>
        </w:rPr>
        <w:pPrChange w:id="849" w:author="Belkacem HAICHEUR" w:date="2025-06-10T18:58:00Z" w16du:dateUtc="2025-06-10T16:58:00Z">
          <w:pPr>
            <w:pStyle w:val="Corpsdetexte"/>
            <w:ind w:right="382"/>
            <w:jc w:val="both"/>
          </w:pPr>
        </w:pPrChange>
      </w:pPr>
      <w:r w:rsidRPr="00FF2D7F">
        <w:rPr>
          <w:rFonts w:ascii="Arial Narrow" w:hAnsi="Arial Narrow"/>
          <w:noProof/>
          <w:sz w:val="24"/>
          <w:szCs w:val="24"/>
        </w:rPr>
        <mc:AlternateContent>
          <mc:Choice Requires="wps">
            <w:drawing>
              <wp:anchor distT="0" distB="0" distL="0" distR="0" simplePos="0" relativeHeight="251658240" behindDoc="1" locked="0" layoutInCell="1" allowOverlap="1" wp14:anchorId="50BA1CEB" wp14:editId="0EF4538B">
                <wp:simplePos x="0" y="0"/>
                <wp:positionH relativeFrom="page">
                  <wp:posOffset>5060569</wp:posOffset>
                </wp:positionH>
                <wp:positionV relativeFrom="paragraph">
                  <wp:posOffset>98044</wp:posOffset>
                </wp:positionV>
                <wp:extent cx="43180" cy="952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9525"/>
                        </a:xfrm>
                        <a:custGeom>
                          <a:avLst/>
                          <a:gdLst/>
                          <a:ahLst/>
                          <a:cxnLst/>
                          <a:rect l="l" t="t" r="r" b="b"/>
                          <a:pathLst>
                            <a:path w="43180" h="9525">
                              <a:moveTo>
                                <a:pt x="42672" y="0"/>
                              </a:moveTo>
                              <a:lnTo>
                                <a:pt x="0" y="0"/>
                              </a:lnTo>
                              <a:lnTo>
                                <a:pt x="0" y="9144"/>
                              </a:lnTo>
                              <a:lnTo>
                                <a:pt x="42672" y="9144"/>
                              </a:lnTo>
                              <a:lnTo>
                                <a:pt x="426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1366CE" id="Graphic 4" o:spid="_x0000_s1026" style="position:absolute;margin-left:398.45pt;margin-top:7.7pt;width:3.4pt;height:.75pt;z-index:-251658240;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" path="m42672,l,,,9144r42672,l42672,xe" fillcolor="black" stroked="f">
                <v:path arrowok="t"/>
                <w10:wrap anchorx="page"/>
              </v:shape>
            </w:pict>
          </mc:Fallback>
        </mc:AlternateContent>
      </w:r>
      <w:r w:rsidRPr="00FF2D7F">
        <w:rPr>
          <w:rFonts w:ascii="Arial Narrow" w:hAnsi="Arial Narrow"/>
          <w:sz w:val="24"/>
          <w:szCs w:val="24"/>
        </w:rPr>
        <w:t>J'affirme</w:t>
      </w:r>
      <w:r w:rsidRPr="00FF2D7F">
        <w:rPr>
          <w:rFonts w:ascii="Arial Narrow" w:hAnsi="Arial Narrow"/>
          <w:spacing w:val="-1"/>
          <w:sz w:val="24"/>
          <w:szCs w:val="24"/>
        </w:rPr>
        <w:t xml:space="preserve"> </w:t>
      </w:r>
      <w:r w:rsidRPr="00FF2D7F">
        <w:rPr>
          <w:rFonts w:ascii="Arial Narrow" w:hAnsi="Arial Narrow"/>
          <w:sz w:val="24"/>
          <w:szCs w:val="24"/>
        </w:rPr>
        <w:t>(nous</w:t>
      </w:r>
      <w:r w:rsidRPr="00FF2D7F">
        <w:rPr>
          <w:rFonts w:ascii="Arial Narrow" w:hAnsi="Arial Narrow"/>
          <w:spacing w:val="-1"/>
          <w:sz w:val="24"/>
          <w:szCs w:val="24"/>
        </w:rPr>
        <w:t xml:space="preserve"> </w:t>
      </w:r>
      <w:r w:rsidRPr="00FF2D7F">
        <w:rPr>
          <w:rFonts w:ascii="Arial Narrow" w:hAnsi="Arial Narrow"/>
          <w:sz w:val="24"/>
          <w:szCs w:val="24"/>
        </w:rPr>
        <w:t>affirmons)</w:t>
      </w:r>
      <w:r w:rsidRPr="00FF2D7F">
        <w:rPr>
          <w:rFonts w:ascii="Arial Narrow" w:hAnsi="Arial Narrow"/>
          <w:spacing w:val="-1"/>
          <w:sz w:val="24"/>
          <w:szCs w:val="24"/>
        </w:rPr>
        <w:t xml:space="preserve"> </w:t>
      </w:r>
      <w:r w:rsidRPr="00FF2D7F">
        <w:rPr>
          <w:rFonts w:ascii="Arial Narrow" w:hAnsi="Arial Narrow"/>
          <w:sz w:val="24"/>
          <w:szCs w:val="24"/>
        </w:rPr>
        <w:t>sous</w:t>
      </w:r>
      <w:r w:rsidRPr="00FF2D7F">
        <w:rPr>
          <w:rFonts w:ascii="Arial Narrow" w:hAnsi="Arial Narrow"/>
          <w:spacing w:val="-1"/>
          <w:sz w:val="24"/>
          <w:szCs w:val="24"/>
        </w:rPr>
        <w:t xml:space="preserve"> </w:t>
      </w:r>
      <w:r w:rsidRPr="00FF2D7F">
        <w:rPr>
          <w:rFonts w:ascii="Arial Narrow" w:hAnsi="Arial Narrow"/>
          <w:sz w:val="24"/>
          <w:szCs w:val="24"/>
        </w:rPr>
        <w:t>peine</w:t>
      </w:r>
      <w:r w:rsidRPr="00FF2D7F">
        <w:rPr>
          <w:rFonts w:ascii="Arial Narrow" w:hAnsi="Arial Narrow"/>
          <w:spacing w:val="-3"/>
          <w:sz w:val="24"/>
          <w:szCs w:val="24"/>
        </w:rPr>
        <w:t xml:space="preserve"> </w:t>
      </w:r>
      <w:r w:rsidRPr="00FF2D7F">
        <w:rPr>
          <w:rFonts w:ascii="Arial Narrow" w:hAnsi="Arial Narrow"/>
          <w:sz w:val="24"/>
          <w:szCs w:val="24"/>
        </w:rPr>
        <w:t>de</w:t>
      </w:r>
      <w:r w:rsidRPr="00FF2D7F">
        <w:rPr>
          <w:rFonts w:ascii="Arial Narrow" w:hAnsi="Arial Narrow"/>
          <w:spacing w:val="-1"/>
          <w:sz w:val="24"/>
          <w:szCs w:val="24"/>
        </w:rPr>
        <w:t xml:space="preserve"> </w:t>
      </w:r>
      <w:r w:rsidRPr="00FF2D7F">
        <w:rPr>
          <w:rFonts w:ascii="Arial Narrow" w:hAnsi="Arial Narrow"/>
          <w:sz w:val="24"/>
          <w:szCs w:val="24"/>
        </w:rPr>
        <w:t>résiliation du</w:t>
      </w:r>
      <w:r w:rsidRPr="00FF2D7F">
        <w:rPr>
          <w:rFonts w:ascii="Arial Narrow" w:hAnsi="Arial Narrow"/>
          <w:spacing w:val="-4"/>
          <w:sz w:val="24"/>
          <w:szCs w:val="24"/>
        </w:rPr>
        <w:t xml:space="preserve"> </w:t>
      </w:r>
      <w:del w:id="850" w:author="Laurent Bonnard" w:date="2025-03-13T17:00:00Z" w16du:dateUtc="2025-03-13T16:00:00Z">
        <w:r w:rsidRPr="00FF2D7F" w:rsidDel="00E67304">
          <w:rPr>
            <w:rFonts w:ascii="Arial Narrow" w:hAnsi="Arial Narrow"/>
            <w:sz w:val="24"/>
            <w:szCs w:val="24"/>
          </w:rPr>
          <w:delText>marché</w:delText>
        </w:r>
        <w:r w:rsidRPr="00FF2D7F" w:rsidDel="00E67304">
          <w:rPr>
            <w:rFonts w:ascii="Arial Narrow" w:hAnsi="Arial Narrow"/>
            <w:spacing w:val="-3"/>
            <w:sz w:val="24"/>
            <w:szCs w:val="24"/>
          </w:rPr>
          <w:delText xml:space="preserve"> </w:delText>
        </w:r>
      </w:del>
      <w:ins w:id="851" w:author="Laurent Bonnard" w:date="2025-03-13T17:00:00Z" w16du:dateUtc="2025-03-13T16:00:00Z">
        <w:r w:rsidR="00E67304">
          <w:rPr>
            <w:rFonts w:ascii="Arial Narrow" w:hAnsi="Arial Narrow"/>
            <w:sz w:val="24"/>
            <w:szCs w:val="24"/>
          </w:rPr>
          <w:t>M</w:t>
        </w:r>
        <w:r w:rsidR="00E67304" w:rsidRPr="00FF2D7F">
          <w:rPr>
            <w:rFonts w:ascii="Arial Narrow" w:hAnsi="Arial Narrow"/>
            <w:sz w:val="24"/>
            <w:szCs w:val="24"/>
          </w:rPr>
          <w:t>arché</w:t>
        </w:r>
        <w:r w:rsidR="00E67304" w:rsidRPr="00FF2D7F">
          <w:rPr>
            <w:rFonts w:ascii="Arial Narrow" w:hAnsi="Arial Narrow"/>
            <w:spacing w:val="-3"/>
            <w:sz w:val="24"/>
            <w:szCs w:val="24"/>
          </w:rPr>
          <w:t xml:space="preserve"> </w:t>
        </w:r>
      </w:ins>
      <w:r w:rsidRPr="00FF2D7F">
        <w:rPr>
          <w:rFonts w:ascii="Arial Narrow" w:hAnsi="Arial Narrow"/>
          <w:sz w:val="24"/>
          <w:szCs w:val="24"/>
        </w:rPr>
        <w:t>à</w:t>
      </w:r>
      <w:r w:rsidRPr="00FF2D7F">
        <w:rPr>
          <w:rFonts w:ascii="Arial Narrow" w:hAnsi="Arial Narrow"/>
          <w:spacing w:val="-2"/>
          <w:sz w:val="24"/>
          <w:szCs w:val="24"/>
        </w:rPr>
        <w:t xml:space="preserve"> </w:t>
      </w:r>
      <w:r w:rsidRPr="00FF2D7F">
        <w:rPr>
          <w:rFonts w:ascii="Arial Narrow" w:hAnsi="Arial Narrow"/>
          <w:sz w:val="24"/>
          <w:szCs w:val="24"/>
        </w:rPr>
        <w:t>mes</w:t>
      </w:r>
      <w:r w:rsidRPr="00FF2D7F">
        <w:rPr>
          <w:rFonts w:ascii="Arial Narrow" w:hAnsi="Arial Narrow"/>
          <w:spacing w:val="-3"/>
          <w:sz w:val="24"/>
          <w:szCs w:val="24"/>
        </w:rPr>
        <w:t xml:space="preserve"> </w:t>
      </w:r>
      <w:r w:rsidRPr="00FF2D7F">
        <w:rPr>
          <w:rFonts w:ascii="Arial Narrow" w:hAnsi="Arial Narrow"/>
          <w:sz w:val="24"/>
          <w:szCs w:val="24"/>
        </w:rPr>
        <w:t>(nos)</w:t>
      </w:r>
      <w:r w:rsidRPr="00FF2D7F">
        <w:rPr>
          <w:rFonts w:ascii="Arial Narrow" w:hAnsi="Arial Narrow"/>
          <w:spacing w:val="-1"/>
          <w:sz w:val="24"/>
          <w:szCs w:val="24"/>
        </w:rPr>
        <w:t xml:space="preserve"> </w:t>
      </w:r>
      <w:r w:rsidRPr="00FF2D7F">
        <w:rPr>
          <w:rFonts w:ascii="Arial Narrow" w:hAnsi="Arial Narrow"/>
          <w:sz w:val="24"/>
          <w:szCs w:val="24"/>
        </w:rPr>
        <w:t>torts</w:t>
      </w:r>
      <w:r w:rsidRPr="00FF2D7F">
        <w:rPr>
          <w:rFonts w:ascii="Arial Narrow" w:hAnsi="Arial Narrow"/>
          <w:spacing w:val="-4"/>
          <w:sz w:val="24"/>
          <w:szCs w:val="24"/>
        </w:rPr>
        <w:t xml:space="preserve"> </w:t>
      </w:r>
      <w:r w:rsidRPr="00FF2D7F">
        <w:rPr>
          <w:rFonts w:ascii="Arial Narrow" w:hAnsi="Arial Narrow"/>
          <w:sz w:val="24"/>
          <w:szCs w:val="24"/>
        </w:rPr>
        <w:t>exclusifs</w:t>
      </w:r>
      <w:r w:rsidRPr="00FF2D7F">
        <w:rPr>
          <w:rFonts w:ascii="Arial Narrow" w:hAnsi="Arial Narrow"/>
          <w:spacing w:val="-1"/>
          <w:sz w:val="24"/>
          <w:szCs w:val="24"/>
        </w:rPr>
        <w:t xml:space="preserve"> </w:t>
      </w:r>
      <w:r w:rsidRPr="00FF2D7F">
        <w:rPr>
          <w:rFonts w:ascii="Arial Narrow" w:hAnsi="Arial Narrow"/>
          <w:sz w:val="24"/>
          <w:szCs w:val="24"/>
        </w:rPr>
        <w:t>que</w:t>
      </w:r>
      <w:r w:rsidRPr="00FF2D7F">
        <w:rPr>
          <w:rFonts w:ascii="Arial Narrow" w:hAnsi="Arial Narrow"/>
          <w:spacing w:val="-1"/>
          <w:sz w:val="24"/>
          <w:szCs w:val="24"/>
        </w:rPr>
        <w:t xml:space="preserve"> </w:t>
      </w:r>
      <w:r w:rsidRPr="00FF2D7F">
        <w:rPr>
          <w:rFonts w:ascii="Arial Narrow" w:hAnsi="Arial Narrow"/>
          <w:sz w:val="24"/>
          <w:szCs w:val="24"/>
        </w:rPr>
        <w:t>la</w:t>
      </w:r>
      <w:r w:rsidRPr="00FF2D7F">
        <w:rPr>
          <w:rFonts w:ascii="Arial Narrow" w:hAnsi="Arial Narrow"/>
          <w:spacing w:val="-3"/>
          <w:sz w:val="24"/>
          <w:szCs w:val="24"/>
        </w:rPr>
        <w:t xml:space="preserve"> </w:t>
      </w:r>
      <w:r w:rsidRPr="00FF2D7F">
        <w:rPr>
          <w:rFonts w:ascii="Arial Narrow" w:hAnsi="Arial Narrow"/>
          <w:sz w:val="24"/>
          <w:szCs w:val="24"/>
        </w:rPr>
        <w:t>(</w:t>
      </w:r>
      <w:r w:rsidR="00DC4ED6" w:rsidRPr="00FF2D7F">
        <w:rPr>
          <w:rFonts w:ascii="Arial Narrow" w:hAnsi="Arial Narrow"/>
          <w:sz w:val="24"/>
          <w:szCs w:val="24"/>
        </w:rPr>
        <w:t>les)</w:t>
      </w:r>
      <w:r w:rsidR="00DC4ED6" w:rsidRPr="00FF2D7F">
        <w:rPr>
          <w:rFonts w:ascii="Arial Narrow" w:hAnsi="Arial Narrow"/>
          <w:spacing w:val="40"/>
          <w:sz w:val="24"/>
          <w:szCs w:val="24"/>
        </w:rPr>
        <w:t xml:space="preserve"> société</w:t>
      </w:r>
      <w:r w:rsidRPr="00FF2D7F">
        <w:rPr>
          <w:rFonts w:ascii="Arial Narrow" w:hAnsi="Arial Narrow"/>
          <w:sz w:val="24"/>
          <w:szCs w:val="24"/>
        </w:rPr>
        <w:t>(s) pour laquelle (lesquelles) j'interviens (nous intervenons) ne tombe(nt) pas sous le coup</w:t>
      </w:r>
      <w:r w:rsidRPr="00FF2D7F">
        <w:rPr>
          <w:rFonts w:ascii="Arial Narrow" w:hAnsi="Arial Narrow"/>
          <w:spacing w:val="40"/>
          <w:sz w:val="24"/>
          <w:szCs w:val="24"/>
        </w:rPr>
        <w:t xml:space="preserve"> </w:t>
      </w:r>
      <w:r w:rsidRPr="00FF2D7F">
        <w:rPr>
          <w:rFonts w:ascii="Arial Narrow" w:hAnsi="Arial Narrow"/>
          <w:sz w:val="24"/>
          <w:szCs w:val="24"/>
        </w:rPr>
        <w:t>des</w:t>
      </w:r>
      <w:r w:rsidR="00DC4ED6" w:rsidRPr="00FF2D7F">
        <w:rPr>
          <w:rFonts w:ascii="Arial Narrow" w:hAnsi="Arial Narrow"/>
          <w:sz w:val="24"/>
          <w:szCs w:val="24"/>
        </w:rPr>
        <w:t xml:space="preserve"> </w:t>
      </w:r>
      <w:r w:rsidRPr="00FF2D7F">
        <w:rPr>
          <w:rFonts w:ascii="Arial Narrow" w:hAnsi="Arial Narrow"/>
          <w:sz w:val="24"/>
          <w:szCs w:val="24"/>
        </w:rPr>
        <w:t>interdictions découlant des articles L. 2141-1 à L. 2141-5 du code de la commande publique.</w:t>
      </w:r>
    </w:p>
    <w:p w14:paraId="189CDCCA" w14:textId="77777777" w:rsidR="00FF2D7F" w:rsidRPr="00FF2D7F" w:rsidRDefault="00FF2D7F" w:rsidP="004E3F75">
      <w:pPr>
        <w:pStyle w:val="Corpsdetexte"/>
        <w:ind w:right="382"/>
        <w:jc w:val="both"/>
        <w:rPr>
          <w:rFonts w:ascii="Arial Narrow" w:hAnsi="Arial Narrow"/>
          <w:sz w:val="24"/>
          <w:szCs w:val="24"/>
        </w:rPr>
      </w:pPr>
    </w:p>
    <w:p w14:paraId="6E35908A" w14:textId="77777777" w:rsidR="00307816" w:rsidRPr="00020FF9" w:rsidRDefault="00307816">
      <w:pPr>
        <w:pStyle w:val="Corpsdetexte"/>
        <w:spacing w:before="1"/>
        <w:rPr>
          <w:rFonts w:ascii="Arial Narrow" w:hAnsi="Arial Narrow"/>
        </w:rPr>
      </w:pPr>
    </w:p>
    <w:p w14:paraId="17F6EAEE" w14:textId="15DCC466" w:rsidR="00307816" w:rsidRPr="00DC4ED6" w:rsidRDefault="007E5EBB" w:rsidP="00237212">
      <w:pPr>
        <w:pStyle w:val="Corpsdetexte"/>
        <w:spacing w:line="480" w:lineRule="auto"/>
        <w:ind w:left="100" w:right="4894"/>
        <w:rPr>
          <w:rFonts w:ascii="Arial Narrow" w:hAnsi="Arial Narrow"/>
          <w:sz w:val="24"/>
          <w:szCs w:val="24"/>
        </w:rPr>
      </w:pPr>
      <w:r w:rsidRPr="00DC4ED6">
        <w:rPr>
          <w:rFonts w:ascii="Arial Narrow" w:hAnsi="Arial Narrow"/>
          <w:sz w:val="24"/>
          <w:szCs w:val="24"/>
        </w:rPr>
        <w:t>A</w:t>
      </w:r>
      <w:r w:rsidR="00237212" w:rsidRPr="00DC4ED6">
        <w:rPr>
          <w:rFonts w:ascii="Arial Narrow" w:hAnsi="Arial Narrow"/>
          <w:color w:val="0000FF"/>
          <w:sz w:val="24"/>
          <w:szCs w:val="24"/>
        </w:rPr>
        <w:t xml:space="preserve">                                                                     </w:t>
      </w:r>
      <w:proofErr w:type="gramStart"/>
      <w:r w:rsidR="00237212" w:rsidRPr="00DC4ED6">
        <w:rPr>
          <w:rFonts w:ascii="Arial Narrow" w:hAnsi="Arial Narrow"/>
          <w:color w:val="0000FF"/>
          <w:sz w:val="24"/>
          <w:szCs w:val="24"/>
        </w:rPr>
        <w:t xml:space="preserve">  </w:t>
      </w:r>
      <w:r w:rsidRPr="00DC4ED6">
        <w:rPr>
          <w:rFonts w:ascii="Arial Narrow" w:hAnsi="Arial Narrow"/>
          <w:color w:val="0000FF"/>
          <w:sz w:val="24"/>
          <w:szCs w:val="24"/>
        </w:rPr>
        <w:t>,</w:t>
      </w:r>
      <w:proofErr w:type="gramEnd"/>
      <w:r w:rsidRPr="00DC4ED6">
        <w:rPr>
          <w:rFonts w:ascii="Arial Narrow" w:hAnsi="Arial Narrow"/>
          <w:color w:val="0000FF"/>
          <w:sz w:val="24"/>
          <w:szCs w:val="24"/>
        </w:rPr>
        <w:t xml:space="preserve"> </w:t>
      </w:r>
      <w:r w:rsidRPr="00DC4ED6">
        <w:rPr>
          <w:rFonts w:ascii="Arial Narrow" w:hAnsi="Arial Narrow"/>
          <w:sz w:val="24"/>
          <w:szCs w:val="24"/>
        </w:rPr>
        <w:t>Le</w:t>
      </w:r>
    </w:p>
    <w:p w14:paraId="769F7C68" w14:textId="51673241" w:rsidR="00307816" w:rsidRPr="00DC4ED6" w:rsidRDefault="007E5EBB">
      <w:pPr>
        <w:spacing w:line="268" w:lineRule="exact"/>
        <w:ind w:left="100"/>
        <w:rPr>
          <w:rFonts w:ascii="Arial Narrow" w:hAnsi="Arial Narrow"/>
          <w:i/>
          <w:sz w:val="24"/>
          <w:szCs w:val="24"/>
        </w:rPr>
      </w:pPr>
      <w:r w:rsidRPr="00DC4ED6">
        <w:rPr>
          <w:rFonts w:ascii="Arial Narrow" w:hAnsi="Arial Narrow"/>
          <w:i/>
          <w:sz w:val="24"/>
          <w:szCs w:val="24"/>
        </w:rPr>
        <w:t>Signature</w:t>
      </w:r>
      <w:r w:rsidRPr="00DC4ED6">
        <w:rPr>
          <w:rFonts w:ascii="Arial Narrow" w:hAnsi="Arial Narrow"/>
          <w:i/>
          <w:spacing w:val="-3"/>
          <w:sz w:val="24"/>
          <w:szCs w:val="24"/>
        </w:rPr>
        <w:t xml:space="preserve"> </w:t>
      </w:r>
      <w:r w:rsidRPr="00DC4ED6">
        <w:rPr>
          <w:rFonts w:ascii="Arial Narrow" w:hAnsi="Arial Narrow"/>
          <w:i/>
          <w:sz w:val="24"/>
          <w:szCs w:val="24"/>
        </w:rPr>
        <w:t>du</w:t>
      </w:r>
      <w:r w:rsidRPr="00DC4ED6">
        <w:rPr>
          <w:rFonts w:ascii="Arial Narrow" w:hAnsi="Arial Narrow"/>
          <w:i/>
          <w:spacing w:val="-4"/>
          <w:sz w:val="24"/>
          <w:szCs w:val="24"/>
        </w:rPr>
        <w:t xml:space="preserve"> </w:t>
      </w:r>
      <w:r w:rsidRPr="00DC4ED6">
        <w:rPr>
          <w:rFonts w:ascii="Arial Narrow" w:hAnsi="Arial Narrow"/>
          <w:i/>
          <w:sz w:val="24"/>
          <w:szCs w:val="24"/>
        </w:rPr>
        <w:t>ou</w:t>
      </w:r>
      <w:r w:rsidRPr="00DC4ED6">
        <w:rPr>
          <w:rFonts w:ascii="Arial Narrow" w:hAnsi="Arial Narrow"/>
          <w:i/>
          <w:spacing w:val="-4"/>
          <w:sz w:val="24"/>
          <w:szCs w:val="24"/>
        </w:rPr>
        <w:t xml:space="preserve"> </w:t>
      </w:r>
      <w:r w:rsidRPr="00DC4ED6">
        <w:rPr>
          <w:rFonts w:ascii="Arial Narrow" w:hAnsi="Arial Narrow"/>
          <w:i/>
          <w:sz w:val="24"/>
          <w:szCs w:val="24"/>
        </w:rPr>
        <w:t>des</w:t>
      </w:r>
      <w:r w:rsidRPr="00DC4ED6">
        <w:rPr>
          <w:rFonts w:ascii="Arial Narrow" w:hAnsi="Arial Narrow"/>
          <w:i/>
          <w:spacing w:val="-1"/>
          <w:sz w:val="24"/>
          <w:szCs w:val="24"/>
        </w:rPr>
        <w:t xml:space="preserve"> </w:t>
      </w:r>
      <w:r w:rsidRPr="00DC4ED6">
        <w:rPr>
          <w:rFonts w:ascii="Arial Narrow" w:hAnsi="Arial Narrow"/>
          <w:i/>
          <w:spacing w:val="-2"/>
          <w:sz w:val="24"/>
          <w:szCs w:val="24"/>
        </w:rPr>
        <w:t>prestataire(s)</w:t>
      </w:r>
    </w:p>
    <w:p w14:paraId="5F749AB7" w14:textId="77777777" w:rsidR="00307816" w:rsidRPr="00DC4ED6" w:rsidRDefault="00307816">
      <w:pPr>
        <w:pStyle w:val="Corpsdetexte"/>
        <w:rPr>
          <w:rFonts w:ascii="Arial Narrow" w:hAnsi="Arial Narrow"/>
          <w:i/>
          <w:sz w:val="24"/>
          <w:szCs w:val="24"/>
        </w:rPr>
      </w:pPr>
    </w:p>
    <w:p w14:paraId="17603EEA" w14:textId="77777777" w:rsidR="00307816" w:rsidRPr="003E7E1F" w:rsidRDefault="00307816">
      <w:pPr>
        <w:pStyle w:val="Corpsdetexte"/>
        <w:rPr>
          <w:rFonts w:ascii="Arial Narrow" w:hAnsi="Arial Narrow"/>
          <w:iCs/>
          <w:sz w:val="24"/>
          <w:szCs w:val="24"/>
        </w:rPr>
      </w:pPr>
    </w:p>
    <w:p w14:paraId="625A6814" w14:textId="242F5BA4" w:rsidR="00307816" w:rsidRPr="003E7E1F" w:rsidRDefault="00E67304">
      <w:pPr>
        <w:pStyle w:val="Corpsdetexte"/>
        <w:ind w:right="74"/>
        <w:jc w:val="both"/>
        <w:rPr>
          <w:rFonts w:ascii="Arial Narrow" w:hAnsi="Arial Narrow"/>
          <w:iCs/>
          <w:sz w:val="24"/>
          <w:szCs w:val="24"/>
        </w:rPr>
        <w:pPrChange w:id="852" w:author="Belkacem HAICHEUR" w:date="2025-06-10T18:57:00Z" w16du:dateUtc="2025-06-10T16:57:00Z">
          <w:pPr>
            <w:pStyle w:val="Corpsdetexte"/>
            <w:jc w:val="both"/>
          </w:pPr>
        </w:pPrChange>
      </w:pPr>
      <w:ins w:id="853" w:author="Laurent Bonnard" w:date="2025-03-13T17:00:00Z" w16du:dateUtc="2025-03-13T16:00:00Z">
        <w:r w:rsidRPr="003E7E1F">
          <w:rPr>
            <w:rFonts w:ascii="Arial Narrow" w:hAnsi="Arial Narrow"/>
            <w:iCs/>
            <w:sz w:val="24"/>
            <w:szCs w:val="24"/>
          </w:rPr>
          <w:t>La personne signataire du Marché est habilité à représenter le Titulaire (en cas de groupement d’opérateurs économiques, est annexé au présent acte d’engagement le pouvoir des membres du groupement au mandataire pour signer le marché et assurer son exécution).</w:t>
        </w:r>
      </w:ins>
    </w:p>
    <w:p w14:paraId="4157B5A3" w14:textId="77777777" w:rsidR="00307816" w:rsidRPr="00020FF9" w:rsidRDefault="00307816">
      <w:pPr>
        <w:pStyle w:val="Corpsdetexte"/>
        <w:rPr>
          <w:rFonts w:ascii="Arial Narrow" w:hAnsi="Arial Narrow"/>
          <w:i/>
        </w:rPr>
      </w:pPr>
    </w:p>
    <w:p w14:paraId="5CDFF70B" w14:textId="77777777" w:rsidR="00307816" w:rsidRPr="00020FF9" w:rsidRDefault="00307816">
      <w:pPr>
        <w:pStyle w:val="Corpsdetexte"/>
        <w:rPr>
          <w:rFonts w:ascii="Arial Narrow" w:hAnsi="Arial Narrow"/>
          <w:i/>
        </w:rPr>
      </w:pPr>
    </w:p>
    <w:p w14:paraId="1715501E" w14:textId="77777777" w:rsidR="00307816" w:rsidRPr="00020FF9" w:rsidRDefault="00307816">
      <w:pPr>
        <w:pStyle w:val="Corpsdetexte"/>
        <w:rPr>
          <w:rFonts w:ascii="Arial Narrow" w:hAnsi="Arial Narrow"/>
          <w:i/>
        </w:rPr>
      </w:pPr>
    </w:p>
    <w:p w14:paraId="27AF50B0" w14:textId="77777777" w:rsidR="00307816" w:rsidRPr="00020FF9" w:rsidRDefault="00307816">
      <w:pPr>
        <w:pStyle w:val="Corpsdetexte"/>
        <w:rPr>
          <w:rFonts w:ascii="Arial Narrow" w:hAnsi="Arial Narrow"/>
          <w:i/>
        </w:rPr>
      </w:pPr>
    </w:p>
    <w:p w14:paraId="0BB735D9" w14:textId="77777777" w:rsidR="00307816" w:rsidRPr="00020FF9" w:rsidRDefault="00307816">
      <w:pPr>
        <w:pStyle w:val="Corpsdetexte"/>
        <w:rPr>
          <w:rFonts w:ascii="Arial Narrow" w:hAnsi="Arial Narrow"/>
          <w:i/>
        </w:rPr>
      </w:pPr>
    </w:p>
    <w:p w14:paraId="0E998B5E" w14:textId="77777777" w:rsidR="00307816" w:rsidRPr="00020FF9" w:rsidRDefault="00307816">
      <w:pPr>
        <w:pStyle w:val="Corpsdetexte"/>
        <w:spacing w:before="2"/>
        <w:rPr>
          <w:rFonts w:ascii="Arial Narrow" w:hAnsi="Arial Narrow"/>
          <w:i/>
        </w:rPr>
      </w:pPr>
    </w:p>
    <w:p w14:paraId="33845E34" w14:textId="77777777" w:rsidR="00307816" w:rsidRPr="00DC4ED6" w:rsidRDefault="007E5EBB">
      <w:pPr>
        <w:pStyle w:val="Titre2"/>
        <w:spacing w:before="1"/>
        <w:rPr>
          <w:rFonts w:ascii="Arial Narrow" w:hAnsi="Arial Narrow"/>
          <w:sz w:val="24"/>
          <w:szCs w:val="24"/>
        </w:rPr>
      </w:pPr>
      <w:r w:rsidRPr="00DC4ED6">
        <w:rPr>
          <w:rFonts w:ascii="Arial Narrow" w:hAnsi="Arial Narrow"/>
          <w:sz w:val="24"/>
          <w:szCs w:val="24"/>
        </w:rPr>
        <w:t>ACCEPTATION</w:t>
      </w:r>
      <w:r w:rsidRPr="00DC4ED6">
        <w:rPr>
          <w:rFonts w:ascii="Arial Narrow" w:hAnsi="Arial Narrow"/>
          <w:spacing w:val="-5"/>
          <w:sz w:val="24"/>
          <w:szCs w:val="24"/>
        </w:rPr>
        <w:t xml:space="preserve"> </w:t>
      </w:r>
      <w:r w:rsidRPr="00DC4ED6">
        <w:rPr>
          <w:rFonts w:ascii="Arial Narrow" w:hAnsi="Arial Narrow"/>
          <w:sz w:val="24"/>
          <w:szCs w:val="24"/>
        </w:rPr>
        <w:t>DE</w:t>
      </w:r>
      <w:r w:rsidRPr="00DC4ED6">
        <w:rPr>
          <w:rFonts w:ascii="Arial Narrow" w:hAnsi="Arial Narrow"/>
          <w:spacing w:val="-4"/>
          <w:sz w:val="24"/>
          <w:szCs w:val="24"/>
        </w:rPr>
        <w:t xml:space="preserve"> </w:t>
      </w:r>
      <w:r w:rsidRPr="00DC4ED6">
        <w:rPr>
          <w:rFonts w:ascii="Arial Narrow" w:hAnsi="Arial Narrow"/>
          <w:sz w:val="24"/>
          <w:szCs w:val="24"/>
        </w:rPr>
        <w:t>L’OFFRE</w:t>
      </w:r>
      <w:r w:rsidRPr="00DC4ED6">
        <w:rPr>
          <w:rFonts w:ascii="Arial Narrow" w:hAnsi="Arial Narrow"/>
          <w:spacing w:val="-7"/>
          <w:sz w:val="24"/>
          <w:szCs w:val="24"/>
        </w:rPr>
        <w:t xml:space="preserve"> </w:t>
      </w:r>
      <w:r w:rsidRPr="00DC4ED6">
        <w:rPr>
          <w:rFonts w:ascii="Arial Narrow" w:hAnsi="Arial Narrow"/>
          <w:sz w:val="24"/>
          <w:szCs w:val="24"/>
        </w:rPr>
        <w:t>PAR</w:t>
      </w:r>
      <w:r w:rsidRPr="00DC4ED6">
        <w:rPr>
          <w:rFonts w:ascii="Arial Narrow" w:hAnsi="Arial Narrow"/>
          <w:spacing w:val="-6"/>
          <w:sz w:val="24"/>
          <w:szCs w:val="24"/>
        </w:rPr>
        <w:t xml:space="preserve"> </w:t>
      </w:r>
      <w:r w:rsidRPr="00DC4ED6">
        <w:rPr>
          <w:rFonts w:ascii="Arial Narrow" w:hAnsi="Arial Narrow"/>
          <w:sz w:val="24"/>
          <w:szCs w:val="24"/>
        </w:rPr>
        <w:t>LE</w:t>
      </w:r>
      <w:r w:rsidRPr="00DC4ED6">
        <w:rPr>
          <w:rFonts w:ascii="Arial Narrow" w:hAnsi="Arial Narrow"/>
          <w:spacing w:val="-4"/>
          <w:sz w:val="24"/>
          <w:szCs w:val="24"/>
        </w:rPr>
        <w:t xml:space="preserve"> </w:t>
      </w:r>
      <w:r w:rsidRPr="00DC4ED6">
        <w:rPr>
          <w:rFonts w:ascii="Arial Narrow" w:hAnsi="Arial Narrow"/>
          <w:sz w:val="24"/>
          <w:szCs w:val="24"/>
        </w:rPr>
        <w:t>POUVOIR</w:t>
      </w:r>
      <w:r w:rsidRPr="00DC4ED6">
        <w:rPr>
          <w:rFonts w:ascii="Arial Narrow" w:hAnsi="Arial Narrow"/>
          <w:spacing w:val="-6"/>
          <w:sz w:val="24"/>
          <w:szCs w:val="24"/>
        </w:rPr>
        <w:t xml:space="preserve"> </w:t>
      </w:r>
      <w:r w:rsidRPr="00DC4ED6">
        <w:rPr>
          <w:rFonts w:ascii="Arial Narrow" w:hAnsi="Arial Narrow"/>
          <w:spacing w:val="-2"/>
          <w:sz w:val="24"/>
          <w:szCs w:val="24"/>
        </w:rPr>
        <w:t>ADJUDICATEUR</w:t>
      </w:r>
    </w:p>
    <w:p w14:paraId="781ECE8C" w14:textId="77777777" w:rsidR="00307816" w:rsidRPr="00DC4ED6" w:rsidRDefault="00307816">
      <w:pPr>
        <w:pStyle w:val="Corpsdetexte"/>
        <w:rPr>
          <w:rFonts w:ascii="Arial Narrow" w:hAnsi="Arial Narrow"/>
          <w:b/>
          <w:sz w:val="24"/>
          <w:szCs w:val="24"/>
        </w:rPr>
      </w:pPr>
    </w:p>
    <w:p w14:paraId="50E6D302" w14:textId="77777777" w:rsidR="00307816" w:rsidRPr="00DC4ED6" w:rsidRDefault="007E5EBB">
      <w:pPr>
        <w:pStyle w:val="Titre3"/>
        <w:rPr>
          <w:rFonts w:ascii="Arial Narrow" w:hAnsi="Arial Narrow"/>
          <w:sz w:val="24"/>
          <w:szCs w:val="24"/>
        </w:rPr>
      </w:pPr>
      <w:r w:rsidRPr="00DC4ED6">
        <w:rPr>
          <w:rFonts w:ascii="Arial Narrow" w:hAnsi="Arial Narrow"/>
          <w:sz w:val="24"/>
          <w:szCs w:val="24"/>
        </w:rPr>
        <w:t>La</w:t>
      </w:r>
      <w:r w:rsidRPr="00DC4ED6">
        <w:rPr>
          <w:rFonts w:ascii="Arial Narrow" w:hAnsi="Arial Narrow"/>
          <w:spacing w:val="-4"/>
          <w:sz w:val="24"/>
          <w:szCs w:val="24"/>
        </w:rPr>
        <w:t xml:space="preserve"> </w:t>
      </w:r>
      <w:r w:rsidRPr="00DC4ED6">
        <w:rPr>
          <w:rFonts w:ascii="Arial Narrow" w:hAnsi="Arial Narrow"/>
          <w:sz w:val="24"/>
          <w:szCs w:val="24"/>
        </w:rPr>
        <w:t>présente</w:t>
      </w:r>
      <w:r w:rsidRPr="00DC4ED6">
        <w:rPr>
          <w:rFonts w:ascii="Arial Narrow" w:hAnsi="Arial Narrow"/>
          <w:spacing w:val="-3"/>
          <w:sz w:val="24"/>
          <w:szCs w:val="24"/>
        </w:rPr>
        <w:t xml:space="preserve"> </w:t>
      </w:r>
      <w:r w:rsidRPr="00DC4ED6">
        <w:rPr>
          <w:rFonts w:ascii="Arial Narrow" w:hAnsi="Arial Narrow"/>
          <w:sz w:val="24"/>
          <w:szCs w:val="24"/>
        </w:rPr>
        <w:t>offre</w:t>
      </w:r>
      <w:r w:rsidRPr="00DC4ED6">
        <w:rPr>
          <w:rFonts w:ascii="Arial Narrow" w:hAnsi="Arial Narrow"/>
          <w:spacing w:val="-2"/>
          <w:sz w:val="24"/>
          <w:szCs w:val="24"/>
        </w:rPr>
        <w:t xml:space="preserve"> </w:t>
      </w:r>
      <w:r w:rsidRPr="00DC4ED6">
        <w:rPr>
          <w:rFonts w:ascii="Arial Narrow" w:hAnsi="Arial Narrow"/>
          <w:sz w:val="24"/>
          <w:szCs w:val="24"/>
        </w:rPr>
        <w:t>est</w:t>
      </w:r>
      <w:r w:rsidRPr="00DC4ED6">
        <w:rPr>
          <w:rFonts w:ascii="Arial Narrow" w:hAnsi="Arial Narrow"/>
          <w:spacing w:val="-5"/>
          <w:sz w:val="24"/>
          <w:szCs w:val="24"/>
        </w:rPr>
        <w:t xml:space="preserve"> </w:t>
      </w:r>
      <w:r w:rsidRPr="00DC4ED6">
        <w:rPr>
          <w:rFonts w:ascii="Arial Narrow" w:hAnsi="Arial Narrow"/>
          <w:sz w:val="24"/>
          <w:szCs w:val="24"/>
        </w:rPr>
        <w:t>acceptée</w:t>
      </w:r>
      <w:r w:rsidRPr="00DC4ED6">
        <w:rPr>
          <w:rFonts w:ascii="Arial Narrow" w:hAnsi="Arial Narrow"/>
          <w:spacing w:val="-4"/>
          <w:sz w:val="24"/>
          <w:szCs w:val="24"/>
        </w:rPr>
        <w:t xml:space="preserve"> </w:t>
      </w:r>
      <w:r w:rsidRPr="00DC4ED6">
        <w:rPr>
          <w:rFonts w:ascii="Arial Narrow" w:hAnsi="Arial Narrow"/>
          <w:sz w:val="24"/>
          <w:szCs w:val="24"/>
        </w:rPr>
        <w:t>pour</w:t>
      </w:r>
      <w:r w:rsidRPr="00DC4ED6">
        <w:rPr>
          <w:rFonts w:ascii="Arial Narrow" w:hAnsi="Arial Narrow"/>
          <w:spacing w:val="-3"/>
          <w:sz w:val="24"/>
          <w:szCs w:val="24"/>
        </w:rPr>
        <w:t xml:space="preserve"> </w:t>
      </w:r>
      <w:r w:rsidRPr="00DC4ED6">
        <w:rPr>
          <w:rFonts w:ascii="Arial Narrow" w:hAnsi="Arial Narrow"/>
          <w:sz w:val="24"/>
          <w:szCs w:val="24"/>
        </w:rPr>
        <w:t>le</w:t>
      </w:r>
      <w:r w:rsidRPr="00DC4ED6">
        <w:rPr>
          <w:rFonts w:ascii="Arial Narrow" w:hAnsi="Arial Narrow"/>
          <w:spacing w:val="-3"/>
          <w:sz w:val="24"/>
          <w:szCs w:val="24"/>
        </w:rPr>
        <w:t xml:space="preserve"> </w:t>
      </w:r>
      <w:r w:rsidRPr="00DC4ED6">
        <w:rPr>
          <w:rFonts w:ascii="Arial Narrow" w:hAnsi="Arial Narrow"/>
          <w:sz w:val="24"/>
          <w:szCs w:val="24"/>
        </w:rPr>
        <w:t>marché</w:t>
      </w:r>
      <w:r w:rsidRPr="00DC4ED6">
        <w:rPr>
          <w:rFonts w:ascii="Arial Narrow" w:hAnsi="Arial Narrow"/>
          <w:spacing w:val="-3"/>
          <w:sz w:val="24"/>
          <w:szCs w:val="24"/>
        </w:rPr>
        <w:t xml:space="preserve"> </w:t>
      </w:r>
      <w:r w:rsidRPr="00DC4ED6">
        <w:rPr>
          <w:rFonts w:ascii="Arial Narrow" w:hAnsi="Arial Narrow"/>
          <w:spacing w:val="-10"/>
          <w:sz w:val="24"/>
          <w:szCs w:val="24"/>
        </w:rPr>
        <w:t>:</w:t>
      </w:r>
    </w:p>
    <w:p w14:paraId="4239E132" w14:textId="77777777" w:rsidR="00307816" w:rsidRPr="00DC4ED6" w:rsidRDefault="00307816">
      <w:pPr>
        <w:pStyle w:val="Corpsdetexte"/>
        <w:rPr>
          <w:rFonts w:ascii="Arial Narrow" w:hAnsi="Arial Narrow"/>
          <w:b/>
          <w:sz w:val="24"/>
          <w:szCs w:val="24"/>
        </w:rPr>
      </w:pPr>
    </w:p>
    <w:p w14:paraId="41812377" w14:textId="77777777" w:rsidR="00307816" w:rsidRPr="00DC4ED6" w:rsidDel="00CA704F" w:rsidRDefault="00307816">
      <w:pPr>
        <w:pStyle w:val="Corpsdetexte"/>
        <w:rPr>
          <w:del w:id="854" w:author="Belkacem HAICHEUR" w:date="2025-06-10T18:51:00Z" w16du:dateUtc="2025-06-10T16:51:00Z"/>
          <w:rFonts w:ascii="Arial Narrow" w:hAnsi="Arial Narrow"/>
          <w:b/>
          <w:sz w:val="24"/>
          <w:szCs w:val="24"/>
        </w:rPr>
      </w:pPr>
    </w:p>
    <w:p w14:paraId="123A6014" w14:textId="77777777" w:rsidR="00307816" w:rsidRPr="00DC4ED6" w:rsidRDefault="00307816">
      <w:pPr>
        <w:pStyle w:val="Corpsdetexte"/>
        <w:rPr>
          <w:rFonts w:ascii="Arial Narrow" w:hAnsi="Arial Narrow"/>
          <w:b/>
          <w:sz w:val="24"/>
          <w:szCs w:val="24"/>
        </w:rPr>
      </w:pPr>
    </w:p>
    <w:p w14:paraId="64849C8E" w14:textId="77777777" w:rsidR="00307816" w:rsidRPr="00DC4ED6" w:rsidRDefault="00307816">
      <w:pPr>
        <w:pStyle w:val="Corpsdetexte"/>
        <w:rPr>
          <w:rFonts w:ascii="Arial Narrow" w:hAnsi="Arial Narrow"/>
          <w:b/>
          <w:sz w:val="24"/>
          <w:szCs w:val="24"/>
        </w:rPr>
      </w:pPr>
    </w:p>
    <w:p w14:paraId="4E76E3C1" w14:textId="77777777" w:rsidR="00307816" w:rsidRPr="00DC4ED6" w:rsidRDefault="00307816">
      <w:pPr>
        <w:pStyle w:val="Corpsdetexte"/>
        <w:spacing w:before="25"/>
        <w:rPr>
          <w:rFonts w:ascii="Arial Narrow" w:hAnsi="Arial Narrow"/>
          <w:b/>
          <w:sz w:val="24"/>
          <w:szCs w:val="24"/>
        </w:rPr>
      </w:pPr>
    </w:p>
    <w:p w14:paraId="420C39BB" w14:textId="77777777" w:rsidR="00307816" w:rsidRPr="00DC4ED6" w:rsidRDefault="007E5EBB">
      <w:pPr>
        <w:pStyle w:val="Titre4"/>
        <w:rPr>
          <w:rFonts w:ascii="Arial Narrow" w:hAnsi="Arial Narrow"/>
          <w:sz w:val="24"/>
          <w:szCs w:val="24"/>
        </w:rPr>
      </w:pPr>
      <w:r w:rsidRPr="00DC4ED6">
        <w:rPr>
          <w:rFonts w:ascii="Arial Narrow" w:hAnsi="Arial Narrow"/>
          <w:sz w:val="24"/>
          <w:szCs w:val="24"/>
        </w:rPr>
        <w:t xml:space="preserve">A </w:t>
      </w:r>
      <w:r w:rsidRPr="00DC4ED6">
        <w:rPr>
          <w:rFonts w:ascii="Arial Narrow" w:hAnsi="Arial Narrow"/>
          <w:spacing w:val="-2"/>
          <w:sz w:val="24"/>
          <w:szCs w:val="24"/>
        </w:rPr>
        <w:t>........................................................................</w:t>
      </w:r>
    </w:p>
    <w:p w14:paraId="6A0F93DF" w14:textId="77777777" w:rsidR="00307816" w:rsidRPr="00DC4ED6" w:rsidRDefault="00307816">
      <w:pPr>
        <w:pStyle w:val="Corpsdetexte"/>
        <w:spacing w:before="1"/>
        <w:rPr>
          <w:rFonts w:ascii="Arial Narrow" w:hAnsi="Arial Narrow"/>
          <w:sz w:val="24"/>
          <w:szCs w:val="24"/>
        </w:rPr>
      </w:pPr>
    </w:p>
    <w:p w14:paraId="72A8C327" w14:textId="77777777" w:rsidR="00307816" w:rsidRPr="00DC4ED6" w:rsidRDefault="007E5EBB">
      <w:pPr>
        <w:pStyle w:val="Corpsdetexte"/>
        <w:ind w:left="100"/>
        <w:rPr>
          <w:rFonts w:ascii="Arial Narrow" w:hAnsi="Arial Narrow"/>
          <w:sz w:val="24"/>
          <w:szCs w:val="24"/>
        </w:rPr>
      </w:pPr>
      <w:r w:rsidRPr="00DC4ED6">
        <w:rPr>
          <w:rFonts w:ascii="Arial Narrow" w:hAnsi="Arial Narrow"/>
          <w:sz w:val="24"/>
          <w:szCs w:val="24"/>
        </w:rPr>
        <w:t xml:space="preserve">Le </w:t>
      </w:r>
      <w:r w:rsidRPr="00DC4ED6">
        <w:rPr>
          <w:rFonts w:ascii="Arial Narrow" w:hAnsi="Arial Narrow"/>
          <w:spacing w:val="-2"/>
          <w:sz w:val="24"/>
          <w:szCs w:val="24"/>
        </w:rPr>
        <w:t>.......................................................................</w:t>
      </w:r>
    </w:p>
    <w:p w14:paraId="4F5393A5" w14:textId="77777777" w:rsidR="00307816" w:rsidRPr="00DC4ED6" w:rsidRDefault="00307816">
      <w:pPr>
        <w:pStyle w:val="Corpsdetexte"/>
        <w:rPr>
          <w:rFonts w:ascii="Arial Narrow" w:hAnsi="Arial Narrow"/>
          <w:sz w:val="24"/>
          <w:szCs w:val="24"/>
        </w:rPr>
      </w:pPr>
    </w:p>
    <w:p w14:paraId="5454111C" w14:textId="77777777" w:rsidR="00307816" w:rsidRPr="00DC4ED6" w:rsidRDefault="007E5EBB">
      <w:pPr>
        <w:ind w:left="100"/>
        <w:rPr>
          <w:rFonts w:ascii="Arial Narrow" w:hAnsi="Arial Narrow"/>
          <w:i/>
          <w:sz w:val="24"/>
          <w:szCs w:val="24"/>
        </w:rPr>
      </w:pPr>
      <w:r w:rsidRPr="00DC4ED6">
        <w:rPr>
          <w:rFonts w:ascii="Arial Narrow" w:hAnsi="Arial Narrow"/>
          <w:i/>
          <w:sz w:val="24"/>
          <w:szCs w:val="24"/>
        </w:rPr>
        <w:t>Signature</w:t>
      </w:r>
      <w:r w:rsidRPr="00DC4ED6">
        <w:rPr>
          <w:rFonts w:ascii="Arial Narrow" w:hAnsi="Arial Narrow"/>
          <w:i/>
          <w:spacing w:val="-8"/>
          <w:sz w:val="24"/>
          <w:szCs w:val="24"/>
        </w:rPr>
        <w:t xml:space="preserve"> </w:t>
      </w:r>
      <w:r w:rsidRPr="00DC4ED6">
        <w:rPr>
          <w:rFonts w:ascii="Arial Narrow" w:hAnsi="Arial Narrow"/>
          <w:i/>
          <w:sz w:val="24"/>
          <w:szCs w:val="24"/>
        </w:rPr>
        <w:t>du</w:t>
      </w:r>
      <w:r w:rsidRPr="00DC4ED6">
        <w:rPr>
          <w:rFonts w:ascii="Arial Narrow" w:hAnsi="Arial Narrow"/>
          <w:i/>
          <w:spacing w:val="-7"/>
          <w:sz w:val="24"/>
          <w:szCs w:val="24"/>
        </w:rPr>
        <w:t xml:space="preserve"> </w:t>
      </w:r>
      <w:r w:rsidRPr="00DC4ED6">
        <w:rPr>
          <w:rFonts w:ascii="Arial Narrow" w:hAnsi="Arial Narrow"/>
          <w:i/>
          <w:sz w:val="24"/>
          <w:szCs w:val="24"/>
        </w:rPr>
        <w:t>représentant</w:t>
      </w:r>
      <w:r w:rsidRPr="00DC4ED6">
        <w:rPr>
          <w:rFonts w:ascii="Arial Narrow" w:hAnsi="Arial Narrow"/>
          <w:i/>
          <w:spacing w:val="-7"/>
          <w:sz w:val="24"/>
          <w:szCs w:val="24"/>
        </w:rPr>
        <w:t xml:space="preserve"> </w:t>
      </w:r>
      <w:r w:rsidRPr="00DC4ED6">
        <w:rPr>
          <w:rFonts w:ascii="Arial Narrow" w:hAnsi="Arial Narrow"/>
          <w:i/>
          <w:sz w:val="24"/>
          <w:szCs w:val="24"/>
        </w:rPr>
        <w:t>du</w:t>
      </w:r>
      <w:r w:rsidRPr="00DC4ED6">
        <w:rPr>
          <w:rFonts w:ascii="Arial Narrow" w:hAnsi="Arial Narrow"/>
          <w:i/>
          <w:spacing w:val="-6"/>
          <w:sz w:val="24"/>
          <w:szCs w:val="24"/>
        </w:rPr>
        <w:t xml:space="preserve"> </w:t>
      </w:r>
      <w:r w:rsidRPr="00DC4ED6">
        <w:rPr>
          <w:rFonts w:ascii="Arial Narrow" w:hAnsi="Arial Narrow"/>
          <w:i/>
          <w:sz w:val="24"/>
          <w:szCs w:val="24"/>
        </w:rPr>
        <w:t>pouvoir</w:t>
      </w:r>
      <w:r w:rsidRPr="00DC4ED6">
        <w:rPr>
          <w:rFonts w:ascii="Arial Narrow" w:hAnsi="Arial Narrow"/>
          <w:i/>
          <w:spacing w:val="-4"/>
          <w:sz w:val="24"/>
          <w:szCs w:val="24"/>
        </w:rPr>
        <w:t xml:space="preserve"> </w:t>
      </w:r>
      <w:r w:rsidRPr="00DC4ED6">
        <w:rPr>
          <w:rFonts w:ascii="Arial Narrow" w:hAnsi="Arial Narrow"/>
          <w:i/>
          <w:spacing w:val="-2"/>
          <w:sz w:val="24"/>
          <w:szCs w:val="24"/>
        </w:rPr>
        <w:t>adjudicateur</w:t>
      </w:r>
    </w:p>
    <w:p w14:paraId="382135CA" w14:textId="77777777" w:rsidR="00307816" w:rsidRPr="00DC4ED6" w:rsidRDefault="00307816">
      <w:pPr>
        <w:pStyle w:val="Corpsdetexte"/>
        <w:rPr>
          <w:rFonts w:ascii="Arial Narrow" w:hAnsi="Arial Narrow"/>
          <w:i/>
          <w:sz w:val="24"/>
          <w:szCs w:val="24"/>
        </w:rPr>
      </w:pPr>
    </w:p>
    <w:p w14:paraId="6D195F52" w14:textId="77777777" w:rsidR="00307816" w:rsidRPr="00DC4ED6" w:rsidRDefault="00307816">
      <w:pPr>
        <w:pStyle w:val="Corpsdetexte"/>
        <w:rPr>
          <w:rFonts w:ascii="Arial Narrow" w:hAnsi="Arial Narrow"/>
          <w:i/>
          <w:sz w:val="24"/>
          <w:szCs w:val="24"/>
        </w:rPr>
      </w:pPr>
    </w:p>
    <w:p w14:paraId="016ABDEF" w14:textId="77777777" w:rsidR="00307816" w:rsidRPr="00DC4ED6" w:rsidRDefault="00307816">
      <w:pPr>
        <w:pStyle w:val="Corpsdetexte"/>
        <w:rPr>
          <w:rFonts w:ascii="Arial Narrow" w:hAnsi="Arial Narrow"/>
          <w:i/>
          <w:sz w:val="24"/>
          <w:szCs w:val="24"/>
        </w:rPr>
      </w:pPr>
    </w:p>
    <w:p w14:paraId="34799324" w14:textId="77777777" w:rsidR="00237212" w:rsidRPr="00DC4ED6" w:rsidRDefault="00237212">
      <w:pPr>
        <w:pStyle w:val="Corpsdetexte"/>
        <w:rPr>
          <w:rFonts w:ascii="Arial Narrow" w:hAnsi="Arial Narrow"/>
          <w:i/>
          <w:sz w:val="24"/>
          <w:szCs w:val="24"/>
        </w:rPr>
      </w:pPr>
    </w:p>
    <w:p w14:paraId="29C9A9CC" w14:textId="77777777" w:rsidR="00237212" w:rsidRPr="00DC4ED6" w:rsidRDefault="00237212">
      <w:pPr>
        <w:pStyle w:val="Corpsdetexte"/>
        <w:rPr>
          <w:rFonts w:ascii="Arial Narrow" w:hAnsi="Arial Narrow"/>
          <w:i/>
          <w:sz w:val="24"/>
          <w:szCs w:val="24"/>
        </w:rPr>
      </w:pPr>
    </w:p>
    <w:p w14:paraId="2EE92605" w14:textId="77777777" w:rsidR="00237212" w:rsidRPr="00DC4ED6" w:rsidRDefault="00237212">
      <w:pPr>
        <w:pStyle w:val="Corpsdetexte"/>
        <w:rPr>
          <w:rFonts w:ascii="Arial Narrow" w:hAnsi="Arial Narrow"/>
          <w:i/>
          <w:sz w:val="24"/>
          <w:szCs w:val="24"/>
        </w:rPr>
      </w:pPr>
    </w:p>
    <w:p w14:paraId="3F6E7D4E" w14:textId="77777777" w:rsidR="00237212" w:rsidRPr="00DC4ED6" w:rsidRDefault="00237212">
      <w:pPr>
        <w:pStyle w:val="Corpsdetexte"/>
        <w:rPr>
          <w:rFonts w:ascii="Arial Narrow" w:hAnsi="Arial Narrow"/>
          <w:i/>
          <w:sz w:val="24"/>
          <w:szCs w:val="24"/>
        </w:rPr>
      </w:pPr>
    </w:p>
    <w:p w14:paraId="39A580FA" w14:textId="77777777" w:rsidR="00237212" w:rsidRPr="00DC4ED6" w:rsidRDefault="00237212">
      <w:pPr>
        <w:pStyle w:val="Corpsdetexte"/>
        <w:rPr>
          <w:rFonts w:ascii="Arial Narrow" w:hAnsi="Arial Narrow"/>
          <w:i/>
          <w:sz w:val="24"/>
          <w:szCs w:val="24"/>
        </w:rPr>
      </w:pPr>
    </w:p>
    <w:p w14:paraId="683D03DD" w14:textId="77777777" w:rsidR="00237212" w:rsidRPr="00DC4ED6" w:rsidRDefault="00237212">
      <w:pPr>
        <w:pStyle w:val="Corpsdetexte"/>
        <w:rPr>
          <w:rFonts w:ascii="Arial Narrow" w:hAnsi="Arial Narrow"/>
          <w:i/>
          <w:sz w:val="24"/>
          <w:szCs w:val="24"/>
        </w:rPr>
      </w:pPr>
    </w:p>
    <w:p w14:paraId="71BB01DE" w14:textId="77777777" w:rsidR="00237212" w:rsidRPr="00DC4ED6" w:rsidRDefault="00237212">
      <w:pPr>
        <w:pStyle w:val="Corpsdetexte"/>
        <w:rPr>
          <w:rFonts w:ascii="Arial Narrow" w:hAnsi="Arial Narrow"/>
          <w:i/>
          <w:sz w:val="24"/>
          <w:szCs w:val="24"/>
        </w:rPr>
      </w:pPr>
    </w:p>
    <w:p w14:paraId="70550004" w14:textId="77777777" w:rsidR="00237212" w:rsidRDefault="00237212">
      <w:pPr>
        <w:pStyle w:val="Corpsdetexte"/>
        <w:rPr>
          <w:ins w:id="855" w:author="Belkacem HAICHEUR" w:date="2025-06-10T18:51:00Z" w16du:dateUtc="2025-06-10T16:51:00Z"/>
          <w:rFonts w:ascii="Arial Narrow" w:hAnsi="Arial Narrow"/>
          <w:i/>
          <w:sz w:val="24"/>
          <w:szCs w:val="24"/>
        </w:rPr>
      </w:pPr>
    </w:p>
    <w:p w14:paraId="176FA576" w14:textId="77777777" w:rsidR="00CA704F" w:rsidRPr="00DC4ED6" w:rsidRDefault="00CA704F">
      <w:pPr>
        <w:pStyle w:val="Corpsdetexte"/>
        <w:rPr>
          <w:rFonts w:ascii="Arial Narrow" w:hAnsi="Arial Narrow"/>
          <w:i/>
          <w:sz w:val="24"/>
          <w:szCs w:val="24"/>
        </w:rPr>
      </w:pPr>
    </w:p>
    <w:p w14:paraId="77053816" w14:textId="77777777" w:rsidR="00307816" w:rsidRPr="00DC4ED6" w:rsidRDefault="00307816">
      <w:pPr>
        <w:pStyle w:val="Corpsdetexte"/>
        <w:rPr>
          <w:rFonts w:ascii="Arial Narrow" w:hAnsi="Arial Narrow"/>
          <w:i/>
          <w:sz w:val="24"/>
          <w:szCs w:val="24"/>
        </w:rPr>
      </w:pPr>
    </w:p>
    <w:p w14:paraId="1E45A206" w14:textId="77777777" w:rsidR="00307816" w:rsidRPr="00DC4ED6" w:rsidRDefault="00307816">
      <w:pPr>
        <w:pStyle w:val="Corpsdetexte"/>
        <w:spacing w:before="28"/>
        <w:rPr>
          <w:rFonts w:ascii="Arial Narrow" w:hAnsi="Arial Narrow"/>
          <w:i/>
          <w:sz w:val="24"/>
          <w:szCs w:val="24"/>
        </w:rPr>
      </w:pPr>
    </w:p>
    <w:p w14:paraId="7065931F" w14:textId="77777777" w:rsidR="00307816" w:rsidRPr="00DC4ED6" w:rsidRDefault="007E5EBB">
      <w:pPr>
        <w:pStyle w:val="Titre3"/>
        <w:rPr>
          <w:rFonts w:ascii="Arial Narrow" w:hAnsi="Arial Narrow"/>
          <w:sz w:val="24"/>
          <w:szCs w:val="24"/>
        </w:rPr>
      </w:pPr>
      <w:r w:rsidRPr="00DC4ED6">
        <w:rPr>
          <w:rFonts w:ascii="Arial Narrow" w:hAnsi="Arial Narrow"/>
          <w:sz w:val="24"/>
          <w:szCs w:val="24"/>
        </w:rPr>
        <w:t>NOTIFICATION</w:t>
      </w:r>
      <w:r w:rsidRPr="00DC4ED6">
        <w:rPr>
          <w:rFonts w:ascii="Arial Narrow" w:hAnsi="Arial Narrow"/>
          <w:spacing w:val="-7"/>
          <w:sz w:val="24"/>
          <w:szCs w:val="24"/>
        </w:rPr>
        <w:t xml:space="preserve"> </w:t>
      </w:r>
      <w:r w:rsidRPr="00DC4ED6">
        <w:rPr>
          <w:rFonts w:ascii="Arial Narrow" w:hAnsi="Arial Narrow"/>
          <w:sz w:val="24"/>
          <w:szCs w:val="24"/>
        </w:rPr>
        <w:t>DU</w:t>
      </w:r>
      <w:r w:rsidRPr="00DC4ED6">
        <w:rPr>
          <w:rFonts w:ascii="Arial Narrow" w:hAnsi="Arial Narrow"/>
          <w:spacing w:val="-5"/>
          <w:sz w:val="24"/>
          <w:szCs w:val="24"/>
        </w:rPr>
        <w:t xml:space="preserve"> </w:t>
      </w:r>
      <w:r w:rsidRPr="00DC4ED6">
        <w:rPr>
          <w:rFonts w:ascii="Arial Narrow" w:hAnsi="Arial Narrow"/>
          <w:sz w:val="24"/>
          <w:szCs w:val="24"/>
        </w:rPr>
        <w:t>CONTRAT</w:t>
      </w:r>
      <w:r w:rsidRPr="00DC4ED6">
        <w:rPr>
          <w:rFonts w:ascii="Arial Narrow" w:hAnsi="Arial Narrow"/>
          <w:spacing w:val="-5"/>
          <w:sz w:val="24"/>
          <w:szCs w:val="24"/>
        </w:rPr>
        <w:t xml:space="preserve"> </w:t>
      </w:r>
      <w:r w:rsidRPr="00DC4ED6">
        <w:rPr>
          <w:rFonts w:ascii="Arial Narrow" w:hAnsi="Arial Narrow"/>
          <w:sz w:val="24"/>
          <w:szCs w:val="24"/>
        </w:rPr>
        <w:t>AU</w:t>
      </w:r>
      <w:r w:rsidRPr="00DC4ED6">
        <w:rPr>
          <w:rFonts w:ascii="Arial Narrow" w:hAnsi="Arial Narrow"/>
          <w:spacing w:val="-7"/>
          <w:sz w:val="24"/>
          <w:szCs w:val="24"/>
        </w:rPr>
        <w:t xml:space="preserve"> </w:t>
      </w:r>
      <w:r w:rsidRPr="00DC4ED6">
        <w:rPr>
          <w:rFonts w:ascii="Arial Narrow" w:hAnsi="Arial Narrow"/>
          <w:sz w:val="24"/>
          <w:szCs w:val="24"/>
        </w:rPr>
        <w:t>TITULAIRE</w:t>
      </w:r>
      <w:r w:rsidRPr="00DC4ED6">
        <w:rPr>
          <w:rFonts w:ascii="Arial Narrow" w:hAnsi="Arial Narrow"/>
          <w:spacing w:val="-6"/>
          <w:sz w:val="24"/>
          <w:szCs w:val="24"/>
        </w:rPr>
        <w:t xml:space="preserve"> </w:t>
      </w:r>
      <w:r w:rsidRPr="00DC4ED6">
        <w:rPr>
          <w:rFonts w:ascii="Arial Narrow" w:hAnsi="Arial Narrow"/>
          <w:sz w:val="24"/>
          <w:szCs w:val="24"/>
        </w:rPr>
        <w:t>(Date</w:t>
      </w:r>
      <w:r w:rsidRPr="00DC4ED6">
        <w:rPr>
          <w:rFonts w:ascii="Arial Narrow" w:hAnsi="Arial Narrow"/>
          <w:spacing w:val="-5"/>
          <w:sz w:val="24"/>
          <w:szCs w:val="24"/>
        </w:rPr>
        <w:t xml:space="preserve"> </w:t>
      </w:r>
      <w:r w:rsidRPr="00DC4ED6">
        <w:rPr>
          <w:rFonts w:ascii="Arial Narrow" w:hAnsi="Arial Narrow"/>
          <w:sz w:val="24"/>
          <w:szCs w:val="24"/>
        </w:rPr>
        <w:t>d'effet</w:t>
      </w:r>
      <w:r w:rsidRPr="00DC4ED6">
        <w:rPr>
          <w:rFonts w:ascii="Arial Narrow" w:hAnsi="Arial Narrow"/>
          <w:spacing w:val="-5"/>
          <w:sz w:val="24"/>
          <w:szCs w:val="24"/>
        </w:rPr>
        <w:t xml:space="preserve"> </w:t>
      </w:r>
      <w:r w:rsidRPr="00DC4ED6">
        <w:rPr>
          <w:rFonts w:ascii="Arial Narrow" w:hAnsi="Arial Narrow"/>
          <w:sz w:val="24"/>
          <w:szCs w:val="24"/>
        </w:rPr>
        <w:t>du</w:t>
      </w:r>
      <w:r w:rsidRPr="00DC4ED6">
        <w:rPr>
          <w:rFonts w:ascii="Arial Narrow" w:hAnsi="Arial Narrow"/>
          <w:spacing w:val="-5"/>
          <w:sz w:val="24"/>
          <w:szCs w:val="24"/>
        </w:rPr>
        <w:t xml:space="preserve"> </w:t>
      </w:r>
      <w:r w:rsidRPr="00DC4ED6">
        <w:rPr>
          <w:rFonts w:ascii="Arial Narrow" w:hAnsi="Arial Narrow"/>
          <w:spacing w:val="-2"/>
          <w:sz w:val="24"/>
          <w:szCs w:val="24"/>
        </w:rPr>
        <w:t>contrat)</w:t>
      </w:r>
    </w:p>
    <w:p w14:paraId="03CA0F64" w14:textId="77777777" w:rsidR="00307816" w:rsidRPr="00DC4ED6" w:rsidRDefault="00307816">
      <w:pPr>
        <w:pStyle w:val="Corpsdetexte"/>
        <w:rPr>
          <w:rFonts w:ascii="Arial Narrow" w:hAnsi="Arial Narrow"/>
          <w:b/>
          <w:sz w:val="24"/>
          <w:szCs w:val="24"/>
        </w:rPr>
      </w:pPr>
    </w:p>
    <w:p w14:paraId="79BD1E01" w14:textId="77777777" w:rsidR="00307816" w:rsidRPr="00DC4ED6" w:rsidRDefault="00307816">
      <w:pPr>
        <w:pStyle w:val="Corpsdetexte"/>
        <w:rPr>
          <w:rFonts w:ascii="Arial Narrow" w:hAnsi="Arial Narrow"/>
          <w:b/>
          <w:sz w:val="24"/>
          <w:szCs w:val="24"/>
        </w:rPr>
      </w:pPr>
    </w:p>
    <w:p w14:paraId="673512C8" w14:textId="77777777" w:rsidR="00307816" w:rsidRPr="00DC4ED6" w:rsidRDefault="00307816">
      <w:pPr>
        <w:pStyle w:val="Corpsdetexte"/>
        <w:spacing w:before="1"/>
        <w:rPr>
          <w:rFonts w:ascii="Arial Narrow" w:hAnsi="Arial Narrow"/>
          <w:b/>
          <w:sz w:val="24"/>
          <w:szCs w:val="24"/>
        </w:rPr>
      </w:pPr>
    </w:p>
    <w:p w14:paraId="7A1E7DC3" w14:textId="77777777" w:rsidR="00307816" w:rsidRPr="00DC4ED6" w:rsidRDefault="007E5EBB">
      <w:pPr>
        <w:pStyle w:val="Titre4"/>
        <w:spacing w:before="0"/>
        <w:rPr>
          <w:rFonts w:ascii="Arial Narrow" w:hAnsi="Arial Narrow"/>
          <w:sz w:val="24"/>
          <w:szCs w:val="24"/>
        </w:rPr>
      </w:pPr>
      <w:r w:rsidRPr="00DC4ED6">
        <w:rPr>
          <w:rFonts w:ascii="Arial Narrow" w:hAnsi="Arial Narrow"/>
          <w:sz w:val="24"/>
          <w:szCs w:val="24"/>
        </w:rPr>
        <w:t xml:space="preserve">A </w:t>
      </w:r>
      <w:r w:rsidRPr="00DC4ED6">
        <w:rPr>
          <w:rFonts w:ascii="Arial Narrow" w:hAnsi="Arial Narrow"/>
          <w:spacing w:val="-2"/>
          <w:sz w:val="24"/>
          <w:szCs w:val="24"/>
        </w:rPr>
        <w:t>........................................................................</w:t>
      </w:r>
    </w:p>
    <w:p w14:paraId="5B349EDF" w14:textId="77777777" w:rsidR="00085CD8" w:rsidRDefault="00085CD8">
      <w:pPr>
        <w:pStyle w:val="Corpsdetexte"/>
        <w:spacing w:before="267"/>
        <w:ind w:left="100"/>
        <w:rPr>
          <w:rFonts w:ascii="Arial Narrow" w:hAnsi="Arial Narrow"/>
          <w:sz w:val="24"/>
          <w:szCs w:val="24"/>
        </w:rPr>
      </w:pPr>
    </w:p>
    <w:p w14:paraId="2F4015C6" w14:textId="77777777" w:rsidR="00085CD8" w:rsidRDefault="00085CD8">
      <w:pPr>
        <w:pStyle w:val="Corpsdetexte"/>
        <w:spacing w:before="267"/>
        <w:ind w:left="100"/>
        <w:rPr>
          <w:rFonts w:ascii="Arial Narrow" w:hAnsi="Arial Narrow"/>
          <w:sz w:val="24"/>
          <w:szCs w:val="24"/>
        </w:rPr>
      </w:pPr>
    </w:p>
    <w:p w14:paraId="77CB925A" w14:textId="77777777" w:rsidR="00085CD8" w:rsidRDefault="00085CD8">
      <w:pPr>
        <w:pStyle w:val="Corpsdetexte"/>
        <w:spacing w:before="267"/>
        <w:ind w:left="100"/>
        <w:rPr>
          <w:rFonts w:ascii="Arial Narrow" w:hAnsi="Arial Narrow"/>
          <w:sz w:val="24"/>
          <w:szCs w:val="24"/>
        </w:rPr>
      </w:pPr>
    </w:p>
    <w:p w14:paraId="0C296FFD" w14:textId="77777777" w:rsidR="00085CD8" w:rsidRPr="00DC4ED6" w:rsidRDefault="00085CD8">
      <w:pPr>
        <w:pStyle w:val="Corpsdetexte"/>
        <w:spacing w:before="267"/>
        <w:ind w:left="100"/>
        <w:rPr>
          <w:rFonts w:ascii="Arial Narrow" w:hAnsi="Arial Narrow"/>
          <w:sz w:val="24"/>
          <w:szCs w:val="24"/>
        </w:rPr>
      </w:pPr>
    </w:p>
    <w:p w14:paraId="1D954703" w14:textId="77777777" w:rsidR="00307816" w:rsidRPr="00237212" w:rsidRDefault="00307816">
      <w:pPr>
        <w:pStyle w:val="Corpsdetexte"/>
        <w:rPr>
          <w:rFonts w:ascii="Arial Narrow" w:hAnsi="Arial Narrow"/>
          <w:sz w:val="24"/>
          <w:szCs w:val="24"/>
        </w:rPr>
      </w:pPr>
    </w:p>
    <w:p w14:paraId="02D1FEFB" w14:textId="77777777" w:rsidR="00307816" w:rsidRPr="00237212" w:rsidRDefault="00307816">
      <w:pPr>
        <w:pStyle w:val="Corpsdetexte"/>
        <w:rPr>
          <w:rFonts w:ascii="Arial Narrow" w:hAnsi="Arial Narrow"/>
          <w:sz w:val="24"/>
          <w:szCs w:val="24"/>
        </w:rPr>
      </w:pPr>
    </w:p>
    <w:p w14:paraId="4D2FA233" w14:textId="77777777" w:rsidR="00307816" w:rsidRPr="00237212" w:rsidRDefault="00307816">
      <w:pPr>
        <w:pStyle w:val="Corpsdetexte"/>
        <w:spacing w:before="2"/>
        <w:rPr>
          <w:rFonts w:ascii="Arial Narrow" w:hAnsi="Arial Narrow"/>
          <w:sz w:val="24"/>
          <w:szCs w:val="24"/>
        </w:rPr>
      </w:pPr>
    </w:p>
    <w:p w14:paraId="376E4F27" w14:textId="77777777" w:rsidR="00307816" w:rsidRPr="00237212" w:rsidRDefault="007E5EBB">
      <w:pPr>
        <w:pStyle w:val="Titre3"/>
        <w:rPr>
          <w:rFonts w:ascii="Arial Narrow" w:hAnsi="Arial Narrow"/>
          <w:b w:val="0"/>
          <w:sz w:val="24"/>
          <w:szCs w:val="24"/>
        </w:rPr>
      </w:pPr>
      <w:r w:rsidRPr="00237212">
        <w:rPr>
          <w:rFonts w:ascii="Arial Narrow" w:hAnsi="Arial Narrow"/>
          <w:sz w:val="24"/>
          <w:szCs w:val="24"/>
        </w:rPr>
        <w:t>Liste</w:t>
      </w:r>
      <w:r w:rsidRPr="00237212">
        <w:rPr>
          <w:rFonts w:ascii="Arial Narrow" w:hAnsi="Arial Narrow"/>
          <w:spacing w:val="-4"/>
          <w:sz w:val="24"/>
          <w:szCs w:val="24"/>
        </w:rPr>
        <w:t xml:space="preserve"> </w:t>
      </w:r>
      <w:r w:rsidRPr="00237212">
        <w:rPr>
          <w:rFonts w:ascii="Arial Narrow" w:hAnsi="Arial Narrow"/>
          <w:sz w:val="24"/>
          <w:szCs w:val="24"/>
        </w:rPr>
        <w:t>des</w:t>
      </w:r>
      <w:r w:rsidRPr="00237212">
        <w:rPr>
          <w:rFonts w:ascii="Arial Narrow" w:hAnsi="Arial Narrow"/>
          <w:spacing w:val="-3"/>
          <w:sz w:val="24"/>
          <w:szCs w:val="24"/>
        </w:rPr>
        <w:t xml:space="preserve"> </w:t>
      </w:r>
      <w:r w:rsidRPr="00237212">
        <w:rPr>
          <w:rFonts w:ascii="Arial Narrow" w:hAnsi="Arial Narrow"/>
          <w:sz w:val="24"/>
          <w:szCs w:val="24"/>
        </w:rPr>
        <w:t>pièces</w:t>
      </w:r>
      <w:r w:rsidRPr="00237212">
        <w:rPr>
          <w:rFonts w:ascii="Arial Narrow" w:hAnsi="Arial Narrow"/>
          <w:spacing w:val="-3"/>
          <w:sz w:val="24"/>
          <w:szCs w:val="24"/>
        </w:rPr>
        <w:t xml:space="preserve"> </w:t>
      </w:r>
      <w:r w:rsidRPr="00237212">
        <w:rPr>
          <w:rFonts w:ascii="Arial Narrow" w:hAnsi="Arial Narrow"/>
          <w:sz w:val="24"/>
          <w:szCs w:val="24"/>
        </w:rPr>
        <w:t>en</w:t>
      </w:r>
      <w:r w:rsidRPr="00237212">
        <w:rPr>
          <w:rFonts w:ascii="Arial Narrow" w:hAnsi="Arial Narrow"/>
          <w:spacing w:val="-4"/>
          <w:sz w:val="24"/>
          <w:szCs w:val="24"/>
        </w:rPr>
        <w:t xml:space="preserve"> </w:t>
      </w:r>
      <w:r w:rsidRPr="00237212">
        <w:rPr>
          <w:rFonts w:ascii="Arial Narrow" w:hAnsi="Arial Narrow"/>
          <w:sz w:val="24"/>
          <w:szCs w:val="24"/>
        </w:rPr>
        <w:t>annexe</w:t>
      </w:r>
      <w:r w:rsidRPr="00237212">
        <w:rPr>
          <w:rFonts w:ascii="Arial Narrow" w:hAnsi="Arial Narrow"/>
          <w:spacing w:val="-2"/>
          <w:sz w:val="24"/>
          <w:szCs w:val="24"/>
        </w:rPr>
        <w:t xml:space="preserve"> </w:t>
      </w:r>
      <w:r w:rsidRPr="00237212">
        <w:rPr>
          <w:rFonts w:ascii="Arial Narrow" w:hAnsi="Arial Narrow"/>
          <w:b w:val="0"/>
          <w:spacing w:val="-10"/>
          <w:sz w:val="24"/>
          <w:szCs w:val="24"/>
        </w:rPr>
        <w:t>:</w:t>
      </w:r>
    </w:p>
    <w:p w14:paraId="1DDF66BC" w14:textId="77777777" w:rsidR="00307816" w:rsidRPr="00237212" w:rsidRDefault="00307816">
      <w:pPr>
        <w:pStyle w:val="Corpsdetexte"/>
        <w:rPr>
          <w:rFonts w:ascii="Arial Narrow" w:hAnsi="Arial Narrow"/>
          <w:sz w:val="24"/>
          <w:szCs w:val="24"/>
        </w:rPr>
      </w:pPr>
    </w:p>
    <w:p w14:paraId="1E74EC6D" w14:textId="6DDA6C27" w:rsidR="00307816" w:rsidRPr="001A5FD0" w:rsidRDefault="007E5EBB">
      <w:pPr>
        <w:pStyle w:val="Paragraphedeliste"/>
        <w:numPr>
          <w:ilvl w:val="0"/>
          <w:numId w:val="1"/>
        </w:numPr>
        <w:tabs>
          <w:tab w:val="left" w:pos="1060"/>
        </w:tabs>
        <w:rPr>
          <w:ins w:id="856" w:author="Belkacem HAICHEUR" w:date="2025-06-25T10:11:00Z" w16du:dateUtc="2025-06-25T08:11:00Z"/>
          <w:rFonts w:ascii="Arial Narrow" w:hAnsi="Arial Narrow"/>
          <w:sz w:val="24"/>
          <w:szCs w:val="24"/>
          <w:rPrChange w:id="857" w:author="Belkacem HAICHEUR" w:date="2025-06-25T10:11:00Z" w16du:dateUtc="2025-06-25T08:11:00Z">
            <w:rPr>
              <w:ins w:id="858" w:author="Belkacem HAICHEUR" w:date="2025-06-25T10:11:00Z" w16du:dateUtc="2025-06-25T08:11:00Z"/>
              <w:rFonts w:ascii="Arial Narrow" w:hAnsi="Arial Narrow"/>
              <w:spacing w:val="-2"/>
              <w:sz w:val="24"/>
              <w:szCs w:val="24"/>
            </w:rPr>
          </w:rPrChange>
        </w:rPr>
      </w:pPr>
      <w:r w:rsidRPr="00237212">
        <w:rPr>
          <w:rFonts w:ascii="Arial Narrow" w:hAnsi="Arial Narrow"/>
          <w:sz w:val="24"/>
          <w:szCs w:val="24"/>
        </w:rPr>
        <w:t>Annexe</w:t>
      </w:r>
      <w:r w:rsidRPr="00237212">
        <w:rPr>
          <w:rFonts w:ascii="Arial Narrow" w:hAnsi="Arial Narrow"/>
          <w:spacing w:val="-4"/>
          <w:sz w:val="24"/>
          <w:szCs w:val="24"/>
        </w:rPr>
        <w:t xml:space="preserve"> </w:t>
      </w:r>
      <w:r w:rsidRPr="00237212">
        <w:rPr>
          <w:rFonts w:ascii="Arial Narrow" w:hAnsi="Arial Narrow"/>
          <w:sz w:val="24"/>
          <w:szCs w:val="24"/>
        </w:rPr>
        <w:t>1</w:t>
      </w:r>
      <w:r w:rsidRPr="00237212">
        <w:rPr>
          <w:rFonts w:ascii="Arial Narrow" w:hAnsi="Arial Narrow"/>
          <w:spacing w:val="-2"/>
          <w:sz w:val="24"/>
          <w:szCs w:val="24"/>
        </w:rPr>
        <w:t xml:space="preserve"> </w:t>
      </w:r>
      <w:r w:rsidRPr="00237212">
        <w:rPr>
          <w:rFonts w:ascii="Arial Narrow" w:hAnsi="Arial Narrow"/>
          <w:sz w:val="24"/>
          <w:szCs w:val="24"/>
        </w:rPr>
        <w:t>:</w:t>
      </w:r>
      <w:r w:rsidRPr="00237212">
        <w:rPr>
          <w:rFonts w:ascii="Arial Narrow" w:hAnsi="Arial Narrow"/>
          <w:spacing w:val="-3"/>
          <w:sz w:val="24"/>
          <w:szCs w:val="24"/>
        </w:rPr>
        <w:t xml:space="preserve"> </w:t>
      </w:r>
      <w:r w:rsidR="00D37309">
        <w:rPr>
          <w:rFonts w:ascii="Arial Narrow" w:hAnsi="Arial Narrow"/>
          <w:sz w:val="24"/>
          <w:szCs w:val="24"/>
        </w:rPr>
        <w:t xml:space="preserve">Répartition </w:t>
      </w:r>
      <w:r w:rsidRPr="00237212">
        <w:rPr>
          <w:rFonts w:ascii="Arial Narrow" w:hAnsi="Arial Narrow"/>
          <w:sz w:val="24"/>
          <w:szCs w:val="24"/>
        </w:rPr>
        <w:t>du</w:t>
      </w:r>
      <w:r w:rsidRPr="00237212">
        <w:rPr>
          <w:rFonts w:ascii="Arial Narrow" w:hAnsi="Arial Narrow"/>
          <w:spacing w:val="-3"/>
          <w:sz w:val="24"/>
          <w:szCs w:val="24"/>
        </w:rPr>
        <w:t xml:space="preserve"> </w:t>
      </w:r>
      <w:r w:rsidRPr="00237212">
        <w:rPr>
          <w:rFonts w:ascii="Arial Narrow" w:hAnsi="Arial Narrow"/>
          <w:sz w:val="24"/>
          <w:szCs w:val="24"/>
        </w:rPr>
        <w:t>prix</w:t>
      </w:r>
      <w:r w:rsidRPr="00237212">
        <w:rPr>
          <w:rFonts w:ascii="Arial Narrow" w:hAnsi="Arial Narrow"/>
          <w:spacing w:val="-3"/>
          <w:sz w:val="24"/>
          <w:szCs w:val="24"/>
        </w:rPr>
        <w:t xml:space="preserve"> </w:t>
      </w:r>
      <w:r w:rsidRPr="00237212">
        <w:rPr>
          <w:rFonts w:ascii="Arial Narrow" w:hAnsi="Arial Narrow"/>
          <w:sz w:val="24"/>
          <w:szCs w:val="24"/>
        </w:rPr>
        <w:t>global</w:t>
      </w:r>
      <w:r w:rsidRPr="00237212">
        <w:rPr>
          <w:rFonts w:ascii="Arial Narrow" w:hAnsi="Arial Narrow"/>
          <w:spacing w:val="-3"/>
          <w:sz w:val="24"/>
          <w:szCs w:val="24"/>
        </w:rPr>
        <w:t xml:space="preserve"> </w:t>
      </w:r>
      <w:r w:rsidRPr="00237212">
        <w:rPr>
          <w:rFonts w:ascii="Arial Narrow" w:hAnsi="Arial Narrow"/>
          <w:sz w:val="24"/>
          <w:szCs w:val="24"/>
        </w:rPr>
        <w:t>et</w:t>
      </w:r>
      <w:r w:rsidRPr="00237212">
        <w:rPr>
          <w:rFonts w:ascii="Arial Narrow" w:hAnsi="Arial Narrow"/>
          <w:spacing w:val="-2"/>
          <w:sz w:val="24"/>
          <w:szCs w:val="24"/>
        </w:rPr>
        <w:t xml:space="preserve"> </w:t>
      </w:r>
      <w:r w:rsidRPr="00237212">
        <w:rPr>
          <w:rFonts w:ascii="Arial Narrow" w:hAnsi="Arial Narrow"/>
          <w:sz w:val="24"/>
          <w:szCs w:val="24"/>
        </w:rPr>
        <w:t>forfaitaire</w:t>
      </w:r>
      <w:r w:rsidRPr="00237212">
        <w:rPr>
          <w:rFonts w:ascii="Arial Narrow" w:hAnsi="Arial Narrow"/>
          <w:spacing w:val="-7"/>
          <w:sz w:val="24"/>
          <w:szCs w:val="24"/>
        </w:rPr>
        <w:t xml:space="preserve"> </w:t>
      </w:r>
      <w:r w:rsidR="00D37309">
        <w:rPr>
          <w:rFonts w:ascii="Arial Narrow" w:hAnsi="Arial Narrow"/>
          <w:sz w:val="24"/>
          <w:szCs w:val="24"/>
        </w:rPr>
        <w:t>par élément de mission et par</w:t>
      </w:r>
      <w:r w:rsidRPr="00237212">
        <w:rPr>
          <w:rFonts w:ascii="Arial Narrow" w:hAnsi="Arial Narrow"/>
          <w:spacing w:val="-2"/>
          <w:sz w:val="24"/>
          <w:szCs w:val="24"/>
        </w:rPr>
        <w:t xml:space="preserve"> cotraitants</w:t>
      </w:r>
    </w:p>
    <w:p w14:paraId="2AA1E532" w14:textId="57A3D480" w:rsidR="001A5FD0" w:rsidRPr="00237212" w:rsidRDefault="001A5FD0">
      <w:pPr>
        <w:pStyle w:val="Paragraphedeliste"/>
        <w:numPr>
          <w:ilvl w:val="0"/>
          <w:numId w:val="1"/>
        </w:numPr>
        <w:tabs>
          <w:tab w:val="left" w:pos="1060"/>
        </w:tabs>
        <w:rPr>
          <w:rFonts w:ascii="Arial Narrow" w:hAnsi="Arial Narrow"/>
          <w:sz w:val="24"/>
          <w:szCs w:val="24"/>
        </w:rPr>
      </w:pPr>
      <w:ins w:id="859" w:author="Belkacem HAICHEUR" w:date="2025-06-25T10:11:00Z" w16du:dateUtc="2025-06-25T08:11:00Z">
        <w:r>
          <w:rPr>
            <w:rFonts w:ascii="Arial Narrow" w:hAnsi="Arial Narrow"/>
            <w:spacing w:val="-2"/>
            <w:sz w:val="24"/>
            <w:szCs w:val="24"/>
          </w:rPr>
          <w:t>Annexe 2 : Acte de sous-traitance</w:t>
        </w:r>
      </w:ins>
    </w:p>
    <w:p w14:paraId="069ED8EF" w14:textId="3D48C933" w:rsidR="00307816" w:rsidRPr="00237212" w:rsidRDefault="007E5EBB">
      <w:pPr>
        <w:pStyle w:val="Paragraphedeliste"/>
        <w:numPr>
          <w:ilvl w:val="0"/>
          <w:numId w:val="1"/>
        </w:numPr>
        <w:tabs>
          <w:tab w:val="left" w:pos="1060"/>
        </w:tabs>
        <w:spacing w:before="2" w:line="300" w:lineRule="exact"/>
        <w:rPr>
          <w:rFonts w:ascii="Arial Narrow" w:hAnsi="Arial Narrow"/>
          <w:sz w:val="24"/>
          <w:szCs w:val="24"/>
        </w:rPr>
      </w:pPr>
      <w:r w:rsidRPr="00237212">
        <w:rPr>
          <w:rFonts w:ascii="Arial Narrow" w:hAnsi="Arial Narrow"/>
          <w:sz w:val="24"/>
          <w:szCs w:val="24"/>
        </w:rPr>
        <w:t>Annexe</w:t>
      </w:r>
      <w:r w:rsidRPr="00237212">
        <w:rPr>
          <w:rFonts w:ascii="Arial Narrow" w:hAnsi="Arial Narrow"/>
          <w:spacing w:val="-5"/>
          <w:sz w:val="24"/>
          <w:szCs w:val="24"/>
        </w:rPr>
        <w:t xml:space="preserve"> </w:t>
      </w:r>
      <w:del w:id="860" w:author="Belkacem HAICHEUR" w:date="2025-06-25T10:11:00Z" w16du:dateUtc="2025-06-25T08:11:00Z">
        <w:r w:rsidRPr="00237212" w:rsidDel="001A5FD0">
          <w:rPr>
            <w:rFonts w:ascii="Arial Narrow" w:hAnsi="Arial Narrow"/>
            <w:sz w:val="24"/>
            <w:szCs w:val="24"/>
          </w:rPr>
          <w:delText>2</w:delText>
        </w:r>
        <w:r w:rsidRPr="00237212" w:rsidDel="001A5FD0">
          <w:rPr>
            <w:rFonts w:ascii="Arial Narrow" w:hAnsi="Arial Narrow"/>
            <w:spacing w:val="-1"/>
            <w:sz w:val="24"/>
            <w:szCs w:val="24"/>
          </w:rPr>
          <w:delText xml:space="preserve"> </w:delText>
        </w:r>
      </w:del>
      <w:ins w:id="861" w:author="Belkacem HAICHEUR" w:date="2025-06-25T10:11:00Z" w16du:dateUtc="2025-06-25T08:11:00Z">
        <w:r w:rsidR="001A5FD0">
          <w:rPr>
            <w:rFonts w:ascii="Arial Narrow" w:hAnsi="Arial Narrow"/>
            <w:sz w:val="24"/>
            <w:szCs w:val="24"/>
          </w:rPr>
          <w:t>3</w:t>
        </w:r>
        <w:r w:rsidR="001A5FD0" w:rsidRPr="00237212">
          <w:rPr>
            <w:rFonts w:ascii="Arial Narrow" w:hAnsi="Arial Narrow"/>
            <w:spacing w:val="-1"/>
            <w:sz w:val="24"/>
            <w:szCs w:val="24"/>
          </w:rPr>
          <w:t xml:space="preserve"> </w:t>
        </w:r>
      </w:ins>
      <w:r w:rsidRPr="00237212">
        <w:rPr>
          <w:rFonts w:ascii="Arial Narrow" w:hAnsi="Arial Narrow"/>
          <w:sz w:val="24"/>
          <w:szCs w:val="24"/>
        </w:rPr>
        <w:t>:</w:t>
      </w:r>
      <w:r w:rsidRPr="00237212">
        <w:rPr>
          <w:rFonts w:ascii="Arial Narrow" w:hAnsi="Arial Narrow"/>
          <w:spacing w:val="-4"/>
          <w:sz w:val="24"/>
          <w:szCs w:val="24"/>
        </w:rPr>
        <w:t xml:space="preserve"> </w:t>
      </w:r>
      <w:r w:rsidRPr="00237212">
        <w:rPr>
          <w:rFonts w:ascii="Arial Narrow" w:hAnsi="Arial Narrow"/>
          <w:sz w:val="24"/>
          <w:szCs w:val="24"/>
        </w:rPr>
        <w:t>Insertion</w:t>
      </w:r>
      <w:r w:rsidRPr="00237212">
        <w:rPr>
          <w:rFonts w:ascii="Arial Narrow" w:hAnsi="Arial Narrow"/>
          <w:spacing w:val="-3"/>
          <w:sz w:val="24"/>
          <w:szCs w:val="24"/>
        </w:rPr>
        <w:t xml:space="preserve"> </w:t>
      </w:r>
      <w:r w:rsidRPr="00237212">
        <w:rPr>
          <w:rFonts w:ascii="Arial Narrow" w:hAnsi="Arial Narrow"/>
          <w:sz w:val="24"/>
          <w:szCs w:val="24"/>
        </w:rPr>
        <w:t>par</w:t>
      </w:r>
      <w:r w:rsidRPr="00237212">
        <w:rPr>
          <w:rFonts w:ascii="Arial Narrow" w:hAnsi="Arial Narrow"/>
          <w:spacing w:val="-3"/>
          <w:sz w:val="24"/>
          <w:szCs w:val="24"/>
        </w:rPr>
        <w:t xml:space="preserve"> </w:t>
      </w:r>
      <w:r w:rsidRPr="00237212">
        <w:rPr>
          <w:rFonts w:ascii="Arial Narrow" w:hAnsi="Arial Narrow"/>
          <w:sz w:val="24"/>
          <w:szCs w:val="24"/>
        </w:rPr>
        <w:t>l’activité</w:t>
      </w:r>
      <w:r w:rsidRPr="00237212">
        <w:rPr>
          <w:rFonts w:ascii="Arial Narrow" w:hAnsi="Arial Narrow"/>
          <w:spacing w:val="-2"/>
          <w:sz w:val="24"/>
          <w:szCs w:val="24"/>
        </w:rPr>
        <w:t xml:space="preserve"> économique</w:t>
      </w:r>
    </w:p>
    <w:p w14:paraId="16F4F94E" w14:textId="68584077" w:rsidR="00307816" w:rsidRPr="00237212" w:rsidRDefault="007E5EBB">
      <w:pPr>
        <w:pStyle w:val="Paragraphedeliste"/>
        <w:numPr>
          <w:ilvl w:val="0"/>
          <w:numId w:val="1"/>
        </w:numPr>
        <w:tabs>
          <w:tab w:val="left" w:pos="1060"/>
        </w:tabs>
        <w:rPr>
          <w:rFonts w:ascii="Arial Narrow" w:hAnsi="Arial Narrow"/>
          <w:sz w:val="24"/>
          <w:szCs w:val="24"/>
        </w:rPr>
      </w:pPr>
      <w:r w:rsidRPr="00237212">
        <w:rPr>
          <w:rFonts w:ascii="Arial Narrow" w:hAnsi="Arial Narrow"/>
          <w:sz w:val="24"/>
          <w:szCs w:val="24"/>
        </w:rPr>
        <w:t>Annexe</w:t>
      </w:r>
      <w:r w:rsidRPr="00237212">
        <w:rPr>
          <w:rFonts w:ascii="Arial Narrow" w:hAnsi="Arial Narrow"/>
          <w:spacing w:val="-7"/>
          <w:sz w:val="24"/>
          <w:szCs w:val="24"/>
        </w:rPr>
        <w:t xml:space="preserve"> </w:t>
      </w:r>
      <w:del w:id="862" w:author="Belkacem HAICHEUR" w:date="2025-06-25T10:11:00Z" w16du:dateUtc="2025-06-25T08:11:00Z">
        <w:r w:rsidRPr="00237212" w:rsidDel="001A5FD0">
          <w:rPr>
            <w:rFonts w:ascii="Arial Narrow" w:hAnsi="Arial Narrow"/>
            <w:sz w:val="24"/>
            <w:szCs w:val="24"/>
          </w:rPr>
          <w:delText>3</w:delText>
        </w:r>
        <w:r w:rsidRPr="00237212" w:rsidDel="001A5FD0">
          <w:rPr>
            <w:rFonts w:ascii="Arial Narrow" w:hAnsi="Arial Narrow"/>
            <w:spacing w:val="-1"/>
            <w:sz w:val="24"/>
            <w:szCs w:val="24"/>
          </w:rPr>
          <w:delText xml:space="preserve"> </w:delText>
        </w:r>
      </w:del>
      <w:ins w:id="863" w:author="Belkacem HAICHEUR" w:date="2025-06-25T10:11:00Z" w16du:dateUtc="2025-06-25T08:11:00Z">
        <w:r w:rsidR="001A5FD0">
          <w:rPr>
            <w:rFonts w:ascii="Arial Narrow" w:hAnsi="Arial Narrow"/>
            <w:sz w:val="24"/>
            <w:szCs w:val="24"/>
          </w:rPr>
          <w:t>4</w:t>
        </w:r>
        <w:r w:rsidR="001A5FD0" w:rsidRPr="00237212">
          <w:rPr>
            <w:rFonts w:ascii="Arial Narrow" w:hAnsi="Arial Narrow"/>
            <w:spacing w:val="-1"/>
            <w:sz w:val="24"/>
            <w:szCs w:val="24"/>
          </w:rPr>
          <w:t xml:space="preserve"> </w:t>
        </w:r>
      </w:ins>
      <w:r w:rsidRPr="00237212">
        <w:rPr>
          <w:rFonts w:ascii="Arial Narrow" w:hAnsi="Arial Narrow"/>
          <w:sz w:val="24"/>
          <w:szCs w:val="24"/>
        </w:rPr>
        <w:t>:</w:t>
      </w:r>
      <w:r w:rsidRPr="00237212">
        <w:rPr>
          <w:rFonts w:ascii="Arial Narrow" w:hAnsi="Arial Narrow"/>
          <w:spacing w:val="-3"/>
          <w:sz w:val="24"/>
          <w:szCs w:val="24"/>
        </w:rPr>
        <w:t xml:space="preserve"> </w:t>
      </w:r>
      <w:r w:rsidRPr="00237212">
        <w:rPr>
          <w:rFonts w:ascii="Arial Narrow" w:hAnsi="Arial Narrow"/>
          <w:sz w:val="24"/>
          <w:szCs w:val="24"/>
        </w:rPr>
        <w:t>Travaux</w:t>
      </w:r>
      <w:r w:rsidRPr="00237212">
        <w:rPr>
          <w:rFonts w:ascii="Arial Narrow" w:hAnsi="Arial Narrow"/>
          <w:spacing w:val="-2"/>
          <w:sz w:val="24"/>
          <w:szCs w:val="24"/>
        </w:rPr>
        <w:t xml:space="preserve"> </w:t>
      </w:r>
      <w:r w:rsidRPr="00237212">
        <w:rPr>
          <w:rFonts w:ascii="Arial Narrow" w:hAnsi="Arial Narrow"/>
          <w:sz w:val="24"/>
          <w:szCs w:val="24"/>
        </w:rPr>
        <w:t>confiés</w:t>
      </w:r>
      <w:r w:rsidRPr="00237212">
        <w:rPr>
          <w:rFonts w:ascii="Arial Narrow" w:hAnsi="Arial Narrow"/>
          <w:spacing w:val="-7"/>
          <w:sz w:val="24"/>
          <w:szCs w:val="24"/>
        </w:rPr>
        <w:t xml:space="preserve"> </w:t>
      </w:r>
      <w:r w:rsidRPr="00237212">
        <w:rPr>
          <w:rFonts w:ascii="Arial Narrow" w:hAnsi="Arial Narrow"/>
          <w:sz w:val="24"/>
          <w:szCs w:val="24"/>
        </w:rPr>
        <w:t>à</w:t>
      </w:r>
      <w:r w:rsidRPr="00237212">
        <w:rPr>
          <w:rFonts w:ascii="Arial Narrow" w:hAnsi="Arial Narrow"/>
          <w:spacing w:val="-3"/>
          <w:sz w:val="24"/>
          <w:szCs w:val="24"/>
        </w:rPr>
        <w:t xml:space="preserve"> </w:t>
      </w:r>
      <w:r w:rsidRPr="00237212">
        <w:rPr>
          <w:rFonts w:ascii="Arial Narrow" w:hAnsi="Arial Narrow"/>
          <w:sz w:val="24"/>
          <w:szCs w:val="24"/>
        </w:rPr>
        <w:t>des</w:t>
      </w:r>
      <w:r w:rsidRPr="00237212">
        <w:rPr>
          <w:rFonts w:ascii="Arial Narrow" w:hAnsi="Arial Narrow"/>
          <w:spacing w:val="-2"/>
          <w:sz w:val="24"/>
          <w:szCs w:val="24"/>
        </w:rPr>
        <w:t xml:space="preserve"> </w:t>
      </w:r>
      <w:r w:rsidRPr="00237212">
        <w:rPr>
          <w:rFonts w:ascii="Arial Narrow" w:hAnsi="Arial Narrow"/>
          <w:sz w:val="24"/>
          <w:szCs w:val="24"/>
        </w:rPr>
        <w:t>petites</w:t>
      </w:r>
      <w:r w:rsidRPr="00237212">
        <w:rPr>
          <w:rFonts w:ascii="Arial Narrow" w:hAnsi="Arial Narrow"/>
          <w:spacing w:val="-6"/>
          <w:sz w:val="24"/>
          <w:szCs w:val="24"/>
        </w:rPr>
        <w:t xml:space="preserve"> </w:t>
      </w:r>
      <w:r w:rsidRPr="00237212">
        <w:rPr>
          <w:rFonts w:ascii="Arial Narrow" w:hAnsi="Arial Narrow"/>
          <w:sz w:val="24"/>
          <w:szCs w:val="24"/>
        </w:rPr>
        <w:t>et</w:t>
      </w:r>
      <w:r w:rsidRPr="00237212">
        <w:rPr>
          <w:rFonts w:ascii="Arial Narrow" w:hAnsi="Arial Narrow"/>
          <w:spacing w:val="-4"/>
          <w:sz w:val="24"/>
          <w:szCs w:val="24"/>
        </w:rPr>
        <w:t xml:space="preserve"> </w:t>
      </w:r>
      <w:r w:rsidRPr="00237212">
        <w:rPr>
          <w:rFonts w:ascii="Arial Narrow" w:hAnsi="Arial Narrow"/>
          <w:sz w:val="24"/>
          <w:szCs w:val="24"/>
        </w:rPr>
        <w:t>moyennes</w:t>
      </w:r>
      <w:r w:rsidRPr="00237212">
        <w:rPr>
          <w:rFonts w:ascii="Arial Narrow" w:hAnsi="Arial Narrow"/>
          <w:spacing w:val="-5"/>
          <w:sz w:val="24"/>
          <w:szCs w:val="24"/>
        </w:rPr>
        <w:t xml:space="preserve"> </w:t>
      </w:r>
      <w:r w:rsidRPr="00237212">
        <w:rPr>
          <w:rFonts w:ascii="Arial Narrow" w:hAnsi="Arial Narrow"/>
          <w:sz w:val="24"/>
          <w:szCs w:val="24"/>
        </w:rPr>
        <w:t>entreprises</w:t>
      </w:r>
      <w:r w:rsidRPr="00237212">
        <w:rPr>
          <w:rFonts w:ascii="Arial Narrow" w:hAnsi="Arial Narrow"/>
          <w:spacing w:val="-4"/>
          <w:sz w:val="24"/>
          <w:szCs w:val="24"/>
        </w:rPr>
        <w:t xml:space="preserve"> </w:t>
      </w:r>
      <w:r w:rsidRPr="00237212">
        <w:rPr>
          <w:rFonts w:ascii="Arial Narrow" w:hAnsi="Arial Narrow"/>
          <w:sz w:val="24"/>
          <w:szCs w:val="24"/>
        </w:rPr>
        <w:t>ou</w:t>
      </w:r>
      <w:r w:rsidRPr="00237212">
        <w:rPr>
          <w:rFonts w:ascii="Arial Narrow" w:hAnsi="Arial Narrow"/>
          <w:spacing w:val="-4"/>
          <w:sz w:val="24"/>
          <w:szCs w:val="24"/>
        </w:rPr>
        <w:t xml:space="preserve"> </w:t>
      </w:r>
      <w:r w:rsidRPr="00237212">
        <w:rPr>
          <w:rFonts w:ascii="Arial Narrow" w:hAnsi="Arial Narrow"/>
          <w:sz w:val="24"/>
          <w:szCs w:val="24"/>
        </w:rPr>
        <w:t>des</w:t>
      </w:r>
      <w:r w:rsidRPr="00237212">
        <w:rPr>
          <w:rFonts w:ascii="Arial Narrow" w:hAnsi="Arial Narrow"/>
          <w:spacing w:val="-1"/>
          <w:sz w:val="24"/>
          <w:szCs w:val="24"/>
        </w:rPr>
        <w:t xml:space="preserve"> </w:t>
      </w:r>
      <w:r w:rsidRPr="00237212">
        <w:rPr>
          <w:rFonts w:ascii="Arial Narrow" w:hAnsi="Arial Narrow"/>
          <w:spacing w:val="-2"/>
          <w:sz w:val="24"/>
          <w:szCs w:val="24"/>
        </w:rPr>
        <w:t>artisans</w:t>
      </w:r>
    </w:p>
    <w:p w14:paraId="4F0CECD1" w14:textId="77777777" w:rsidR="00307816" w:rsidRPr="00237212" w:rsidRDefault="007E5EBB">
      <w:pPr>
        <w:pStyle w:val="Corpsdetexte"/>
        <w:spacing w:before="31"/>
        <w:rPr>
          <w:rFonts w:ascii="Arial Narrow" w:hAnsi="Arial Narrow"/>
          <w:sz w:val="24"/>
          <w:szCs w:val="24"/>
        </w:rPr>
      </w:pPr>
      <w:r w:rsidRPr="00237212">
        <w:rPr>
          <w:rFonts w:ascii="Arial Narrow" w:hAnsi="Arial Narrow"/>
          <w:noProof/>
          <w:sz w:val="24"/>
          <w:szCs w:val="24"/>
        </w:rPr>
        <mc:AlternateContent>
          <mc:Choice Requires="wps">
            <w:drawing>
              <wp:anchor distT="0" distB="0" distL="0" distR="0" simplePos="0" relativeHeight="251657728" behindDoc="1" locked="0" layoutInCell="1" allowOverlap="1" wp14:anchorId="431BFA14" wp14:editId="2355B5E5">
                <wp:simplePos x="0" y="0"/>
                <wp:positionH relativeFrom="page">
                  <wp:posOffset>914704</wp:posOffset>
                </wp:positionH>
                <wp:positionV relativeFrom="paragraph">
                  <wp:posOffset>189954</wp:posOffset>
                </wp:positionV>
                <wp:extent cx="1829435" cy="127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2700"/>
                        </a:xfrm>
                        <a:custGeom>
                          <a:avLst/>
                          <a:gdLst/>
                          <a:ahLst/>
                          <a:cxnLst/>
                          <a:rect l="l" t="t" r="r" b="b"/>
                          <a:pathLst>
                            <a:path w="1829435" h="12700">
                              <a:moveTo>
                                <a:pt x="1829054" y="0"/>
                              </a:moveTo>
                              <a:lnTo>
                                <a:pt x="0" y="0"/>
                              </a:lnTo>
                              <a:lnTo>
                                <a:pt x="0" y="12192"/>
                              </a:lnTo>
                              <a:lnTo>
                                <a:pt x="1829054" y="12192"/>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936939" id="Graphic 6" o:spid="_x0000_s1026" style="position:absolute;margin-left:1in;margin-top:14.95pt;width:144.05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182943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" path="m1829054,l,,,12192r1829054,l1829054,xe" fillcolor="black" stroked="f">
                <v:path arrowok="t"/>
                <w10:wrap type="topAndBottom" anchorx="page"/>
              </v:shape>
            </w:pict>
          </mc:Fallback>
        </mc:AlternateContent>
      </w:r>
    </w:p>
    <w:p w14:paraId="3DE5F2B4" w14:textId="77777777" w:rsidR="00307816" w:rsidRPr="00237212" w:rsidRDefault="00307816">
      <w:pPr>
        <w:rPr>
          <w:rFonts w:ascii="Arial Narrow" w:hAnsi="Arial Narrow"/>
          <w:sz w:val="24"/>
          <w:szCs w:val="24"/>
        </w:rPr>
        <w:sectPr w:rsidR="00307816" w:rsidRPr="00237212">
          <w:pgSz w:w="11910" w:h="16850"/>
          <w:pgMar w:top="2000" w:right="1140" w:bottom="1160" w:left="1340" w:header="975" w:footer="974" w:gutter="0"/>
          <w:cols w:space="720"/>
        </w:sectPr>
      </w:pPr>
    </w:p>
    <w:p w14:paraId="399CC8FE" w14:textId="77777777" w:rsidR="00307816" w:rsidRPr="00020FF9" w:rsidRDefault="007E5EBB">
      <w:pPr>
        <w:spacing w:before="51"/>
        <w:ind w:right="200"/>
        <w:jc w:val="center"/>
        <w:rPr>
          <w:rFonts w:ascii="Arial Narrow" w:hAnsi="Arial Narrow"/>
          <w:b/>
          <w:sz w:val="28"/>
        </w:rPr>
      </w:pPr>
      <w:r w:rsidRPr="00020FF9">
        <w:rPr>
          <w:rFonts w:ascii="Arial Narrow" w:hAnsi="Arial Narrow"/>
          <w:b/>
          <w:sz w:val="28"/>
          <w:u w:val="single"/>
        </w:rPr>
        <w:t>Désignation</w:t>
      </w:r>
      <w:r w:rsidRPr="00020FF9">
        <w:rPr>
          <w:rFonts w:ascii="Arial Narrow" w:hAnsi="Arial Narrow"/>
          <w:b/>
          <w:spacing w:val="-7"/>
          <w:sz w:val="28"/>
          <w:u w:val="single"/>
        </w:rPr>
        <w:t xml:space="preserve"> </w:t>
      </w:r>
      <w:r w:rsidRPr="00020FF9">
        <w:rPr>
          <w:rFonts w:ascii="Arial Narrow" w:hAnsi="Arial Narrow"/>
          <w:b/>
          <w:sz w:val="28"/>
          <w:u w:val="single"/>
        </w:rPr>
        <w:t>des</w:t>
      </w:r>
      <w:r w:rsidRPr="00020FF9">
        <w:rPr>
          <w:rFonts w:ascii="Arial Narrow" w:hAnsi="Arial Narrow"/>
          <w:b/>
          <w:spacing w:val="-5"/>
          <w:sz w:val="28"/>
          <w:u w:val="single"/>
        </w:rPr>
        <w:t xml:space="preserve"> </w:t>
      </w:r>
      <w:r w:rsidRPr="00020FF9">
        <w:rPr>
          <w:rFonts w:ascii="Arial Narrow" w:hAnsi="Arial Narrow"/>
          <w:b/>
          <w:sz w:val="28"/>
          <w:u w:val="single"/>
        </w:rPr>
        <w:t>cotraitants</w:t>
      </w:r>
      <w:r w:rsidRPr="00020FF9">
        <w:rPr>
          <w:rFonts w:ascii="Arial Narrow" w:hAnsi="Arial Narrow"/>
          <w:b/>
          <w:spacing w:val="-4"/>
          <w:sz w:val="28"/>
          <w:u w:val="single"/>
        </w:rPr>
        <w:t xml:space="preserve"> </w:t>
      </w:r>
      <w:r w:rsidRPr="00020FF9">
        <w:rPr>
          <w:rFonts w:ascii="Arial Narrow" w:hAnsi="Arial Narrow"/>
          <w:b/>
          <w:sz w:val="28"/>
          <w:u w:val="single"/>
        </w:rPr>
        <w:t>et</w:t>
      </w:r>
      <w:r w:rsidRPr="00020FF9">
        <w:rPr>
          <w:rFonts w:ascii="Arial Narrow" w:hAnsi="Arial Narrow"/>
          <w:b/>
          <w:spacing w:val="-5"/>
          <w:sz w:val="28"/>
          <w:u w:val="single"/>
        </w:rPr>
        <w:t xml:space="preserve"> </w:t>
      </w:r>
      <w:r w:rsidRPr="00020FF9">
        <w:rPr>
          <w:rFonts w:ascii="Arial Narrow" w:hAnsi="Arial Narrow"/>
          <w:b/>
          <w:sz w:val="28"/>
          <w:u w:val="single"/>
        </w:rPr>
        <w:t>répartition</w:t>
      </w:r>
      <w:r w:rsidRPr="00020FF9">
        <w:rPr>
          <w:rFonts w:ascii="Arial Narrow" w:hAnsi="Arial Narrow"/>
          <w:b/>
          <w:spacing w:val="-6"/>
          <w:sz w:val="28"/>
          <w:u w:val="single"/>
        </w:rPr>
        <w:t xml:space="preserve"> </w:t>
      </w:r>
      <w:r w:rsidRPr="00020FF9">
        <w:rPr>
          <w:rFonts w:ascii="Arial Narrow" w:hAnsi="Arial Narrow"/>
          <w:b/>
          <w:sz w:val="28"/>
          <w:u w:val="single"/>
        </w:rPr>
        <w:t>des</w:t>
      </w:r>
      <w:r w:rsidRPr="00020FF9">
        <w:rPr>
          <w:rFonts w:ascii="Arial Narrow" w:hAnsi="Arial Narrow"/>
          <w:b/>
          <w:spacing w:val="-4"/>
          <w:sz w:val="28"/>
          <w:u w:val="single"/>
        </w:rPr>
        <w:t xml:space="preserve"> </w:t>
      </w:r>
      <w:r w:rsidRPr="00020FF9">
        <w:rPr>
          <w:rFonts w:ascii="Arial Narrow" w:hAnsi="Arial Narrow"/>
          <w:b/>
          <w:spacing w:val="-2"/>
          <w:sz w:val="28"/>
          <w:u w:val="single"/>
        </w:rPr>
        <w:t>prestations</w:t>
      </w:r>
    </w:p>
    <w:p w14:paraId="4ED79DCD" w14:textId="77777777" w:rsidR="00307816" w:rsidRPr="00020FF9" w:rsidRDefault="00307816">
      <w:pPr>
        <w:pStyle w:val="Corpsdetexte"/>
        <w:spacing w:before="23"/>
        <w:rPr>
          <w:rFonts w:ascii="Arial Narrow" w:hAnsi="Arial Narrow"/>
          <w:b/>
          <w:sz w:val="20"/>
        </w:rPr>
      </w:pPr>
    </w:p>
    <w:p w14:paraId="1CC20F92" w14:textId="77777777" w:rsidR="00307816" w:rsidRDefault="00307816">
      <w:pPr>
        <w:rPr>
          <w:rFonts w:ascii="Arial Narrow" w:hAnsi="Arial Narrow"/>
        </w:rPr>
      </w:pPr>
    </w:p>
    <w:tbl>
      <w:tblPr>
        <w:tblStyle w:val="TableNormal"/>
        <w:tblW w:w="992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9"/>
        <w:gridCol w:w="2311"/>
        <w:gridCol w:w="2126"/>
        <w:gridCol w:w="992"/>
        <w:gridCol w:w="1984"/>
      </w:tblGrid>
      <w:tr w:rsidR="00EA6A6A" w:rsidRPr="00020FF9" w14:paraId="7E393552" w14:textId="77777777" w:rsidTr="00B76B9F">
        <w:trPr>
          <w:trHeight w:val="1153"/>
        </w:trPr>
        <w:tc>
          <w:tcPr>
            <w:tcW w:w="2509" w:type="dxa"/>
            <w:vAlign w:val="center"/>
          </w:tcPr>
          <w:p w14:paraId="12A6FBF4" w14:textId="77777777" w:rsidR="00EA6A6A" w:rsidRPr="00020FF9" w:rsidRDefault="00EA6A6A" w:rsidP="00B76B9F">
            <w:pPr>
              <w:pStyle w:val="TableParagraph"/>
              <w:spacing w:before="39"/>
              <w:jc w:val="center"/>
              <w:rPr>
                <w:rFonts w:ascii="Arial Narrow" w:hAnsi="Arial Narrow"/>
                <w:b/>
              </w:rPr>
            </w:pPr>
          </w:p>
          <w:p w14:paraId="2B1C7D15" w14:textId="77777777" w:rsidR="00EA6A6A" w:rsidRPr="00020FF9" w:rsidRDefault="00EA6A6A" w:rsidP="00B76B9F">
            <w:pPr>
              <w:pStyle w:val="TableParagraph"/>
              <w:spacing w:before="1"/>
              <w:ind w:left="28" w:right="90"/>
              <w:rPr>
                <w:rFonts w:ascii="Arial Narrow" w:hAnsi="Arial Narrow"/>
                <w:b/>
              </w:rPr>
            </w:pPr>
            <w:r w:rsidRPr="00020FF9">
              <w:rPr>
                <w:rFonts w:ascii="Arial Narrow" w:hAnsi="Arial Narrow"/>
                <w:b/>
              </w:rPr>
              <w:t>Désignation</w:t>
            </w:r>
            <w:r w:rsidRPr="00020FF9">
              <w:rPr>
                <w:rFonts w:ascii="Arial Narrow" w:hAnsi="Arial Narrow"/>
                <w:b/>
                <w:spacing w:val="-13"/>
              </w:rPr>
              <w:t xml:space="preserve"> </w:t>
            </w:r>
            <w:r w:rsidRPr="00020FF9">
              <w:rPr>
                <w:rFonts w:ascii="Arial Narrow" w:hAnsi="Arial Narrow"/>
                <w:b/>
              </w:rPr>
              <w:t xml:space="preserve">de </w:t>
            </w:r>
            <w:r w:rsidRPr="00020FF9">
              <w:rPr>
                <w:rFonts w:ascii="Arial Narrow" w:hAnsi="Arial Narrow"/>
                <w:b/>
                <w:spacing w:val="-2"/>
              </w:rPr>
              <w:t>l'entreprise</w:t>
            </w:r>
          </w:p>
        </w:tc>
        <w:tc>
          <w:tcPr>
            <w:tcW w:w="2311" w:type="dxa"/>
            <w:vAlign w:val="center"/>
          </w:tcPr>
          <w:p w14:paraId="7EF7665E" w14:textId="77777777" w:rsidR="00EA6A6A" w:rsidRPr="00020FF9" w:rsidRDefault="00EA6A6A" w:rsidP="00B76B9F">
            <w:pPr>
              <w:pStyle w:val="TableParagraph"/>
              <w:spacing w:before="39"/>
              <w:jc w:val="center"/>
              <w:rPr>
                <w:rFonts w:ascii="Arial Narrow" w:hAnsi="Arial Narrow"/>
                <w:b/>
              </w:rPr>
            </w:pPr>
          </w:p>
          <w:p w14:paraId="741F18E2" w14:textId="77777777" w:rsidR="00EA6A6A" w:rsidRPr="00020FF9" w:rsidRDefault="00EA6A6A" w:rsidP="00B76B9F">
            <w:pPr>
              <w:pStyle w:val="TableParagraph"/>
              <w:spacing w:before="1"/>
              <w:ind w:left="30"/>
              <w:jc w:val="center"/>
              <w:rPr>
                <w:rFonts w:ascii="Arial Narrow" w:hAnsi="Arial Narrow"/>
                <w:b/>
              </w:rPr>
            </w:pPr>
            <w:r w:rsidRPr="00020FF9">
              <w:rPr>
                <w:rFonts w:ascii="Arial Narrow" w:hAnsi="Arial Narrow"/>
                <w:b/>
                <w:spacing w:val="-2"/>
              </w:rPr>
              <w:t>Prestations concernées</w:t>
            </w:r>
          </w:p>
        </w:tc>
        <w:tc>
          <w:tcPr>
            <w:tcW w:w="2126" w:type="dxa"/>
            <w:vAlign w:val="center"/>
          </w:tcPr>
          <w:p w14:paraId="680A964D" w14:textId="77777777" w:rsidR="00EA6A6A" w:rsidRPr="00020FF9" w:rsidRDefault="00EA6A6A" w:rsidP="00B76B9F">
            <w:pPr>
              <w:pStyle w:val="TableParagraph"/>
              <w:spacing w:before="174"/>
              <w:jc w:val="center"/>
              <w:rPr>
                <w:rFonts w:ascii="Arial Narrow" w:hAnsi="Arial Narrow"/>
                <w:b/>
              </w:rPr>
            </w:pPr>
          </w:p>
          <w:p w14:paraId="79350014" w14:textId="77777777" w:rsidR="00EA6A6A" w:rsidRPr="00020FF9" w:rsidRDefault="00EA6A6A" w:rsidP="00B76B9F">
            <w:pPr>
              <w:pStyle w:val="TableParagraph"/>
              <w:ind w:left="27"/>
              <w:jc w:val="center"/>
              <w:rPr>
                <w:rFonts w:ascii="Arial Narrow" w:hAnsi="Arial Narrow"/>
                <w:b/>
              </w:rPr>
            </w:pPr>
            <w:r w:rsidRPr="00020FF9">
              <w:rPr>
                <w:rFonts w:ascii="Arial Narrow" w:hAnsi="Arial Narrow"/>
                <w:b/>
              </w:rPr>
              <w:t>Montant</w:t>
            </w:r>
            <w:r w:rsidRPr="00020FF9">
              <w:rPr>
                <w:rFonts w:ascii="Arial Narrow" w:hAnsi="Arial Narrow"/>
                <w:b/>
                <w:spacing w:val="-6"/>
              </w:rPr>
              <w:t xml:space="preserve"> </w:t>
            </w:r>
            <w:r w:rsidRPr="00020FF9">
              <w:rPr>
                <w:rFonts w:ascii="Arial Narrow" w:hAnsi="Arial Narrow"/>
                <w:b/>
                <w:spacing w:val="-5"/>
              </w:rPr>
              <w:t>HT</w:t>
            </w:r>
          </w:p>
        </w:tc>
        <w:tc>
          <w:tcPr>
            <w:tcW w:w="992" w:type="dxa"/>
            <w:vAlign w:val="center"/>
          </w:tcPr>
          <w:p w14:paraId="015105FE" w14:textId="77777777" w:rsidR="00EA6A6A" w:rsidRPr="00020FF9" w:rsidRDefault="00EA6A6A" w:rsidP="00B76B9F">
            <w:pPr>
              <w:pStyle w:val="TableParagraph"/>
              <w:spacing w:before="39"/>
              <w:jc w:val="center"/>
              <w:rPr>
                <w:rFonts w:ascii="Arial Narrow" w:hAnsi="Arial Narrow"/>
                <w:b/>
              </w:rPr>
            </w:pPr>
          </w:p>
          <w:p w14:paraId="1C5F852B" w14:textId="77777777" w:rsidR="00EA6A6A" w:rsidRPr="00020FF9" w:rsidRDefault="00EA6A6A" w:rsidP="00B76B9F">
            <w:pPr>
              <w:pStyle w:val="TableParagraph"/>
              <w:spacing w:before="1"/>
              <w:ind w:left="28"/>
              <w:jc w:val="center"/>
              <w:rPr>
                <w:rFonts w:ascii="Arial Narrow" w:hAnsi="Arial Narrow"/>
                <w:b/>
              </w:rPr>
            </w:pPr>
            <w:r w:rsidRPr="00020FF9">
              <w:rPr>
                <w:rFonts w:ascii="Arial Narrow" w:hAnsi="Arial Narrow"/>
                <w:b/>
                <w:spacing w:val="-4"/>
              </w:rPr>
              <w:t>Taux TVA</w:t>
            </w:r>
          </w:p>
        </w:tc>
        <w:tc>
          <w:tcPr>
            <w:tcW w:w="1984" w:type="dxa"/>
            <w:vAlign w:val="center"/>
          </w:tcPr>
          <w:p w14:paraId="17847653" w14:textId="77777777" w:rsidR="00EA6A6A" w:rsidRPr="00020FF9" w:rsidRDefault="00EA6A6A" w:rsidP="00B76B9F">
            <w:pPr>
              <w:pStyle w:val="TableParagraph"/>
              <w:spacing w:before="174"/>
              <w:jc w:val="center"/>
              <w:rPr>
                <w:rFonts w:ascii="Arial Narrow" w:hAnsi="Arial Narrow"/>
                <w:b/>
              </w:rPr>
            </w:pPr>
          </w:p>
          <w:p w14:paraId="4FBC19DE" w14:textId="77777777" w:rsidR="00EA6A6A" w:rsidRPr="00020FF9" w:rsidRDefault="00EA6A6A" w:rsidP="00B76B9F">
            <w:pPr>
              <w:pStyle w:val="TableParagraph"/>
              <w:ind w:left="28"/>
              <w:jc w:val="center"/>
              <w:rPr>
                <w:rFonts w:ascii="Arial Narrow" w:hAnsi="Arial Narrow"/>
                <w:b/>
              </w:rPr>
            </w:pPr>
            <w:r w:rsidRPr="00020FF9">
              <w:rPr>
                <w:rFonts w:ascii="Arial Narrow" w:hAnsi="Arial Narrow"/>
                <w:b/>
              </w:rPr>
              <w:t>Montant</w:t>
            </w:r>
            <w:r w:rsidRPr="00020FF9">
              <w:rPr>
                <w:rFonts w:ascii="Arial Narrow" w:hAnsi="Arial Narrow"/>
                <w:b/>
                <w:spacing w:val="-6"/>
              </w:rPr>
              <w:t xml:space="preserve"> </w:t>
            </w:r>
            <w:r w:rsidRPr="00020FF9">
              <w:rPr>
                <w:rFonts w:ascii="Arial Narrow" w:hAnsi="Arial Narrow"/>
                <w:b/>
                <w:spacing w:val="-5"/>
              </w:rPr>
              <w:t>TTC</w:t>
            </w:r>
          </w:p>
        </w:tc>
      </w:tr>
      <w:tr w:rsidR="00EA6A6A" w:rsidRPr="00020FF9" w14:paraId="76592C43" w14:textId="77777777" w:rsidTr="00B76B9F">
        <w:trPr>
          <w:trHeight w:val="5633"/>
        </w:trPr>
        <w:tc>
          <w:tcPr>
            <w:tcW w:w="2509" w:type="dxa"/>
          </w:tcPr>
          <w:p w14:paraId="73BF80E0" w14:textId="77777777" w:rsidR="00EA6A6A" w:rsidRPr="00020FF9" w:rsidRDefault="00EA6A6A" w:rsidP="00B76B9F">
            <w:pPr>
              <w:pStyle w:val="TableParagraph"/>
              <w:spacing w:before="1"/>
              <w:rPr>
                <w:rFonts w:ascii="Arial Narrow" w:hAnsi="Arial Narrow"/>
                <w:b/>
              </w:rPr>
            </w:pPr>
          </w:p>
          <w:p w14:paraId="14BFF568" w14:textId="77777777" w:rsidR="00EA6A6A" w:rsidRPr="00020FF9" w:rsidRDefault="00EA6A6A" w:rsidP="00B76B9F">
            <w:pPr>
              <w:pStyle w:val="TableParagraph"/>
              <w:ind w:left="28"/>
              <w:rPr>
                <w:rFonts w:ascii="Arial Narrow" w:hAnsi="Arial Narrow"/>
              </w:rPr>
            </w:pPr>
            <w:r w:rsidRPr="00020FF9">
              <w:rPr>
                <w:rFonts w:ascii="Arial Narrow" w:hAnsi="Arial Narrow"/>
              </w:rPr>
              <w:t>Dénomination</w:t>
            </w:r>
            <w:r w:rsidRPr="00020FF9">
              <w:rPr>
                <w:rFonts w:ascii="Arial Narrow" w:hAnsi="Arial Narrow"/>
                <w:spacing w:val="-8"/>
              </w:rPr>
              <w:t xml:space="preserve"> </w:t>
            </w:r>
            <w:r w:rsidRPr="00020FF9">
              <w:rPr>
                <w:rFonts w:ascii="Arial Narrow" w:hAnsi="Arial Narrow"/>
              </w:rPr>
              <w:t>sociale</w:t>
            </w:r>
            <w:r w:rsidRPr="00020FF9">
              <w:rPr>
                <w:rFonts w:ascii="Arial Narrow" w:hAnsi="Arial Narrow"/>
                <w:spacing w:val="-6"/>
              </w:rPr>
              <w:t xml:space="preserve"> </w:t>
            </w:r>
            <w:r w:rsidRPr="00020FF9">
              <w:rPr>
                <w:rFonts w:ascii="Arial Narrow" w:hAnsi="Arial Narrow"/>
                <w:spacing w:val="-10"/>
              </w:rPr>
              <w:t>:</w:t>
            </w:r>
          </w:p>
          <w:p w14:paraId="23365D24" w14:textId="77777777" w:rsidR="00EA6A6A" w:rsidRPr="00020FF9" w:rsidRDefault="00EA6A6A" w:rsidP="00B76B9F">
            <w:pPr>
              <w:pStyle w:val="TableParagraph"/>
              <w:spacing w:before="1"/>
              <w:rPr>
                <w:rFonts w:ascii="Arial Narrow" w:hAnsi="Arial Narrow"/>
                <w:b/>
              </w:rPr>
            </w:pPr>
          </w:p>
          <w:p w14:paraId="779FF70E" w14:textId="77777777" w:rsidR="00EA6A6A" w:rsidRPr="00020FF9" w:rsidRDefault="00EA6A6A" w:rsidP="00B76B9F">
            <w:pPr>
              <w:pStyle w:val="TableParagraph"/>
              <w:spacing w:before="268"/>
              <w:ind w:left="28"/>
              <w:rPr>
                <w:rFonts w:ascii="Arial Narrow" w:hAnsi="Arial Narrow"/>
                <w:sz w:val="20"/>
              </w:rPr>
            </w:pPr>
            <w:r w:rsidRPr="00020FF9">
              <w:rPr>
                <w:rFonts w:ascii="Arial Narrow" w:hAnsi="Arial Narrow"/>
              </w:rPr>
              <w:t>SIRET</w:t>
            </w:r>
            <w:r w:rsidRPr="00020FF9">
              <w:rPr>
                <w:rFonts w:ascii="Arial Narrow" w:hAnsi="Arial Narrow"/>
                <w:spacing w:val="-3"/>
              </w:rPr>
              <w:t xml:space="preserve"> </w:t>
            </w:r>
            <w:r w:rsidRPr="00020FF9">
              <w:rPr>
                <w:rFonts w:ascii="Arial Narrow" w:hAnsi="Arial Narrow"/>
              </w:rPr>
              <w:t>:</w:t>
            </w:r>
            <w:r w:rsidRPr="00020FF9">
              <w:rPr>
                <w:rFonts w:ascii="Arial Narrow" w:hAnsi="Arial Narrow"/>
                <w:spacing w:val="-3"/>
              </w:rPr>
              <w:t xml:space="preserve"> </w:t>
            </w:r>
          </w:p>
          <w:p w14:paraId="4ED5D124" w14:textId="77777777" w:rsidR="00EA6A6A" w:rsidRPr="00020FF9" w:rsidRDefault="00EA6A6A" w:rsidP="00B76B9F">
            <w:pPr>
              <w:pStyle w:val="TableParagraph"/>
              <w:spacing w:before="7" w:line="530" w:lineRule="atLeast"/>
              <w:ind w:left="28" w:right="735"/>
              <w:rPr>
                <w:rFonts w:ascii="Arial Narrow" w:hAnsi="Arial Narrow"/>
              </w:rPr>
            </w:pPr>
            <w:r w:rsidRPr="00020FF9">
              <w:rPr>
                <w:rFonts w:ascii="Arial Narrow" w:hAnsi="Arial Narrow"/>
              </w:rPr>
              <w:t>Code</w:t>
            </w:r>
            <w:r w:rsidRPr="00020FF9">
              <w:rPr>
                <w:rFonts w:ascii="Arial Narrow" w:hAnsi="Arial Narrow"/>
                <w:spacing w:val="-11"/>
              </w:rPr>
              <w:t xml:space="preserve"> </w:t>
            </w:r>
            <w:r w:rsidRPr="00020FF9">
              <w:rPr>
                <w:rFonts w:ascii="Arial Narrow" w:hAnsi="Arial Narrow"/>
              </w:rPr>
              <w:t>APE</w:t>
            </w:r>
            <w:r w:rsidRPr="00020FF9">
              <w:rPr>
                <w:rFonts w:ascii="Arial Narrow" w:hAnsi="Arial Narrow"/>
                <w:spacing w:val="-13"/>
              </w:rPr>
              <w:t xml:space="preserve"> </w:t>
            </w:r>
            <w:r w:rsidRPr="00020FF9">
              <w:rPr>
                <w:rFonts w:ascii="Arial Narrow" w:hAnsi="Arial Narrow"/>
              </w:rPr>
              <w:t>:</w:t>
            </w:r>
            <w:r w:rsidRPr="00020FF9">
              <w:rPr>
                <w:rFonts w:ascii="Arial Narrow" w:hAnsi="Arial Narrow"/>
                <w:spacing w:val="-11"/>
              </w:rPr>
              <w:t xml:space="preserve"> </w:t>
            </w:r>
            <w:r w:rsidRPr="00020FF9">
              <w:rPr>
                <w:rFonts w:ascii="Arial Narrow" w:hAnsi="Arial Narrow"/>
              </w:rPr>
              <w:t>N° TVA</w:t>
            </w:r>
          </w:p>
          <w:p w14:paraId="7BC5320F" w14:textId="77777777" w:rsidR="00EA6A6A" w:rsidRPr="00020FF9" w:rsidRDefault="00EA6A6A" w:rsidP="00B76B9F">
            <w:pPr>
              <w:pStyle w:val="TableParagraph"/>
              <w:spacing w:before="8"/>
              <w:ind w:left="28"/>
              <w:rPr>
                <w:rFonts w:ascii="Arial Narrow" w:hAnsi="Arial Narrow"/>
              </w:rPr>
            </w:pPr>
            <w:r w:rsidRPr="00020FF9">
              <w:rPr>
                <w:rFonts w:ascii="Arial Narrow" w:hAnsi="Arial Narrow"/>
                <w:spacing w:val="-2"/>
              </w:rPr>
              <w:t>intracommunautaire</w:t>
            </w:r>
            <w:r w:rsidRPr="00020FF9">
              <w:rPr>
                <w:rFonts w:ascii="Arial Narrow" w:hAnsi="Arial Narrow"/>
                <w:spacing w:val="20"/>
              </w:rPr>
              <w:t xml:space="preserve"> </w:t>
            </w:r>
            <w:r w:rsidRPr="00020FF9">
              <w:rPr>
                <w:rFonts w:ascii="Arial Narrow" w:hAnsi="Arial Narrow"/>
                <w:spacing w:val="-10"/>
              </w:rPr>
              <w:t>:</w:t>
            </w:r>
          </w:p>
          <w:p w14:paraId="571E5D70" w14:textId="77777777" w:rsidR="00EA6A6A" w:rsidRPr="00020FF9" w:rsidRDefault="00EA6A6A" w:rsidP="00B76B9F">
            <w:pPr>
              <w:pStyle w:val="TableParagraph"/>
              <w:spacing w:before="25"/>
              <w:rPr>
                <w:rFonts w:ascii="Arial Narrow" w:hAnsi="Arial Narrow"/>
                <w:b/>
                <w:sz w:val="20"/>
              </w:rPr>
            </w:pPr>
          </w:p>
          <w:p w14:paraId="42F3726C" w14:textId="77777777" w:rsidR="00EA6A6A" w:rsidRPr="00020FF9" w:rsidRDefault="00EA6A6A" w:rsidP="00B76B9F">
            <w:pPr>
              <w:pStyle w:val="TableParagraph"/>
              <w:ind w:left="28"/>
              <w:rPr>
                <w:rFonts w:ascii="Arial Narrow" w:hAnsi="Arial Narrow"/>
              </w:rPr>
            </w:pPr>
            <w:r w:rsidRPr="00020FF9">
              <w:rPr>
                <w:rFonts w:ascii="Arial Narrow" w:hAnsi="Arial Narrow"/>
              </w:rPr>
              <w:t xml:space="preserve">Adresse : </w:t>
            </w:r>
          </w:p>
        </w:tc>
        <w:tc>
          <w:tcPr>
            <w:tcW w:w="2311" w:type="dxa"/>
          </w:tcPr>
          <w:p w14:paraId="10795FD2" w14:textId="77777777" w:rsidR="00EA6A6A" w:rsidRPr="00020FF9" w:rsidRDefault="00EA6A6A" w:rsidP="00B76B9F">
            <w:pPr>
              <w:pStyle w:val="TableParagraph"/>
              <w:rPr>
                <w:rFonts w:ascii="Arial Narrow" w:hAnsi="Arial Narrow"/>
                <w:b/>
              </w:rPr>
            </w:pPr>
          </w:p>
          <w:p w14:paraId="1B5DB2D0" w14:textId="77777777" w:rsidR="00EA6A6A" w:rsidRPr="00020FF9" w:rsidRDefault="00EA6A6A" w:rsidP="00B76B9F">
            <w:pPr>
              <w:pStyle w:val="TableParagraph"/>
              <w:rPr>
                <w:rFonts w:ascii="Arial Narrow" w:hAnsi="Arial Narrow"/>
                <w:b/>
              </w:rPr>
            </w:pPr>
          </w:p>
          <w:p w14:paraId="74A19FE3" w14:textId="77777777" w:rsidR="00EA6A6A" w:rsidRPr="00020FF9" w:rsidRDefault="00EA6A6A" w:rsidP="00B76B9F">
            <w:pPr>
              <w:pStyle w:val="TableParagraph"/>
              <w:rPr>
                <w:rFonts w:ascii="Arial Narrow" w:hAnsi="Arial Narrow"/>
                <w:b/>
              </w:rPr>
            </w:pPr>
          </w:p>
          <w:p w14:paraId="777FCEDB" w14:textId="77777777" w:rsidR="00EA6A6A" w:rsidRPr="00020FF9" w:rsidRDefault="00EA6A6A" w:rsidP="00B76B9F">
            <w:pPr>
              <w:pStyle w:val="TableParagraph"/>
              <w:rPr>
                <w:rFonts w:ascii="Arial Narrow" w:hAnsi="Arial Narrow"/>
                <w:b/>
              </w:rPr>
            </w:pPr>
          </w:p>
          <w:p w14:paraId="7D2FB073" w14:textId="77777777" w:rsidR="00EA6A6A" w:rsidRPr="00020FF9" w:rsidRDefault="00EA6A6A" w:rsidP="00B76B9F">
            <w:pPr>
              <w:pStyle w:val="TableParagraph"/>
              <w:rPr>
                <w:rFonts w:ascii="Arial Narrow" w:hAnsi="Arial Narrow"/>
                <w:b/>
              </w:rPr>
            </w:pPr>
          </w:p>
          <w:p w14:paraId="29912696" w14:textId="77777777" w:rsidR="00EA6A6A" w:rsidRPr="00020FF9" w:rsidRDefault="00EA6A6A" w:rsidP="00B76B9F">
            <w:pPr>
              <w:pStyle w:val="TableParagraph"/>
              <w:rPr>
                <w:rFonts w:ascii="Arial Narrow" w:hAnsi="Arial Narrow"/>
                <w:b/>
              </w:rPr>
            </w:pPr>
          </w:p>
          <w:p w14:paraId="4082173E" w14:textId="77777777" w:rsidR="00EA6A6A" w:rsidRPr="00020FF9" w:rsidRDefault="00EA6A6A" w:rsidP="00B76B9F">
            <w:pPr>
              <w:pStyle w:val="TableParagraph"/>
              <w:rPr>
                <w:rFonts w:ascii="Arial Narrow" w:hAnsi="Arial Narrow"/>
                <w:b/>
              </w:rPr>
            </w:pPr>
          </w:p>
          <w:p w14:paraId="59C27BB1" w14:textId="77777777" w:rsidR="00EA6A6A" w:rsidRPr="00020FF9" w:rsidRDefault="00EA6A6A" w:rsidP="00B76B9F">
            <w:pPr>
              <w:pStyle w:val="TableParagraph"/>
              <w:spacing w:before="123"/>
              <w:rPr>
                <w:rFonts w:ascii="Arial Narrow" w:hAnsi="Arial Narrow"/>
                <w:b/>
              </w:rPr>
            </w:pPr>
          </w:p>
          <w:p w14:paraId="15100ACC" w14:textId="77777777" w:rsidR="00EA6A6A" w:rsidRPr="00020FF9" w:rsidRDefault="00EA6A6A" w:rsidP="00B76B9F">
            <w:pPr>
              <w:pStyle w:val="TableParagraph"/>
              <w:spacing w:before="1"/>
              <w:ind w:left="42" w:right="2"/>
              <w:jc w:val="center"/>
              <w:rPr>
                <w:rFonts w:ascii="Arial Narrow" w:hAnsi="Arial Narrow"/>
              </w:rPr>
            </w:pPr>
          </w:p>
        </w:tc>
        <w:tc>
          <w:tcPr>
            <w:tcW w:w="2126" w:type="dxa"/>
          </w:tcPr>
          <w:p w14:paraId="237AF141" w14:textId="77777777" w:rsidR="00EA6A6A" w:rsidRPr="00020FF9" w:rsidRDefault="00EA6A6A" w:rsidP="00B76B9F">
            <w:pPr>
              <w:pStyle w:val="TableParagraph"/>
              <w:rPr>
                <w:rFonts w:ascii="Arial Narrow" w:hAnsi="Arial Narrow"/>
                <w:b/>
              </w:rPr>
            </w:pPr>
          </w:p>
          <w:p w14:paraId="3E86067B" w14:textId="77777777" w:rsidR="00EA6A6A" w:rsidRPr="00020FF9" w:rsidRDefault="00EA6A6A" w:rsidP="00B76B9F">
            <w:pPr>
              <w:pStyle w:val="TableParagraph"/>
              <w:rPr>
                <w:rFonts w:ascii="Arial Narrow" w:hAnsi="Arial Narrow"/>
                <w:b/>
              </w:rPr>
            </w:pPr>
          </w:p>
          <w:p w14:paraId="36B37B8B" w14:textId="77777777" w:rsidR="00EA6A6A" w:rsidRPr="00020FF9" w:rsidRDefault="00EA6A6A" w:rsidP="00B76B9F">
            <w:pPr>
              <w:pStyle w:val="TableParagraph"/>
              <w:rPr>
                <w:rFonts w:ascii="Arial Narrow" w:hAnsi="Arial Narrow"/>
                <w:b/>
              </w:rPr>
            </w:pPr>
          </w:p>
          <w:p w14:paraId="1E975BB0" w14:textId="77777777" w:rsidR="00EA6A6A" w:rsidRPr="00020FF9" w:rsidRDefault="00EA6A6A" w:rsidP="00B76B9F">
            <w:pPr>
              <w:pStyle w:val="TableParagraph"/>
              <w:rPr>
                <w:rFonts w:ascii="Arial Narrow" w:hAnsi="Arial Narrow"/>
                <w:b/>
              </w:rPr>
            </w:pPr>
          </w:p>
          <w:p w14:paraId="2FA540C3" w14:textId="77777777" w:rsidR="00EA6A6A" w:rsidRPr="00020FF9" w:rsidRDefault="00EA6A6A" w:rsidP="00B76B9F">
            <w:pPr>
              <w:pStyle w:val="TableParagraph"/>
              <w:rPr>
                <w:rFonts w:ascii="Arial Narrow" w:hAnsi="Arial Narrow"/>
                <w:b/>
              </w:rPr>
            </w:pPr>
          </w:p>
          <w:p w14:paraId="71B239CD" w14:textId="77777777" w:rsidR="00EA6A6A" w:rsidRPr="00020FF9" w:rsidRDefault="00EA6A6A" w:rsidP="00B76B9F">
            <w:pPr>
              <w:pStyle w:val="TableParagraph"/>
              <w:rPr>
                <w:rFonts w:ascii="Arial Narrow" w:hAnsi="Arial Narrow"/>
                <w:b/>
              </w:rPr>
            </w:pPr>
          </w:p>
          <w:p w14:paraId="5D6059D1" w14:textId="77777777" w:rsidR="00EA6A6A" w:rsidRPr="00020FF9" w:rsidRDefault="00EA6A6A" w:rsidP="00B76B9F">
            <w:pPr>
              <w:pStyle w:val="TableParagraph"/>
              <w:rPr>
                <w:rFonts w:ascii="Arial Narrow" w:hAnsi="Arial Narrow"/>
                <w:b/>
              </w:rPr>
            </w:pPr>
          </w:p>
          <w:p w14:paraId="546299F1" w14:textId="77777777" w:rsidR="00EA6A6A" w:rsidRPr="00020FF9" w:rsidRDefault="00EA6A6A" w:rsidP="00B76B9F">
            <w:pPr>
              <w:pStyle w:val="TableParagraph"/>
              <w:rPr>
                <w:rFonts w:ascii="Arial Narrow" w:hAnsi="Arial Narrow"/>
                <w:b/>
              </w:rPr>
            </w:pPr>
          </w:p>
          <w:p w14:paraId="65B8856B" w14:textId="77777777" w:rsidR="00EA6A6A" w:rsidRPr="00020FF9" w:rsidRDefault="00EA6A6A" w:rsidP="00B76B9F">
            <w:pPr>
              <w:pStyle w:val="TableParagraph"/>
              <w:spacing w:before="258"/>
              <w:rPr>
                <w:rFonts w:ascii="Arial Narrow" w:hAnsi="Arial Narrow"/>
                <w:b/>
              </w:rPr>
            </w:pPr>
          </w:p>
          <w:p w14:paraId="72E35606" w14:textId="77777777" w:rsidR="00EA6A6A" w:rsidRPr="00020FF9" w:rsidRDefault="00EA6A6A" w:rsidP="00B76B9F">
            <w:pPr>
              <w:pStyle w:val="TableParagraph"/>
              <w:ind w:left="78"/>
              <w:rPr>
                <w:rFonts w:ascii="Arial Narrow" w:hAnsi="Arial Narrow"/>
              </w:rPr>
            </w:pPr>
          </w:p>
        </w:tc>
        <w:tc>
          <w:tcPr>
            <w:tcW w:w="992" w:type="dxa"/>
          </w:tcPr>
          <w:p w14:paraId="16682390" w14:textId="77777777" w:rsidR="00EA6A6A" w:rsidRPr="00020FF9" w:rsidRDefault="00EA6A6A" w:rsidP="00B76B9F">
            <w:pPr>
              <w:pStyle w:val="TableParagraph"/>
              <w:rPr>
                <w:rFonts w:ascii="Arial Narrow" w:hAnsi="Arial Narrow"/>
                <w:b/>
              </w:rPr>
            </w:pPr>
          </w:p>
          <w:p w14:paraId="3428F6B2" w14:textId="77777777" w:rsidR="00EA6A6A" w:rsidRPr="00020FF9" w:rsidRDefault="00EA6A6A" w:rsidP="00B76B9F">
            <w:pPr>
              <w:pStyle w:val="TableParagraph"/>
              <w:rPr>
                <w:rFonts w:ascii="Arial Narrow" w:hAnsi="Arial Narrow"/>
                <w:b/>
              </w:rPr>
            </w:pPr>
          </w:p>
          <w:p w14:paraId="228CEB06" w14:textId="77777777" w:rsidR="00EA6A6A" w:rsidRPr="00020FF9" w:rsidRDefault="00EA6A6A" w:rsidP="00B76B9F">
            <w:pPr>
              <w:pStyle w:val="TableParagraph"/>
              <w:rPr>
                <w:rFonts w:ascii="Arial Narrow" w:hAnsi="Arial Narrow"/>
                <w:b/>
              </w:rPr>
            </w:pPr>
          </w:p>
          <w:p w14:paraId="13210F49" w14:textId="77777777" w:rsidR="00EA6A6A" w:rsidRPr="00020FF9" w:rsidRDefault="00EA6A6A" w:rsidP="00B76B9F">
            <w:pPr>
              <w:pStyle w:val="TableParagraph"/>
              <w:rPr>
                <w:rFonts w:ascii="Arial Narrow" w:hAnsi="Arial Narrow"/>
                <w:b/>
              </w:rPr>
            </w:pPr>
          </w:p>
          <w:p w14:paraId="76542FA5" w14:textId="77777777" w:rsidR="00EA6A6A" w:rsidRPr="00020FF9" w:rsidRDefault="00EA6A6A" w:rsidP="00B76B9F">
            <w:pPr>
              <w:pStyle w:val="TableParagraph"/>
              <w:rPr>
                <w:rFonts w:ascii="Arial Narrow" w:hAnsi="Arial Narrow"/>
                <w:b/>
              </w:rPr>
            </w:pPr>
          </w:p>
          <w:p w14:paraId="16B4BBC3" w14:textId="77777777" w:rsidR="00EA6A6A" w:rsidRPr="00020FF9" w:rsidRDefault="00EA6A6A" w:rsidP="00B76B9F">
            <w:pPr>
              <w:pStyle w:val="TableParagraph"/>
              <w:rPr>
                <w:rFonts w:ascii="Arial Narrow" w:hAnsi="Arial Narrow"/>
                <w:b/>
              </w:rPr>
            </w:pPr>
          </w:p>
          <w:p w14:paraId="2E93F431" w14:textId="77777777" w:rsidR="00EA6A6A" w:rsidRPr="00020FF9" w:rsidRDefault="00EA6A6A" w:rsidP="00B76B9F">
            <w:pPr>
              <w:pStyle w:val="TableParagraph"/>
              <w:rPr>
                <w:rFonts w:ascii="Arial Narrow" w:hAnsi="Arial Narrow"/>
                <w:b/>
              </w:rPr>
            </w:pPr>
          </w:p>
          <w:p w14:paraId="7D0BD928" w14:textId="77777777" w:rsidR="00EA6A6A" w:rsidRPr="00020FF9" w:rsidRDefault="00EA6A6A" w:rsidP="00B76B9F">
            <w:pPr>
              <w:pStyle w:val="TableParagraph"/>
              <w:rPr>
                <w:rFonts w:ascii="Arial Narrow" w:hAnsi="Arial Narrow"/>
                <w:b/>
              </w:rPr>
            </w:pPr>
          </w:p>
          <w:p w14:paraId="4A96E02C" w14:textId="77777777" w:rsidR="00EA6A6A" w:rsidRPr="00020FF9" w:rsidRDefault="00EA6A6A" w:rsidP="00B76B9F">
            <w:pPr>
              <w:pStyle w:val="TableParagraph"/>
              <w:spacing w:before="258"/>
              <w:rPr>
                <w:rFonts w:ascii="Arial Narrow" w:hAnsi="Arial Narrow"/>
                <w:b/>
              </w:rPr>
            </w:pPr>
          </w:p>
          <w:p w14:paraId="1922CF94" w14:textId="77777777" w:rsidR="00EA6A6A" w:rsidRPr="00020FF9" w:rsidRDefault="00EA6A6A" w:rsidP="00B76B9F">
            <w:pPr>
              <w:pStyle w:val="TableParagraph"/>
              <w:ind w:left="78"/>
              <w:rPr>
                <w:rFonts w:ascii="Arial Narrow" w:hAnsi="Arial Narrow"/>
              </w:rPr>
            </w:pPr>
          </w:p>
        </w:tc>
        <w:tc>
          <w:tcPr>
            <w:tcW w:w="1984" w:type="dxa"/>
          </w:tcPr>
          <w:p w14:paraId="67822134" w14:textId="77777777" w:rsidR="00EA6A6A" w:rsidRPr="00020FF9" w:rsidRDefault="00EA6A6A" w:rsidP="00B76B9F">
            <w:pPr>
              <w:pStyle w:val="TableParagraph"/>
              <w:rPr>
                <w:rFonts w:ascii="Arial Narrow" w:hAnsi="Arial Narrow"/>
                <w:b/>
              </w:rPr>
            </w:pPr>
          </w:p>
          <w:p w14:paraId="0640A9D3" w14:textId="77777777" w:rsidR="00EA6A6A" w:rsidRPr="00020FF9" w:rsidRDefault="00EA6A6A" w:rsidP="00B76B9F">
            <w:pPr>
              <w:pStyle w:val="TableParagraph"/>
              <w:rPr>
                <w:rFonts w:ascii="Arial Narrow" w:hAnsi="Arial Narrow"/>
                <w:b/>
              </w:rPr>
            </w:pPr>
          </w:p>
          <w:p w14:paraId="79BFC6A3" w14:textId="77777777" w:rsidR="00EA6A6A" w:rsidRPr="00020FF9" w:rsidRDefault="00EA6A6A" w:rsidP="00B76B9F">
            <w:pPr>
              <w:pStyle w:val="TableParagraph"/>
              <w:rPr>
                <w:rFonts w:ascii="Arial Narrow" w:hAnsi="Arial Narrow"/>
                <w:b/>
              </w:rPr>
            </w:pPr>
          </w:p>
          <w:p w14:paraId="4D3443E4" w14:textId="77777777" w:rsidR="00EA6A6A" w:rsidRPr="00020FF9" w:rsidRDefault="00EA6A6A" w:rsidP="00B76B9F">
            <w:pPr>
              <w:pStyle w:val="TableParagraph"/>
              <w:rPr>
                <w:rFonts w:ascii="Arial Narrow" w:hAnsi="Arial Narrow"/>
                <w:b/>
              </w:rPr>
            </w:pPr>
          </w:p>
          <w:p w14:paraId="691D5239" w14:textId="77777777" w:rsidR="00EA6A6A" w:rsidRPr="00020FF9" w:rsidRDefault="00EA6A6A" w:rsidP="00B76B9F">
            <w:pPr>
              <w:pStyle w:val="TableParagraph"/>
              <w:rPr>
                <w:rFonts w:ascii="Arial Narrow" w:hAnsi="Arial Narrow"/>
                <w:b/>
              </w:rPr>
            </w:pPr>
          </w:p>
          <w:p w14:paraId="24E85117" w14:textId="77777777" w:rsidR="00EA6A6A" w:rsidRPr="00020FF9" w:rsidRDefault="00EA6A6A" w:rsidP="00B76B9F">
            <w:pPr>
              <w:pStyle w:val="TableParagraph"/>
              <w:rPr>
                <w:rFonts w:ascii="Arial Narrow" w:hAnsi="Arial Narrow"/>
                <w:b/>
              </w:rPr>
            </w:pPr>
          </w:p>
          <w:p w14:paraId="7F7BA6E9" w14:textId="77777777" w:rsidR="00EA6A6A" w:rsidRPr="00020FF9" w:rsidRDefault="00EA6A6A" w:rsidP="00B76B9F">
            <w:pPr>
              <w:pStyle w:val="TableParagraph"/>
              <w:rPr>
                <w:rFonts w:ascii="Arial Narrow" w:hAnsi="Arial Narrow"/>
                <w:b/>
              </w:rPr>
            </w:pPr>
          </w:p>
          <w:p w14:paraId="45BF2464" w14:textId="77777777" w:rsidR="00EA6A6A" w:rsidRPr="00020FF9" w:rsidRDefault="00EA6A6A" w:rsidP="00B76B9F">
            <w:pPr>
              <w:pStyle w:val="TableParagraph"/>
              <w:rPr>
                <w:rFonts w:ascii="Arial Narrow" w:hAnsi="Arial Narrow"/>
                <w:b/>
              </w:rPr>
            </w:pPr>
          </w:p>
          <w:p w14:paraId="50E3F1F5" w14:textId="77777777" w:rsidR="00EA6A6A" w:rsidRPr="00020FF9" w:rsidRDefault="00EA6A6A" w:rsidP="00B76B9F">
            <w:pPr>
              <w:pStyle w:val="TableParagraph"/>
              <w:spacing w:before="258"/>
              <w:rPr>
                <w:rFonts w:ascii="Arial Narrow" w:hAnsi="Arial Narrow"/>
                <w:b/>
              </w:rPr>
            </w:pPr>
          </w:p>
          <w:p w14:paraId="53C637D8" w14:textId="77777777" w:rsidR="00EA6A6A" w:rsidRPr="00020FF9" w:rsidRDefault="00EA6A6A" w:rsidP="00B76B9F">
            <w:pPr>
              <w:pStyle w:val="TableParagraph"/>
              <w:ind w:left="79"/>
              <w:rPr>
                <w:rFonts w:ascii="Arial Narrow" w:hAnsi="Arial Narrow"/>
              </w:rPr>
            </w:pPr>
          </w:p>
        </w:tc>
      </w:tr>
      <w:tr w:rsidR="00EA6A6A" w:rsidRPr="00020FF9" w14:paraId="011BD353" w14:textId="77777777" w:rsidTr="00B76B9F">
        <w:trPr>
          <w:trHeight w:val="4339"/>
        </w:trPr>
        <w:tc>
          <w:tcPr>
            <w:tcW w:w="2509" w:type="dxa"/>
          </w:tcPr>
          <w:p w14:paraId="5603FB87" w14:textId="77777777" w:rsidR="00EA6A6A" w:rsidRPr="00020FF9" w:rsidRDefault="00EA6A6A" w:rsidP="00B76B9F">
            <w:pPr>
              <w:pStyle w:val="TableParagraph"/>
              <w:spacing w:before="267"/>
              <w:ind w:left="28"/>
              <w:rPr>
                <w:rFonts w:ascii="Arial Narrow" w:hAnsi="Arial Narrow"/>
              </w:rPr>
            </w:pPr>
            <w:r w:rsidRPr="00020FF9">
              <w:rPr>
                <w:rFonts w:ascii="Arial Narrow" w:hAnsi="Arial Narrow"/>
              </w:rPr>
              <w:t>Dénomination</w:t>
            </w:r>
            <w:r w:rsidRPr="00020FF9">
              <w:rPr>
                <w:rFonts w:ascii="Arial Narrow" w:hAnsi="Arial Narrow"/>
                <w:spacing w:val="-8"/>
              </w:rPr>
              <w:t xml:space="preserve"> </w:t>
            </w:r>
            <w:r w:rsidRPr="00020FF9">
              <w:rPr>
                <w:rFonts w:ascii="Arial Narrow" w:hAnsi="Arial Narrow"/>
              </w:rPr>
              <w:t>sociale</w:t>
            </w:r>
            <w:r w:rsidRPr="00020FF9">
              <w:rPr>
                <w:rFonts w:ascii="Arial Narrow" w:hAnsi="Arial Narrow"/>
                <w:spacing w:val="-6"/>
              </w:rPr>
              <w:t xml:space="preserve"> </w:t>
            </w:r>
            <w:r w:rsidRPr="00020FF9">
              <w:rPr>
                <w:rFonts w:ascii="Arial Narrow" w:hAnsi="Arial Narrow"/>
                <w:spacing w:val="-10"/>
              </w:rPr>
              <w:t>:</w:t>
            </w:r>
          </w:p>
          <w:p w14:paraId="71D5472D" w14:textId="77777777" w:rsidR="00EA6A6A" w:rsidRPr="00020FF9" w:rsidRDefault="00EA6A6A" w:rsidP="00B76B9F">
            <w:pPr>
              <w:pStyle w:val="TableParagraph"/>
              <w:spacing w:before="268" w:line="480" w:lineRule="auto"/>
              <w:ind w:left="28"/>
              <w:rPr>
                <w:rFonts w:ascii="Arial Narrow" w:hAnsi="Arial Narrow"/>
              </w:rPr>
            </w:pPr>
            <w:r w:rsidRPr="00020FF9">
              <w:rPr>
                <w:rFonts w:ascii="Arial Narrow" w:hAnsi="Arial Narrow"/>
              </w:rPr>
              <w:t>SIRET</w:t>
            </w:r>
            <w:r w:rsidRPr="00020FF9">
              <w:rPr>
                <w:rFonts w:ascii="Arial Narrow" w:hAnsi="Arial Narrow"/>
                <w:spacing w:val="-7"/>
              </w:rPr>
              <w:t xml:space="preserve"> </w:t>
            </w:r>
            <w:r w:rsidRPr="00020FF9">
              <w:rPr>
                <w:rFonts w:ascii="Arial Narrow" w:hAnsi="Arial Narrow"/>
              </w:rPr>
              <w:t>:</w:t>
            </w:r>
            <w:r w:rsidRPr="00020FF9">
              <w:rPr>
                <w:rFonts w:ascii="Arial Narrow" w:hAnsi="Arial Narrow"/>
                <w:spacing w:val="-8"/>
              </w:rPr>
              <w:t xml:space="preserve"> </w:t>
            </w:r>
            <w:r w:rsidRPr="00020FF9">
              <w:rPr>
                <w:rFonts w:ascii="Arial Narrow" w:hAnsi="Arial Narrow"/>
              </w:rPr>
              <w:t xml:space="preserve">Code APE : </w:t>
            </w:r>
          </w:p>
          <w:p w14:paraId="1E188116" w14:textId="77777777" w:rsidR="00EA6A6A" w:rsidRPr="00020FF9" w:rsidRDefault="00EA6A6A" w:rsidP="00B76B9F">
            <w:pPr>
              <w:pStyle w:val="TableParagraph"/>
              <w:spacing w:before="2"/>
              <w:ind w:left="28"/>
              <w:rPr>
                <w:rFonts w:ascii="Arial Narrow" w:hAnsi="Arial Narrow"/>
              </w:rPr>
            </w:pPr>
            <w:r w:rsidRPr="00020FF9">
              <w:rPr>
                <w:rFonts w:ascii="Arial Narrow" w:hAnsi="Arial Narrow"/>
              </w:rPr>
              <w:t>N°</w:t>
            </w:r>
            <w:r w:rsidRPr="00020FF9">
              <w:rPr>
                <w:rFonts w:ascii="Arial Narrow" w:hAnsi="Arial Narrow"/>
                <w:spacing w:val="-1"/>
              </w:rPr>
              <w:t xml:space="preserve"> </w:t>
            </w:r>
            <w:r w:rsidRPr="00020FF9">
              <w:rPr>
                <w:rFonts w:ascii="Arial Narrow" w:hAnsi="Arial Narrow"/>
                <w:spacing w:val="-5"/>
              </w:rPr>
              <w:t>TVA</w:t>
            </w:r>
          </w:p>
          <w:p w14:paraId="2D1CE6A9" w14:textId="77777777" w:rsidR="00EA6A6A" w:rsidRPr="00020FF9" w:rsidRDefault="00EA6A6A" w:rsidP="00B76B9F">
            <w:pPr>
              <w:pStyle w:val="TableParagraph"/>
              <w:ind w:left="28" w:right="495"/>
              <w:rPr>
                <w:rFonts w:ascii="Arial Narrow" w:hAnsi="Arial Narrow"/>
              </w:rPr>
            </w:pPr>
            <w:r w:rsidRPr="00020FF9">
              <w:rPr>
                <w:rFonts w:ascii="Arial Narrow" w:hAnsi="Arial Narrow"/>
              </w:rPr>
              <w:t>intracommunautaire</w:t>
            </w:r>
            <w:r w:rsidRPr="00020FF9">
              <w:rPr>
                <w:rFonts w:ascii="Arial Narrow" w:hAnsi="Arial Narrow"/>
                <w:spacing w:val="-13"/>
              </w:rPr>
              <w:t xml:space="preserve"> </w:t>
            </w:r>
            <w:r w:rsidRPr="00020FF9">
              <w:rPr>
                <w:rFonts w:ascii="Arial Narrow" w:hAnsi="Arial Narrow"/>
              </w:rPr>
              <w:t xml:space="preserve">: </w:t>
            </w:r>
          </w:p>
          <w:p w14:paraId="48C9A7AD" w14:textId="77777777" w:rsidR="00EA6A6A" w:rsidRPr="00020FF9" w:rsidRDefault="00EA6A6A" w:rsidP="00B76B9F">
            <w:pPr>
              <w:pStyle w:val="TableParagraph"/>
              <w:spacing w:before="1"/>
              <w:rPr>
                <w:rFonts w:ascii="Arial Narrow" w:hAnsi="Arial Narrow"/>
                <w:b/>
              </w:rPr>
            </w:pPr>
          </w:p>
          <w:p w14:paraId="7B328038" w14:textId="77777777" w:rsidR="00EA6A6A" w:rsidRPr="00020FF9" w:rsidRDefault="00EA6A6A" w:rsidP="00B76B9F">
            <w:pPr>
              <w:pStyle w:val="TableParagraph"/>
              <w:ind w:left="28"/>
              <w:rPr>
                <w:rFonts w:ascii="Arial Narrow" w:hAnsi="Arial Narrow"/>
              </w:rPr>
            </w:pPr>
            <w:r w:rsidRPr="00020FF9">
              <w:rPr>
                <w:rFonts w:ascii="Arial Narrow" w:hAnsi="Arial Narrow"/>
              </w:rPr>
              <w:t>Adresse</w:t>
            </w:r>
            <w:r w:rsidRPr="00020FF9">
              <w:rPr>
                <w:rFonts w:ascii="Arial Narrow" w:hAnsi="Arial Narrow"/>
                <w:spacing w:val="-7"/>
              </w:rPr>
              <w:t xml:space="preserve"> </w:t>
            </w:r>
            <w:r w:rsidRPr="00020FF9">
              <w:rPr>
                <w:rFonts w:ascii="Arial Narrow" w:hAnsi="Arial Narrow"/>
              </w:rPr>
              <w:t>:</w:t>
            </w:r>
            <w:r w:rsidRPr="00020FF9">
              <w:rPr>
                <w:rFonts w:ascii="Arial Narrow" w:hAnsi="Arial Narrow"/>
                <w:spacing w:val="-5"/>
              </w:rPr>
              <w:t xml:space="preserve"> </w:t>
            </w:r>
          </w:p>
        </w:tc>
        <w:tc>
          <w:tcPr>
            <w:tcW w:w="2311" w:type="dxa"/>
          </w:tcPr>
          <w:p w14:paraId="5B6DE585" w14:textId="77777777" w:rsidR="00EA6A6A" w:rsidRPr="00020FF9" w:rsidRDefault="00EA6A6A" w:rsidP="00B76B9F">
            <w:pPr>
              <w:pStyle w:val="TableParagraph"/>
              <w:rPr>
                <w:rFonts w:ascii="Arial Narrow" w:hAnsi="Arial Narrow"/>
                <w:b/>
                <w:sz w:val="24"/>
              </w:rPr>
            </w:pPr>
          </w:p>
          <w:p w14:paraId="220AFEDA" w14:textId="77777777" w:rsidR="00EA6A6A" w:rsidRPr="00020FF9" w:rsidRDefault="00EA6A6A" w:rsidP="00B76B9F">
            <w:pPr>
              <w:pStyle w:val="TableParagraph"/>
              <w:rPr>
                <w:rFonts w:ascii="Arial Narrow" w:hAnsi="Arial Narrow"/>
                <w:b/>
                <w:sz w:val="24"/>
              </w:rPr>
            </w:pPr>
          </w:p>
          <w:p w14:paraId="1ADFBB60" w14:textId="77777777" w:rsidR="00EA6A6A" w:rsidRPr="00020FF9" w:rsidRDefault="00EA6A6A" w:rsidP="00B76B9F">
            <w:pPr>
              <w:pStyle w:val="TableParagraph"/>
              <w:rPr>
                <w:rFonts w:ascii="Arial Narrow" w:hAnsi="Arial Narrow"/>
                <w:b/>
                <w:sz w:val="24"/>
              </w:rPr>
            </w:pPr>
          </w:p>
          <w:p w14:paraId="142424F9" w14:textId="77777777" w:rsidR="00EA6A6A" w:rsidRPr="00020FF9" w:rsidRDefault="00EA6A6A" w:rsidP="00B76B9F">
            <w:pPr>
              <w:pStyle w:val="TableParagraph"/>
              <w:rPr>
                <w:rFonts w:ascii="Arial Narrow" w:hAnsi="Arial Narrow"/>
                <w:b/>
                <w:sz w:val="24"/>
              </w:rPr>
            </w:pPr>
          </w:p>
          <w:p w14:paraId="49AB28CB" w14:textId="77777777" w:rsidR="00EA6A6A" w:rsidRPr="00020FF9" w:rsidRDefault="00EA6A6A" w:rsidP="00B76B9F">
            <w:pPr>
              <w:pStyle w:val="TableParagraph"/>
              <w:spacing w:before="258"/>
              <w:rPr>
                <w:rFonts w:ascii="Arial Narrow" w:hAnsi="Arial Narrow"/>
                <w:b/>
                <w:sz w:val="24"/>
              </w:rPr>
            </w:pPr>
          </w:p>
          <w:p w14:paraId="4648C066" w14:textId="77777777" w:rsidR="00EA6A6A" w:rsidRPr="00020FF9" w:rsidRDefault="00EA6A6A" w:rsidP="00B76B9F">
            <w:pPr>
              <w:pStyle w:val="TableParagraph"/>
              <w:ind w:left="267" w:right="231" w:firstLine="136"/>
              <w:rPr>
                <w:rFonts w:ascii="Arial Narrow" w:hAnsi="Arial Narrow"/>
                <w:sz w:val="24"/>
              </w:rPr>
            </w:pPr>
          </w:p>
        </w:tc>
        <w:tc>
          <w:tcPr>
            <w:tcW w:w="2126" w:type="dxa"/>
          </w:tcPr>
          <w:p w14:paraId="7009DBEC" w14:textId="77777777" w:rsidR="00EA6A6A" w:rsidRPr="00020FF9" w:rsidRDefault="00EA6A6A" w:rsidP="00B76B9F">
            <w:pPr>
              <w:pStyle w:val="TableParagraph"/>
              <w:rPr>
                <w:rFonts w:ascii="Arial Narrow" w:hAnsi="Arial Narrow"/>
                <w:b/>
                <w:sz w:val="24"/>
              </w:rPr>
            </w:pPr>
          </w:p>
          <w:p w14:paraId="4546E8E4" w14:textId="77777777" w:rsidR="00EA6A6A" w:rsidRPr="00020FF9" w:rsidRDefault="00EA6A6A" w:rsidP="00B76B9F">
            <w:pPr>
              <w:pStyle w:val="TableParagraph"/>
              <w:rPr>
                <w:rFonts w:ascii="Arial Narrow" w:hAnsi="Arial Narrow"/>
                <w:b/>
                <w:sz w:val="24"/>
              </w:rPr>
            </w:pPr>
          </w:p>
          <w:p w14:paraId="4C614BEB" w14:textId="77777777" w:rsidR="00EA6A6A" w:rsidRPr="00020FF9" w:rsidRDefault="00EA6A6A" w:rsidP="00B76B9F">
            <w:pPr>
              <w:pStyle w:val="TableParagraph"/>
              <w:rPr>
                <w:rFonts w:ascii="Arial Narrow" w:hAnsi="Arial Narrow"/>
                <w:b/>
                <w:sz w:val="24"/>
              </w:rPr>
            </w:pPr>
          </w:p>
          <w:p w14:paraId="4BAA4F16" w14:textId="77777777" w:rsidR="00EA6A6A" w:rsidRPr="00020FF9" w:rsidRDefault="00EA6A6A" w:rsidP="00B76B9F">
            <w:pPr>
              <w:pStyle w:val="TableParagraph"/>
              <w:rPr>
                <w:rFonts w:ascii="Arial Narrow" w:hAnsi="Arial Narrow"/>
                <w:b/>
                <w:sz w:val="24"/>
              </w:rPr>
            </w:pPr>
          </w:p>
          <w:p w14:paraId="5FA8DB3A" w14:textId="77777777" w:rsidR="00EA6A6A" w:rsidRPr="00020FF9" w:rsidRDefault="00EA6A6A" w:rsidP="00B76B9F">
            <w:pPr>
              <w:pStyle w:val="TableParagraph"/>
              <w:rPr>
                <w:rFonts w:ascii="Arial Narrow" w:hAnsi="Arial Narrow"/>
                <w:b/>
                <w:sz w:val="24"/>
              </w:rPr>
            </w:pPr>
          </w:p>
          <w:p w14:paraId="6BEF30E9" w14:textId="77777777" w:rsidR="00EA6A6A" w:rsidRPr="00020FF9" w:rsidRDefault="00EA6A6A" w:rsidP="00B76B9F">
            <w:pPr>
              <w:pStyle w:val="TableParagraph"/>
              <w:spacing w:before="257"/>
              <w:rPr>
                <w:rFonts w:ascii="Arial Narrow" w:hAnsi="Arial Narrow"/>
                <w:b/>
                <w:sz w:val="24"/>
              </w:rPr>
            </w:pPr>
          </w:p>
          <w:p w14:paraId="5234499D" w14:textId="77777777" w:rsidR="00EA6A6A" w:rsidRPr="00020FF9" w:rsidRDefault="00EA6A6A" w:rsidP="00B76B9F">
            <w:pPr>
              <w:pStyle w:val="TableParagraph"/>
              <w:spacing w:before="1"/>
              <w:ind w:left="27"/>
              <w:rPr>
                <w:rFonts w:ascii="Arial Narrow" w:hAnsi="Arial Narrow"/>
                <w:sz w:val="24"/>
              </w:rPr>
            </w:pPr>
          </w:p>
        </w:tc>
        <w:tc>
          <w:tcPr>
            <w:tcW w:w="992" w:type="dxa"/>
          </w:tcPr>
          <w:p w14:paraId="3AF8E653" w14:textId="77777777" w:rsidR="00EA6A6A" w:rsidRPr="00020FF9" w:rsidRDefault="00EA6A6A" w:rsidP="00B76B9F">
            <w:pPr>
              <w:pStyle w:val="TableParagraph"/>
              <w:rPr>
                <w:rFonts w:ascii="Arial Narrow" w:hAnsi="Arial Narrow"/>
                <w:b/>
              </w:rPr>
            </w:pPr>
          </w:p>
          <w:p w14:paraId="79A8D345" w14:textId="77777777" w:rsidR="00EA6A6A" w:rsidRPr="00020FF9" w:rsidRDefault="00EA6A6A" w:rsidP="00B76B9F">
            <w:pPr>
              <w:pStyle w:val="TableParagraph"/>
              <w:rPr>
                <w:rFonts w:ascii="Arial Narrow" w:hAnsi="Arial Narrow"/>
                <w:b/>
              </w:rPr>
            </w:pPr>
          </w:p>
          <w:p w14:paraId="5CBDE517" w14:textId="77777777" w:rsidR="00EA6A6A" w:rsidRPr="00020FF9" w:rsidRDefault="00EA6A6A" w:rsidP="00B76B9F">
            <w:pPr>
              <w:pStyle w:val="TableParagraph"/>
              <w:rPr>
                <w:rFonts w:ascii="Arial Narrow" w:hAnsi="Arial Narrow"/>
                <w:b/>
              </w:rPr>
            </w:pPr>
          </w:p>
          <w:p w14:paraId="7C0A9A43" w14:textId="77777777" w:rsidR="00EA6A6A" w:rsidRPr="00020FF9" w:rsidRDefault="00EA6A6A" w:rsidP="00B76B9F">
            <w:pPr>
              <w:pStyle w:val="TableParagraph"/>
              <w:rPr>
                <w:rFonts w:ascii="Arial Narrow" w:hAnsi="Arial Narrow"/>
                <w:b/>
              </w:rPr>
            </w:pPr>
          </w:p>
          <w:p w14:paraId="3DCD06A8" w14:textId="77777777" w:rsidR="00EA6A6A" w:rsidRPr="00020FF9" w:rsidRDefault="00EA6A6A" w:rsidP="00B76B9F">
            <w:pPr>
              <w:pStyle w:val="TableParagraph"/>
              <w:rPr>
                <w:rFonts w:ascii="Arial Narrow" w:hAnsi="Arial Narrow"/>
                <w:b/>
              </w:rPr>
            </w:pPr>
          </w:p>
          <w:p w14:paraId="7D8540DB" w14:textId="77777777" w:rsidR="00EA6A6A" w:rsidRPr="00020FF9" w:rsidRDefault="00EA6A6A" w:rsidP="00B76B9F">
            <w:pPr>
              <w:pStyle w:val="TableParagraph"/>
              <w:rPr>
                <w:rFonts w:ascii="Arial Narrow" w:hAnsi="Arial Narrow"/>
                <w:b/>
              </w:rPr>
            </w:pPr>
          </w:p>
          <w:p w14:paraId="7C160BFD" w14:textId="77777777" w:rsidR="00EA6A6A" w:rsidRPr="00020FF9" w:rsidRDefault="00EA6A6A" w:rsidP="00B76B9F">
            <w:pPr>
              <w:pStyle w:val="TableParagraph"/>
              <w:spacing w:before="147"/>
              <w:rPr>
                <w:rFonts w:ascii="Arial Narrow" w:hAnsi="Arial Narrow"/>
                <w:b/>
              </w:rPr>
            </w:pPr>
          </w:p>
          <w:p w14:paraId="74D6E19E" w14:textId="77777777" w:rsidR="00EA6A6A" w:rsidRPr="00020FF9" w:rsidRDefault="00EA6A6A" w:rsidP="00B76B9F">
            <w:pPr>
              <w:pStyle w:val="TableParagraph"/>
              <w:ind w:left="78"/>
              <w:rPr>
                <w:rFonts w:ascii="Arial Narrow" w:hAnsi="Arial Narrow"/>
              </w:rPr>
            </w:pPr>
          </w:p>
        </w:tc>
        <w:tc>
          <w:tcPr>
            <w:tcW w:w="1984" w:type="dxa"/>
          </w:tcPr>
          <w:p w14:paraId="729A5C36" w14:textId="77777777" w:rsidR="00EA6A6A" w:rsidRPr="00020FF9" w:rsidRDefault="00EA6A6A" w:rsidP="00B76B9F">
            <w:pPr>
              <w:pStyle w:val="TableParagraph"/>
              <w:rPr>
                <w:rFonts w:ascii="Arial Narrow" w:hAnsi="Arial Narrow"/>
                <w:b/>
              </w:rPr>
            </w:pPr>
          </w:p>
          <w:p w14:paraId="26D08086" w14:textId="77777777" w:rsidR="00EA6A6A" w:rsidRPr="00020FF9" w:rsidRDefault="00EA6A6A" w:rsidP="00B76B9F">
            <w:pPr>
              <w:pStyle w:val="TableParagraph"/>
              <w:rPr>
                <w:rFonts w:ascii="Arial Narrow" w:hAnsi="Arial Narrow"/>
                <w:b/>
              </w:rPr>
            </w:pPr>
          </w:p>
          <w:p w14:paraId="27DF66BA" w14:textId="77777777" w:rsidR="00EA6A6A" w:rsidRPr="00020FF9" w:rsidRDefault="00EA6A6A" w:rsidP="00B76B9F">
            <w:pPr>
              <w:pStyle w:val="TableParagraph"/>
              <w:rPr>
                <w:rFonts w:ascii="Arial Narrow" w:hAnsi="Arial Narrow"/>
                <w:b/>
              </w:rPr>
            </w:pPr>
          </w:p>
          <w:p w14:paraId="4074C370" w14:textId="77777777" w:rsidR="00EA6A6A" w:rsidRPr="00020FF9" w:rsidRDefault="00EA6A6A" w:rsidP="00B76B9F">
            <w:pPr>
              <w:pStyle w:val="TableParagraph"/>
              <w:rPr>
                <w:rFonts w:ascii="Arial Narrow" w:hAnsi="Arial Narrow"/>
                <w:b/>
              </w:rPr>
            </w:pPr>
          </w:p>
          <w:p w14:paraId="5A7A7FAB" w14:textId="77777777" w:rsidR="00EA6A6A" w:rsidRPr="00020FF9" w:rsidRDefault="00EA6A6A" w:rsidP="00B76B9F">
            <w:pPr>
              <w:pStyle w:val="TableParagraph"/>
              <w:rPr>
                <w:rFonts w:ascii="Arial Narrow" w:hAnsi="Arial Narrow"/>
                <w:b/>
              </w:rPr>
            </w:pPr>
          </w:p>
          <w:p w14:paraId="2880B71D" w14:textId="77777777" w:rsidR="00EA6A6A" w:rsidRPr="00020FF9" w:rsidRDefault="00EA6A6A" w:rsidP="00B76B9F">
            <w:pPr>
              <w:pStyle w:val="TableParagraph"/>
              <w:rPr>
                <w:rFonts w:ascii="Arial Narrow" w:hAnsi="Arial Narrow"/>
                <w:b/>
              </w:rPr>
            </w:pPr>
          </w:p>
          <w:p w14:paraId="6CFD8DE7" w14:textId="77777777" w:rsidR="00EA6A6A" w:rsidRPr="00020FF9" w:rsidRDefault="00EA6A6A" w:rsidP="00B76B9F">
            <w:pPr>
              <w:pStyle w:val="TableParagraph"/>
              <w:spacing w:before="147"/>
              <w:rPr>
                <w:rFonts w:ascii="Arial Narrow" w:hAnsi="Arial Narrow"/>
                <w:b/>
              </w:rPr>
            </w:pPr>
          </w:p>
          <w:p w14:paraId="5639C3DD" w14:textId="77777777" w:rsidR="00EA6A6A" w:rsidRPr="00020FF9" w:rsidRDefault="00EA6A6A" w:rsidP="00B76B9F">
            <w:pPr>
              <w:pStyle w:val="TableParagraph"/>
              <w:ind w:left="79"/>
              <w:rPr>
                <w:rFonts w:ascii="Arial Narrow" w:hAnsi="Arial Narrow"/>
              </w:rPr>
            </w:pPr>
          </w:p>
        </w:tc>
      </w:tr>
    </w:tbl>
    <w:p w14:paraId="2F0D107B" w14:textId="77777777" w:rsidR="00EA6A6A" w:rsidRDefault="00EA6A6A">
      <w:pPr>
        <w:rPr>
          <w:rFonts w:ascii="Arial Narrow" w:hAnsi="Arial Narrow"/>
        </w:rPr>
      </w:pPr>
    </w:p>
    <w:p w14:paraId="20EC1698" w14:textId="77777777" w:rsidR="00EA6A6A" w:rsidRDefault="00EA6A6A">
      <w:pPr>
        <w:rPr>
          <w:rFonts w:ascii="Arial Narrow" w:hAnsi="Arial Narrow"/>
        </w:rPr>
      </w:pPr>
    </w:p>
    <w:p w14:paraId="4DE13262" w14:textId="77777777" w:rsidR="00EA6A6A" w:rsidRDefault="00EA6A6A">
      <w:pPr>
        <w:rPr>
          <w:rFonts w:ascii="Arial Narrow" w:hAnsi="Arial Narrow"/>
        </w:rPr>
      </w:pPr>
    </w:p>
    <w:p w14:paraId="40E6BF72" w14:textId="77777777" w:rsidR="00EA6A6A" w:rsidRDefault="00EA6A6A">
      <w:pPr>
        <w:rPr>
          <w:rFonts w:ascii="Arial Narrow" w:hAnsi="Arial Narrow"/>
        </w:rPr>
      </w:pPr>
    </w:p>
    <w:p w14:paraId="384611C9" w14:textId="77777777" w:rsidR="00EA6A6A" w:rsidRDefault="00EA6A6A">
      <w:pPr>
        <w:rPr>
          <w:rFonts w:ascii="Arial Narrow" w:hAnsi="Arial Narrow"/>
        </w:rPr>
      </w:pPr>
    </w:p>
    <w:p w14:paraId="71C5CAA1" w14:textId="77777777" w:rsidR="00EA6A6A" w:rsidRDefault="00EA6A6A">
      <w:pPr>
        <w:rPr>
          <w:rFonts w:ascii="Arial Narrow" w:hAnsi="Arial Narrow"/>
        </w:rPr>
      </w:pPr>
    </w:p>
    <w:sectPr w:rsidR="00EA6A6A">
      <w:pgSz w:w="11910" w:h="16850"/>
      <w:pgMar w:top="2000" w:right="1140" w:bottom="1160" w:left="1340" w:header="975" w:footer="97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8" w:author="Laurent Bonnard" w:date="2025-01-15T11:40:00Z" w:initials="LBO">
    <w:p w14:paraId="5C3F1EE1" w14:textId="77777777" w:rsidR="003E7E1F" w:rsidRDefault="003E7E1F" w:rsidP="003E7E1F">
      <w:pPr>
        <w:pStyle w:val="Commentaire"/>
      </w:pPr>
      <w:r>
        <w:rPr>
          <w:rStyle w:val="Marquedecommentaire"/>
        </w:rPr>
        <w:annotationRef/>
      </w:r>
      <w:r>
        <w:t>@GPA : la personne habilitée à donner les renseignements prévus à l’article R. 2191-59 du code de la commande publique, auquel renvoie l’article R. 2391-28 du même code est la personne chargée  du suivi de l’exécution du marché public ou le comptable assignataire.</w:t>
      </w:r>
    </w:p>
    <w:p w14:paraId="7C907759" w14:textId="77777777" w:rsidR="003E7E1F" w:rsidRDefault="003E7E1F" w:rsidP="003E7E1F">
      <w:pPr>
        <w:pStyle w:val="Commentaire"/>
      </w:pPr>
    </w:p>
    <w:p w14:paraId="4D3F9AD3" w14:textId="77777777" w:rsidR="003E7E1F" w:rsidRDefault="003E7E1F" w:rsidP="003E7E1F">
      <w:pPr>
        <w:pStyle w:val="Commentaire"/>
      </w:pPr>
      <w:r>
        <w:t>Nous vous laissons remplir cette rubrique par l’identité de cette personne, ses adresses postale et électronique, ses numéros de téléphone et de télécopie</w:t>
      </w:r>
    </w:p>
    <w:p w14:paraId="1C23767B" w14:textId="77777777" w:rsidR="003E7E1F" w:rsidRDefault="003E7E1F" w:rsidP="003E7E1F">
      <w:pPr>
        <w:pStyle w:val="Commentaire"/>
      </w:pPr>
    </w:p>
    <w:p w14:paraId="178520C2" w14:textId="77777777" w:rsidR="003E7E1F" w:rsidRDefault="003E7E1F" w:rsidP="003E7E1F">
      <w:pPr>
        <w:pStyle w:val="Commentaire"/>
      </w:pPr>
      <w:r>
        <w:t>Il est possible de prévoir plusieurs personnes par exemple la ou les personne chargée de l’exécution du marché et le comptable assignataire.</w:t>
      </w:r>
    </w:p>
  </w:comment>
  <w:comment w:id="80" w:author="Laurent Bonnard" w:date="2025-01-15T11:54:00Z" w:initials="LBO">
    <w:p w14:paraId="69465E4F" w14:textId="77777777" w:rsidR="003E7E1F" w:rsidRDefault="003E7E1F" w:rsidP="003E7E1F">
      <w:pPr>
        <w:pStyle w:val="Commentaire"/>
      </w:pPr>
      <w:r>
        <w:rPr>
          <w:rStyle w:val="Marquedecommentaire"/>
        </w:rPr>
        <w:annotationRef/>
      </w:r>
      <w:r>
        <w:t>@GPA : nous vous laissons compléter par l’identité du comptable assignataire, ses adresses postale et électronique, ses numéros de téléphone et de télécopie</w:t>
      </w:r>
    </w:p>
  </w:comment>
  <w:comment w:id="89" w:author="Laurent Bonnard" w:date="2025-01-15T12:07:00Z" w:initials="LBO">
    <w:p w14:paraId="4B9CE081" w14:textId="77777777" w:rsidR="003E7E1F" w:rsidRDefault="003E7E1F" w:rsidP="003E7E1F">
      <w:pPr>
        <w:pStyle w:val="Commentaire"/>
      </w:pPr>
      <w:r>
        <w:rPr>
          <w:rStyle w:val="Marquedecommentaire"/>
        </w:rPr>
        <w:annotationRef/>
      </w:r>
      <w:r>
        <w:t>@GPA : nous vous laissons vous rapprocher de votre comptable pour qu’il complète l’imputation budgétaire.</w:t>
      </w:r>
    </w:p>
  </w:comment>
  <w:comment w:id="118" w:author="Laurent Bonnard" w:date="2025-03-14T09:57:00Z" w:initials="LBO">
    <w:p w14:paraId="4B626E50" w14:textId="77777777" w:rsidR="00A50D31" w:rsidRDefault="00A50D31" w:rsidP="00A50D31">
      <w:pPr>
        <w:pStyle w:val="Commentaire"/>
      </w:pPr>
      <w:r>
        <w:rPr>
          <w:rStyle w:val="Marquedecommentaire"/>
        </w:rPr>
        <w:annotationRef/>
      </w:r>
      <w:r>
        <w:t>@GPA : vous entendez imposer un groupement conjoint toutefois cette forme ne peut être imposée au stade de la remise des offres, nous proposons donc le choix.</w:t>
      </w:r>
    </w:p>
  </w:comment>
  <w:comment w:id="175" w:author="Laurent Bonnard" w:date="2025-03-13T16:55:00Z" w:initials="LBO">
    <w:p w14:paraId="4383963D" w14:textId="1F1716A7" w:rsidR="00E67304" w:rsidRDefault="00E67304" w:rsidP="00E67304">
      <w:pPr>
        <w:pStyle w:val="Commentaire"/>
      </w:pPr>
      <w:r>
        <w:rPr>
          <w:rStyle w:val="Marquedecommentaire"/>
        </w:rPr>
        <w:annotationRef/>
      </w:r>
      <w:r>
        <w:t>@GPA : cela nous parait lourd de mentionner ces éléments dans le corps de l’AE. Vous auriez tout intérêt à demander à ce que les polices soient fournies en annexe.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8520C2" w15:done="0"/>
  <w15:commentEx w15:paraId="69465E4F" w15:done="0"/>
  <w15:commentEx w15:paraId="4B9CE081" w15:done="0"/>
  <w15:commentEx w15:paraId="4B626E50" w15:done="0"/>
  <w15:commentEx w15:paraId="438396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2F0998" w16cex:dateUtc="2025-01-15T10:40:00Z"/>
  <w16cex:commentExtensible w16cex:durableId="00FB1A3C" w16cex:dateUtc="2025-01-15T10:54:00Z"/>
  <w16cex:commentExtensible w16cex:durableId="15EA060F" w16cex:dateUtc="2025-01-15T11:07:00Z"/>
  <w16cex:commentExtensible w16cex:durableId="76316B00" w16cex:dateUtc="2025-03-14T08:57:00Z"/>
  <w16cex:commentExtensible w16cex:durableId="2BFA1669" w16cex:dateUtc="2025-03-13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8520C2" w16cid:durableId="042F0998"/>
  <w16cid:commentId w16cid:paraId="69465E4F" w16cid:durableId="00FB1A3C"/>
  <w16cid:commentId w16cid:paraId="4B9CE081" w16cid:durableId="15EA060F"/>
  <w16cid:commentId w16cid:paraId="4B626E50" w16cid:durableId="76316B00"/>
  <w16cid:commentId w16cid:paraId="4383963D" w16cid:durableId="2BFA16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9B09E" w14:textId="77777777" w:rsidR="001A17F8" w:rsidRDefault="001A17F8">
      <w:r>
        <w:separator/>
      </w:r>
    </w:p>
  </w:endnote>
  <w:endnote w:type="continuationSeparator" w:id="0">
    <w:p w14:paraId="3F765C66" w14:textId="77777777" w:rsidR="001A17F8" w:rsidRDefault="001A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B90E" w14:textId="73D7FBD2" w:rsidR="004D21A7" w:rsidRPr="007A666D" w:rsidRDefault="004D21A7" w:rsidP="004D21A7">
    <w:pPr>
      <w:pStyle w:val="Pieddepage"/>
      <w:pBdr>
        <w:top w:val="single" w:sz="4" w:space="1" w:color="002060"/>
      </w:pBdr>
      <w:tabs>
        <w:tab w:val="clear" w:pos="9072"/>
        <w:tab w:val="right" w:pos="9071"/>
      </w:tabs>
      <w:ind w:left="-284"/>
      <w:jc w:val="center"/>
      <w:rPr>
        <w:rFonts w:ascii="Arial Narrow" w:hAnsi="Arial Narrow"/>
        <w:color w:val="002060"/>
        <w:sz w:val="18"/>
        <w:szCs w:val="18"/>
      </w:rPr>
    </w:pPr>
    <w:r>
      <w:rPr>
        <w:rFonts w:ascii="Arial Narrow" w:hAnsi="Arial Narrow"/>
        <w:color w:val="002060"/>
        <w:sz w:val="18"/>
        <w:szCs w:val="18"/>
      </w:rPr>
      <w:t>Acte d’engagement</w:t>
    </w:r>
    <w:r w:rsidRPr="007A666D">
      <w:rPr>
        <w:rFonts w:ascii="Arial Narrow" w:hAnsi="Arial Narrow"/>
        <w:color w:val="002060"/>
        <w:sz w:val="18"/>
        <w:szCs w:val="18"/>
      </w:rPr>
      <w:t xml:space="preserve"> – </w:t>
    </w:r>
    <w:r>
      <w:rPr>
        <w:rFonts w:ascii="Arial Narrow" w:hAnsi="Arial Narrow"/>
        <w:color w:val="002060"/>
        <w:sz w:val="18"/>
        <w:szCs w:val="18"/>
      </w:rPr>
      <w:t xml:space="preserve">Marché </w:t>
    </w:r>
    <w:r w:rsidRPr="007A666D">
      <w:rPr>
        <w:rFonts w:ascii="Arial Narrow" w:hAnsi="Arial Narrow"/>
        <w:color w:val="002060"/>
        <w:sz w:val="18"/>
        <w:szCs w:val="18"/>
      </w:rPr>
      <w:t xml:space="preserve">Conception-réalisation – Groupe scolaire Zac Quartier T des </w:t>
    </w:r>
    <w:proofErr w:type="spellStart"/>
    <w:r w:rsidRPr="007A666D">
      <w:rPr>
        <w:rFonts w:ascii="Arial Narrow" w:hAnsi="Arial Narrow"/>
        <w:color w:val="002060"/>
        <w:sz w:val="18"/>
        <w:szCs w:val="18"/>
      </w:rPr>
      <w:t>Ecouardes</w:t>
    </w:r>
    <w:proofErr w:type="spellEnd"/>
    <w:r w:rsidRPr="007A666D">
      <w:rPr>
        <w:rFonts w:ascii="Arial Narrow" w:hAnsi="Arial Narrow"/>
        <w:color w:val="002060"/>
        <w:sz w:val="18"/>
        <w:szCs w:val="18"/>
      </w:rPr>
      <w:t xml:space="preserve"> Est à Taverny -Page </w:t>
    </w:r>
    <w:r w:rsidRPr="007A666D">
      <w:rPr>
        <w:rFonts w:ascii="Arial Narrow" w:hAnsi="Arial Narrow"/>
        <w:color w:val="002060"/>
        <w:sz w:val="18"/>
        <w:szCs w:val="18"/>
      </w:rPr>
      <w:fldChar w:fldCharType="begin"/>
    </w:r>
    <w:r w:rsidRPr="007A666D">
      <w:rPr>
        <w:rFonts w:ascii="Arial Narrow" w:hAnsi="Arial Narrow"/>
        <w:color w:val="002060"/>
        <w:sz w:val="18"/>
        <w:szCs w:val="18"/>
      </w:rPr>
      <w:instrText>PAGE  \* Arabic  \* MERGEFORMAT</w:instrText>
    </w:r>
    <w:r w:rsidRPr="007A666D">
      <w:rPr>
        <w:rFonts w:ascii="Arial Narrow" w:hAnsi="Arial Narrow"/>
        <w:color w:val="002060"/>
        <w:sz w:val="18"/>
        <w:szCs w:val="18"/>
      </w:rPr>
      <w:fldChar w:fldCharType="separate"/>
    </w:r>
    <w:r>
      <w:rPr>
        <w:rFonts w:ascii="Arial Narrow" w:hAnsi="Arial Narrow"/>
        <w:color w:val="002060"/>
        <w:sz w:val="18"/>
        <w:szCs w:val="18"/>
      </w:rPr>
      <w:t>2</w:t>
    </w:r>
    <w:r w:rsidRPr="007A666D">
      <w:rPr>
        <w:rFonts w:ascii="Arial Narrow" w:hAnsi="Arial Narrow"/>
        <w:color w:val="002060"/>
        <w:sz w:val="18"/>
        <w:szCs w:val="18"/>
      </w:rPr>
      <w:fldChar w:fldCharType="end"/>
    </w:r>
    <w:r w:rsidRPr="007A666D">
      <w:rPr>
        <w:rFonts w:ascii="Arial Narrow" w:hAnsi="Arial Narrow"/>
        <w:color w:val="002060"/>
        <w:sz w:val="18"/>
        <w:szCs w:val="18"/>
      </w:rPr>
      <w:t xml:space="preserve"> sur </w:t>
    </w:r>
    <w:r w:rsidRPr="007A666D">
      <w:rPr>
        <w:rFonts w:ascii="Arial Narrow" w:hAnsi="Arial Narrow"/>
        <w:color w:val="002060"/>
        <w:sz w:val="18"/>
        <w:szCs w:val="18"/>
      </w:rPr>
      <w:fldChar w:fldCharType="begin"/>
    </w:r>
    <w:r w:rsidRPr="007A666D">
      <w:rPr>
        <w:rFonts w:ascii="Arial Narrow" w:hAnsi="Arial Narrow"/>
        <w:color w:val="002060"/>
        <w:sz w:val="18"/>
        <w:szCs w:val="18"/>
      </w:rPr>
      <w:instrText>NUMPAGES  \* arabe  \* MERGEFORMAT</w:instrText>
    </w:r>
    <w:r w:rsidRPr="007A666D">
      <w:rPr>
        <w:rFonts w:ascii="Arial Narrow" w:hAnsi="Arial Narrow"/>
        <w:color w:val="002060"/>
        <w:sz w:val="18"/>
        <w:szCs w:val="18"/>
      </w:rPr>
      <w:fldChar w:fldCharType="separate"/>
    </w:r>
    <w:r>
      <w:rPr>
        <w:rFonts w:ascii="Arial Narrow" w:hAnsi="Arial Narrow"/>
        <w:color w:val="002060"/>
        <w:sz w:val="18"/>
        <w:szCs w:val="18"/>
      </w:rPr>
      <w:t>24</w:t>
    </w:r>
    <w:r w:rsidRPr="007A666D">
      <w:rPr>
        <w:rFonts w:ascii="Arial Narrow" w:hAnsi="Arial Narrow"/>
        <w:color w:val="002060"/>
        <w:sz w:val="18"/>
        <w:szCs w:val="18"/>
      </w:rPr>
      <w:fldChar w:fldCharType="end"/>
    </w:r>
  </w:p>
  <w:p w14:paraId="7D0D5B77" w14:textId="77777777" w:rsidR="00307816" w:rsidRDefault="007E5EBB">
    <w:pPr>
      <w:pStyle w:val="Corpsdetexte"/>
      <w:spacing w:line="14" w:lineRule="auto"/>
      <w:rPr>
        <w:sz w:val="20"/>
      </w:rPr>
    </w:pPr>
    <w:r>
      <w:rPr>
        <w:noProof/>
      </w:rPr>
      <mc:AlternateContent>
        <mc:Choice Requires="wps">
          <w:drawing>
            <wp:anchor distT="0" distB="0" distL="0" distR="0" simplePos="0" relativeHeight="251657216" behindDoc="1" locked="0" layoutInCell="1" allowOverlap="1" wp14:anchorId="3B28541A" wp14:editId="152F3F3E">
              <wp:simplePos x="0" y="0"/>
              <wp:positionH relativeFrom="page">
                <wp:posOffset>2603119</wp:posOffset>
              </wp:positionH>
              <wp:positionV relativeFrom="page">
                <wp:posOffset>9935590</wp:posOffset>
              </wp:positionV>
              <wp:extent cx="142875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0" cy="139700"/>
                      </a:xfrm>
                      <a:prstGeom prst="rect">
                        <a:avLst/>
                      </a:prstGeom>
                    </wps:spPr>
                    <wps:txbx>
                      <w:txbxContent>
                        <w:p w14:paraId="5BBCA913" w14:textId="510668A8" w:rsidR="00307816" w:rsidRDefault="00307816">
                          <w:pPr>
                            <w:spacing w:line="203" w:lineRule="exact"/>
                            <w:ind w:left="20"/>
                            <w:rPr>
                              <w:sz w:val="18"/>
                            </w:rPr>
                          </w:pPr>
                        </w:p>
                      </w:txbxContent>
                    </wps:txbx>
                    <wps:bodyPr wrap="square" lIns="0" tIns="0" rIns="0" bIns="0" rtlCol="0">
                      <a:noAutofit/>
                    </wps:bodyPr>
                  </wps:wsp>
                </a:graphicData>
              </a:graphic>
            </wp:anchor>
          </w:drawing>
        </mc:Choice>
        <mc:Fallback>
          <w:pict>
            <v:shapetype w14:anchorId="3B28541A" id="_x0000_t202" coordsize="21600,21600" o:spt="202" path="m,l,21600r21600,l21600,xe">
              <v:stroke joinstyle="miter"/>
              <v:path gradientshapeok="t" o:connecttype="rect"/>
            </v:shapetype>
            <v:shape id="Textbox 2" o:spid="_x0000_s1029" type="#_x0000_t202" style="position:absolute;margin-left:204.95pt;margin-top:782.35pt;width:112.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" filled="f" stroked="f">
              <v:textbox inset="0,0,0,0">
                <w:txbxContent>
                  <w:p w14:paraId="5BBCA913" w14:textId="510668A8" w:rsidR="00307816" w:rsidRDefault="00307816">
                    <w:pPr>
                      <w:spacing w:line="203" w:lineRule="exact"/>
                      <w:ind w:left="20"/>
                      <w:rPr>
                        <w:sz w:val="18"/>
                      </w:rPr>
                    </w:pPr>
                  </w:p>
                </w:txbxContent>
              </v:textbox>
              <w10:wrap anchorx="page" anchory="page"/>
            </v:shape>
          </w:pict>
        </mc:Fallback>
      </mc:AlternateContent>
    </w:r>
    <w:r>
      <w:rPr>
        <w:noProof/>
      </w:rPr>
      <mc:AlternateContent>
        <mc:Choice Requires="wps">
          <w:drawing>
            <wp:anchor distT="0" distB="0" distL="0" distR="0" simplePos="0" relativeHeight="251684864" behindDoc="1" locked="0" layoutInCell="1" allowOverlap="1" wp14:anchorId="5099E02D" wp14:editId="3A39F018">
              <wp:simplePos x="0" y="0"/>
              <wp:positionH relativeFrom="page">
                <wp:posOffset>6261353</wp:posOffset>
              </wp:positionH>
              <wp:positionV relativeFrom="page">
                <wp:posOffset>9935590</wp:posOffset>
              </wp:positionV>
              <wp:extent cx="420370"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139700"/>
                      </a:xfrm>
                      <a:prstGeom prst="rect">
                        <a:avLst/>
                      </a:prstGeom>
                    </wps:spPr>
                    <wps:txbx>
                      <w:txbxContent>
                        <w:p w14:paraId="2E92BEA4" w14:textId="0D4A9758" w:rsidR="00307816" w:rsidRDefault="00307816">
                          <w:pPr>
                            <w:spacing w:line="203" w:lineRule="exact"/>
                            <w:ind w:left="20"/>
                            <w:rPr>
                              <w:sz w:val="18"/>
                            </w:rPr>
                          </w:pPr>
                        </w:p>
                      </w:txbxContent>
                    </wps:txbx>
                    <wps:bodyPr wrap="square" lIns="0" tIns="0" rIns="0" bIns="0" rtlCol="0">
                      <a:noAutofit/>
                    </wps:bodyPr>
                  </wps:wsp>
                </a:graphicData>
              </a:graphic>
            </wp:anchor>
          </w:drawing>
        </mc:Choice>
        <mc:Fallback>
          <w:pict>
            <v:shape w14:anchorId="5099E02D" id="Textbox 3" o:spid="_x0000_s1030" type="#_x0000_t202" style="position:absolute;margin-left:493pt;margin-top:782.35pt;width:33.1pt;height:11pt;z-index:-251631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" filled="f" stroked="f">
              <v:textbox inset="0,0,0,0">
                <w:txbxContent>
                  <w:p w14:paraId="2E92BEA4" w14:textId="0D4A9758" w:rsidR="00307816" w:rsidRDefault="00307816">
                    <w:pPr>
                      <w:spacing w:line="203" w:lineRule="exact"/>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AB6F3" w14:textId="77777777" w:rsidR="001A17F8" w:rsidRDefault="001A17F8">
      <w:r>
        <w:separator/>
      </w:r>
    </w:p>
  </w:footnote>
  <w:footnote w:type="continuationSeparator" w:id="0">
    <w:p w14:paraId="64D5025D" w14:textId="77777777" w:rsidR="001A17F8" w:rsidRDefault="001A17F8">
      <w:r>
        <w:continuationSeparator/>
      </w:r>
    </w:p>
  </w:footnote>
  <w:footnote w:id="1">
    <w:p w14:paraId="3C905B7F" w14:textId="77777777" w:rsidR="00E67304" w:rsidRDefault="00E67304" w:rsidP="00E67304">
      <w:pPr>
        <w:pStyle w:val="Notedebasdepage"/>
        <w:rPr>
          <w:ins w:id="193" w:author="Laurent Bonnard" w:date="2025-03-13T16:57:00Z" w16du:dateUtc="2025-03-13T15:57:00Z"/>
        </w:rPr>
      </w:pPr>
      <w:ins w:id="194" w:author="Laurent Bonnard" w:date="2025-03-13T16:57:00Z" w16du:dateUtc="2025-03-13T15:57:00Z">
        <w:r>
          <w:rPr>
            <w:rStyle w:val="Appelnotedebasdep"/>
          </w:rPr>
          <w:footnoteRef/>
        </w:r>
        <w:r>
          <w:t xml:space="preserve"> </w:t>
        </w:r>
        <w:r w:rsidRPr="007801DD">
          <w:t xml:space="preserve">Indiquer le nom commercial et la dénomination sociale de chaque membre du groupement, les adresses de </w:t>
        </w:r>
        <w:r>
          <w:t>leur</w:t>
        </w:r>
        <w:r w:rsidRPr="007801DD">
          <w:t xml:space="preserve"> établissement et de </w:t>
        </w:r>
        <w:r>
          <w:t xml:space="preserve">leur </w:t>
        </w:r>
        <w:r w:rsidRPr="007801DD">
          <w:t xml:space="preserve">siège social (si elle est différente de celle de l’établissement), </w:t>
        </w:r>
        <w:r>
          <w:t>leur</w:t>
        </w:r>
        <w:r w:rsidRPr="007801DD">
          <w:t xml:space="preserve"> adresse électronique, numéros de téléphone et de télécopie et </w:t>
        </w:r>
        <w:r>
          <w:t xml:space="preserve">leur </w:t>
        </w:r>
        <w:r w:rsidRPr="007801DD">
          <w:t>numéro SIRET.</w:t>
        </w:r>
      </w:ins>
    </w:p>
  </w:footnote>
  <w:footnote w:id="2">
    <w:p w14:paraId="0912F64D" w14:textId="77777777" w:rsidR="00E67304" w:rsidRDefault="00E67304" w:rsidP="00E67304">
      <w:pPr>
        <w:pStyle w:val="Notedebasdepage"/>
        <w:rPr>
          <w:ins w:id="238" w:author="Laurent Bonnard" w:date="2025-03-13T16:57:00Z" w16du:dateUtc="2025-03-13T15:57:00Z"/>
        </w:rPr>
      </w:pPr>
      <w:ins w:id="239" w:author="Laurent Bonnard" w:date="2025-03-13T16:57:00Z" w16du:dateUtc="2025-03-13T15:57:00Z">
        <w:r>
          <w:rPr>
            <w:rStyle w:val="Appelnotedebasdep"/>
          </w:rPr>
          <w:footnoteRef/>
        </w:r>
        <w:r>
          <w:t xml:space="preserve"> Indiquer ici les montants figurant à la </w:t>
        </w:r>
        <w:r>
          <w:rPr>
            <w:rFonts w:cs="Arial"/>
          </w:rPr>
          <w:t>décomposition du prix globale et forfaitaire respectivement pour leur montant hors taxes et toutes taxes comprises en lettres et en chiffres.</w:t>
        </w:r>
      </w:ins>
    </w:p>
  </w:footnote>
  <w:footnote w:id="3">
    <w:p w14:paraId="22213A48" w14:textId="77777777" w:rsidR="00E67304" w:rsidRDefault="00E67304" w:rsidP="00E67304">
      <w:pPr>
        <w:pStyle w:val="Notedebasdepage"/>
        <w:rPr>
          <w:ins w:id="780" w:author="Laurent Bonnard" w:date="2025-03-13T16:52:00Z" w16du:dateUtc="2025-03-13T15:52:00Z"/>
        </w:rPr>
      </w:pPr>
      <w:ins w:id="781" w:author="Laurent Bonnard" w:date="2025-03-13T16:52:00Z" w16du:dateUtc="2025-03-13T15:52:00Z">
        <w:r>
          <w:rPr>
            <w:rStyle w:val="Appelnotedebasdep"/>
          </w:rPr>
          <w:footnoteRef/>
        </w:r>
        <w:r>
          <w:t xml:space="preserve"> Cocher la case correspondante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2924E" w14:textId="77777777" w:rsidR="00307816" w:rsidRDefault="007E5EBB">
    <w:pPr>
      <w:pStyle w:val="Corpsdetexte"/>
      <w:spacing w:line="14" w:lineRule="auto"/>
      <w:rPr>
        <w:sz w:val="20"/>
      </w:rPr>
    </w:pPr>
    <w:r>
      <w:rPr>
        <w:noProof/>
      </w:rPr>
      <w:drawing>
        <wp:anchor distT="0" distB="0" distL="0" distR="0" simplePos="0" relativeHeight="487147008" behindDoc="1" locked="0" layoutInCell="1" allowOverlap="1" wp14:anchorId="116D7210" wp14:editId="2EBD9C77">
          <wp:simplePos x="0" y="0"/>
          <wp:positionH relativeFrom="page">
            <wp:posOffset>3058165</wp:posOffset>
          </wp:positionH>
          <wp:positionV relativeFrom="page">
            <wp:posOffset>619142</wp:posOffset>
          </wp:positionV>
          <wp:extent cx="1457474" cy="431847"/>
          <wp:effectExtent l="0" t="0" r="0" b="0"/>
          <wp:wrapNone/>
          <wp:docPr id="497403022" name="Image 4974030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57474" cy="43184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11BE"/>
    <w:multiLevelType w:val="hybridMultilevel"/>
    <w:tmpl w:val="9A424584"/>
    <w:lvl w:ilvl="0" w:tplc="582049E8">
      <w:numFmt w:val="bullet"/>
      <w:lvlText w:val=""/>
      <w:lvlJc w:val="left"/>
      <w:pPr>
        <w:ind w:left="820" w:hanging="360"/>
      </w:pPr>
      <w:rPr>
        <w:rFonts w:ascii="Wingdings" w:eastAsia="Wingdings" w:hAnsi="Wingdings" w:cs="Wingdings" w:hint="default"/>
        <w:b w:val="0"/>
        <w:bCs w:val="0"/>
        <w:i w:val="0"/>
        <w:iCs w:val="0"/>
        <w:spacing w:val="0"/>
        <w:w w:val="100"/>
        <w:sz w:val="24"/>
        <w:szCs w:val="24"/>
        <w:lang w:val="fr-FR" w:eastAsia="en-US" w:bidi="ar-SA"/>
      </w:rPr>
    </w:lvl>
    <w:lvl w:ilvl="1" w:tplc="B514310E">
      <w:numFmt w:val="bullet"/>
      <w:lvlText w:val="•"/>
      <w:lvlJc w:val="left"/>
      <w:pPr>
        <w:ind w:left="1680" w:hanging="360"/>
      </w:pPr>
      <w:rPr>
        <w:rFonts w:hint="default"/>
        <w:lang w:val="fr-FR" w:eastAsia="en-US" w:bidi="ar-SA"/>
      </w:rPr>
    </w:lvl>
    <w:lvl w:ilvl="2" w:tplc="3B045128">
      <w:numFmt w:val="bullet"/>
      <w:lvlText w:val="•"/>
      <w:lvlJc w:val="left"/>
      <w:pPr>
        <w:ind w:left="2541" w:hanging="360"/>
      </w:pPr>
      <w:rPr>
        <w:rFonts w:hint="default"/>
        <w:lang w:val="fr-FR" w:eastAsia="en-US" w:bidi="ar-SA"/>
      </w:rPr>
    </w:lvl>
    <w:lvl w:ilvl="3" w:tplc="F18E551C">
      <w:numFmt w:val="bullet"/>
      <w:lvlText w:val="•"/>
      <w:lvlJc w:val="left"/>
      <w:pPr>
        <w:ind w:left="3401" w:hanging="360"/>
      </w:pPr>
      <w:rPr>
        <w:rFonts w:hint="default"/>
        <w:lang w:val="fr-FR" w:eastAsia="en-US" w:bidi="ar-SA"/>
      </w:rPr>
    </w:lvl>
    <w:lvl w:ilvl="4" w:tplc="668C6EC4">
      <w:numFmt w:val="bullet"/>
      <w:lvlText w:val="•"/>
      <w:lvlJc w:val="left"/>
      <w:pPr>
        <w:ind w:left="4262" w:hanging="360"/>
      </w:pPr>
      <w:rPr>
        <w:rFonts w:hint="default"/>
        <w:lang w:val="fr-FR" w:eastAsia="en-US" w:bidi="ar-SA"/>
      </w:rPr>
    </w:lvl>
    <w:lvl w:ilvl="5" w:tplc="E9E23F10">
      <w:numFmt w:val="bullet"/>
      <w:lvlText w:val="•"/>
      <w:lvlJc w:val="left"/>
      <w:pPr>
        <w:ind w:left="5123" w:hanging="360"/>
      </w:pPr>
      <w:rPr>
        <w:rFonts w:hint="default"/>
        <w:lang w:val="fr-FR" w:eastAsia="en-US" w:bidi="ar-SA"/>
      </w:rPr>
    </w:lvl>
    <w:lvl w:ilvl="6" w:tplc="A19C60C2">
      <w:numFmt w:val="bullet"/>
      <w:lvlText w:val="•"/>
      <w:lvlJc w:val="left"/>
      <w:pPr>
        <w:ind w:left="5983" w:hanging="360"/>
      </w:pPr>
      <w:rPr>
        <w:rFonts w:hint="default"/>
        <w:lang w:val="fr-FR" w:eastAsia="en-US" w:bidi="ar-SA"/>
      </w:rPr>
    </w:lvl>
    <w:lvl w:ilvl="7" w:tplc="8762225C">
      <w:numFmt w:val="bullet"/>
      <w:lvlText w:val="•"/>
      <w:lvlJc w:val="left"/>
      <w:pPr>
        <w:ind w:left="6844" w:hanging="360"/>
      </w:pPr>
      <w:rPr>
        <w:rFonts w:hint="default"/>
        <w:lang w:val="fr-FR" w:eastAsia="en-US" w:bidi="ar-SA"/>
      </w:rPr>
    </w:lvl>
    <w:lvl w:ilvl="8" w:tplc="96547FD6">
      <w:numFmt w:val="bullet"/>
      <w:lvlText w:val="•"/>
      <w:lvlJc w:val="left"/>
      <w:pPr>
        <w:ind w:left="7705" w:hanging="360"/>
      </w:pPr>
      <w:rPr>
        <w:rFonts w:hint="default"/>
        <w:lang w:val="fr-FR" w:eastAsia="en-US" w:bidi="ar-SA"/>
      </w:rPr>
    </w:lvl>
  </w:abstractNum>
  <w:abstractNum w:abstractNumId="1" w15:restartNumberingAfterBreak="0">
    <w:nsid w:val="246919B1"/>
    <w:multiLevelType w:val="multilevel"/>
    <w:tmpl w:val="DF183AA4"/>
    <w:lvl w:ilvl="0">
      <w:start w:val="1"/>
      <w:numFmt w:val="decimal"/>
      <w:lvlText w:val="%1."/>
      <w:lvlJc w:val="left"/>
      <w:pPr>
        <w:ind w:left="360" w:hanging="360"/>
      </w:pPr>
      <w:rPr>
        <w:rFonts w:ascii="Arial Narrow" w:eastAsia="Calibri" w:hAnsi="Arial Narrow" w:cs="Calibri" w:hint="default"/>
        <w:b/>
        <w:bCs/>
        <w:i w:val="0"/>
        <w:iCs w:val="0"/>
        <w:color w:val="FFFFFF"/>
        <w:spacing w:val="-1"/>
        <w:w w:val="100"/>
        <w:sz w:val="28"/>
        <w:szCs w:val="28"/>
        <w:shd w:val="clear" w:color="auto" w:fill="0892AE"/>
        <w:lang w:val="fr-FR" w:eastAsia="en-US" w:bidi="ar-SA"/>
      </w:rPr>
    </w:lvl>
    <w:lvl w:ilvl="1">
      <w:start w:val="1"/>
      <w:numFmt w:val="decimal"/>
      <w:lvlText w:val="%1.%2."/>
      <w:lvlJc w:val="left"/>
      <w:pPr>
        <w:ind w:left="1540" w:hanging="1080"/>
      </w:pPr>
      <w:rPr>
        <w:rFonts w:ascii="Arial Narrow" w:eastAsia="Calibri" w:hAnsi="Arial Narrow" w:cs="Calibri" w:hint="default"/>
        <w:b/>
        <w:bCs/>
        <w:i w:val="0"/>
        <w:iCs w:val="0"/>
        <w:color w:val="002060"/>
        <w:spacing w:val="-1"/>
        <w:w w:val="100"/>
        <w:sz w:val="24"/>
        <w:szCs w:val="24"/>
        <w:lang w:val="fr-FR" w:eastAsia="en-US" w:bidi="ar-SA"/>
      </w:rPr>
    </w:lvl>
    <w:lvl w:ilvl="2">
      <w:numFmt w:val="bullet"/>
      <w:lvlText w:val="•"/>
      <w:lvlJc w:val="left"/>
      <w:pPr>
        <w:ind w:left="2416" w:hanging="1080"/>
      </w:pPr>
      <w:rPr>
        <w:rFonts w:hint="default"/>
        <w:lang w:val="fr-FR" w:eastAsia="en-US" w:bidi="ar-SA"/>
      </w:rPr>
    </w:lvl>
    <w:lvl w:ilvl="3">
      <w:numFmt w:val="bullet"/>
      <w:lvlText w:val="•"/>
      <w:lvlJc w:val="left"/>
      <w:pPr>
        <w:ind w:left="3292" w:hanging="1080"/>
      </w:pPr>
      <w:rPr>
        <w:rFonts w:hint="default"/>
        <w:lang w:val="fr-FR" w:eastAsia="en-US" w:bidi="ar-SA"/>
      </w:rPr>
    </w:lvl>
    <w:lvl w:ilvl="4">
      <w:numFmt w:val="bullet"/>
      <w:lvlText w:val="•"/>
      <w:lvlJc w:val="left"/>
      <w:pPr>
        <w:ind w:left="4168" w:hanging="1080"/>
      </w:pPr>
      <w:rPr>
        <w:rFonts w:hint="default"/>
        <w:lang w:val="fr-FR" w:eastAsia="en-US" w:bidi="ar-SA"/>
      </w:rPr>
    </w:lvl>
    <w:lvl w:ilvl="5">
      <w:numFmt w:val="bullet"/>
      <w:lvlText w:val="•"/>
      <w:lvlJc w:val="left"/>
      <w:pPr>
        <w:ind w:left="5045" w:hanging="1080"/>
      </w:pPr>
      <w:rPr>
        <w:rFonts w:hint="default"/>
        <w:lang w:val="fr-FR" w:eastAsia="en-US" w:bidi="ar-SA"/>
      </w:rPr>
    </w:lvl>
    <w:lvl w:ilvl="6">
      <w:numFmt w:val="bullet"/>
      <w:lvlText w:val="•"/>
      <w:lvlJc w:val="left"/>
      <w:pPr>
        <w:ind w:left="5921" w:hanging="1080"/>
      </w:pPr>
      <w:rPr>
        <w:rFonts w:hint="default"/>
        <w:lang w:val="fr-FR" w:eastAsia="en-US" w:bidi="ar-SA"/>
      </w:rPr>
    </w:lvl>
    <w:lvl w:ilvl="7">
      <w:numFmt w:val="bullet"/>
      <w:lvlText w:val="•"/>
      <w:lvlJc w:val="left"/>
      <w:pPr>
        <w:ind w:left="6797" w:hanging="1080"/>
      </w:pPr>
      <w:rPr>
        <w:rFonts w:hint="default"/>
        <w:lang w:val="fr-FR" w:eastAsia="en-US" w:bidi="ar-SA"/>
      </w:rPr>
    </w:lvl>
    <w:lvl w:ilvl="8">
      <w:numFmt w:val="bullet"/>
      <w:lvlText w:val="•"/>
      <w:lvlJc w:val="left"/>
      <w:pPr>
        <w:ind w:left="7673" w:hanging="1080"/>
      </w:pPr>
      <w:rPr>
        <w:rFonts w:hint="default"/>
        <w:lang w:val="fr-FR" w:eastAsia="en-US" w:bidi="ar-SA"/>
      </w:rPr>
    </w:lvl>
  </w:abstractNum>
  <w:abstractNum w:abstractNumId="2" w15:restartNumberingAfterBreak="0">
    <w:nsid w:val="26682B71"/>
    <w:multiLevelType w:val="hybridMultilevel"/>
    <w:tmpl w:val="897A99F2"/>
    <w:lvl w:ilvl="0" w:tplc="5BB2341A">
      <w:numFmt w:val="bullet"/>
      <w:lvlText w:val="-"/>
      <w:lvlJc w:val="left"/>
      <w:pPr>
        <w:ind w:left="819" w:hanging="209"/>
      </w:pPr>
      <w:rPr>
        <w:rFonts w:ascii="Trebuchet MS" w:eastAsia="Trebuchet MS" w:hAnsi="Trebuchet MS" w:cs="Trebuchet MS" w:hint="default"/>
        <w:b w:val="0"/>
        <w:bCs w:val="0"/>
        <w:i w:val="0"/>
        <w:iCs w:val="0"/>
        <w:spacing w:val="0"/>
        <w:w w:val="100"/>
        <w:sz w:val="22"/>
        <w:szCs w:val="22"/>
        <w:lang w:val="fr-FR" w:eastAsia="en-US" w:bidi="ar-SA"/>
      </w:rPr>
    </w:lvl>
    <w:lvl w:ilvl="1" w:tplc="4A76F704">
      <w:numFmt w:val="bullet"/>
      <w:lvlText w:val="•"/>
      <w:lvlJc w:val="left"/>
      <w:pPr>
        <w:ind w:left="1796" w:hanging="209"/>
      </w:pPr>
      <w:rPr>
        <w:rFonts w:hint="default"/>
        <w:lang w:val="fr-FR" w:eastAsia="en-US" w:bidi="ar-SA"/>
      </w:rPr>
    </w:lvl>
    <w:lvl w:ilvl="2" w:tplc="E7985D34">
      <w:numFmt w:val="bullet"/>
      <w:lvlText w:val="•"/>
      <w:lvlJc w:val="left"/>
      <w:pPr>
        <w:ind w:left="2773" w:hanging="209"/>
      </w:pPr>
      <w:rPr>
        <w:rFonts w:hint="default"/>
        <w:lang w:val="fr-FR" w:eastAsia="en-US" w:bidi="ar-SA"/>
      </w:rPr>
    </w:lvl>
    <w:lvl w:ilvl="3" w:tplc="1ECE2826">
      <w:numFmt w:val="bullet"/>
      <w:lvlText w:val="•"/>
      <w:lvlJc w:val="left"/>
      <w:pPr>
        <w:ind w:left="3750" w:hanging="209"/>
      </w:pPr>
      <w:rPr>
        <w:rFonts w:hint="default"/>
        <w:lang w:val="fr-FR" w:eastAsia="en-US" w:bidi="ar-SA"/>
      </w:rPr>
    </w:lvl>
    <w:lvl w:ilvl="4" w:tplc="7E888988">
      <w:numFmt w:val="bullet"/>
      <w:lvlText w:val="•"/>
      <w:lvlJc w:val="left"/>
      <w:pPr>
        <w:ind w:left="4727" w:hanging="209"/>
      </w:pPr>
      <w:rPr>
        <w:rFonts w:hint="default"/>
        <w:lang w:val="fr-FR" w:eastAsia="en-US" w:bidi="ar-SA"/>
      </w:rPr>
    </w:lvl>
    <w:lvl w:ilvl="5" w:tplc="C0F07326">
      <w:numFmt w:val="bullet"/>
      <w:lvlText w:val="•"/>
      <w:lvlJc w:val="left"/>
      <w:pPr>
        <w:ind w:left="5704" w:hanging="209"/>
      </w:pPr>
      <w:rPr>
        <w:rFonts w:hint="default"/>
        <w:lang w:val="fr-FR" w:eastAsia="en-US" w:bidi="ar-SA"/>
      </w:rPr>
    </w:lvl>
    <w:lvl w:ilvl="6" w:tplc="1CBE2CB2">
      <w:numFmt w:val="bullet"/>
      <w:lvlText w:val="•"/>
      <w:lvlJc w:val="left"/>
      <w:pPr>
        <w:ind w:left="6681" w:hanging="209"/>
      </w:pPr>
      <w:rPr>
        <w:rFonts w:hint="default"/>
        <w:lang w:val="fr-FR" w:eastAsia="en-US" w:bidi="ar-SA"/>
      </w:rPr>
    </w:lvl>
    <w:lvl w:ilvl="7" w:tplc="F2AEC6CE">
      <w:numFmt w:val="bullet"/>
      <w:lvlText w:val="•"/>
      <w:lvlJc w:val="left"/>
      <w:pPr>
        <w:ind w:left="7658" w:hanging="209"/>
      </w:pPr>
      <w:rPr>
        <w:rFonts w:hint="default"/>
        <w:lang w:val="fr-FR" w:eastAsia="en-US" w:bidi="ar-SA"/>
      </w:rPr>
    </w:lvl>
    <w:lvl w:ilvl="8" w:tplc="87DEE076">
      <w:numFmt w:val="bullet"/>
      <w:lvlText w:val="•"/>
      <w:lvlJc w:val="left"/>
      <w:pPr>
        <w:ind w:left="8635" w:hanging="209"/>
      </w:pPr>
      <w:rPr>
        <w:rFonts w:hint="default"/>
        <w:lang w:val="fr-FR" w:eastAsia="en-US" w:bidi="ar-SA"/>
      </w:rPr>
    </w:lvl>
  </w:abstractNum>
  <w:abstractNum w:abstractNumId="3" w15:restartNumberingAfterBreak="0">
    <w:nsid w:val="4DA62FCF"/>
    <w:multiLevelType w:val="multilevel"/>
    <w:tmpl w:val="B158ECFE"/>
    <w:lvl w:ilvl="0">
      <w:start w:val="1"/>
      <w:numFmt w:val="decimal"/>
      <w:lvlText w:val="%1."/>
      <w:lvlJc w:val="left"/>
      <w:pPr>
        <w:ind w:left="460" w:hanging="360"/>
      </w:pPr>
      <w:rPr>
        <w:rFonts w:ascii="Calibri" w:eastAsia="Calibri" w:hAnsi="Calibri" w:cs="Calibri" w:hint="default"/>
        <w:b/>
        <w:bCs/>
        <w:i w:val="0"/>
        <w:iCs w:val="0"/>
        <w:color w:val="FFFFFF"/>
        <w:spacing w:val="-1"/>
        <w:w w:val="100"/>
        <w:sz w:val="28"/>
        <w:szCs w:val="28"/>
        <w:shd w:val="clear" w:color="auto" w:fill="0892AE"/>
        <w:lang w:val="fr-FR" w:eastAsia="en-US" w:bidi="ar-SA"/>
      </w:rPr>
    </w:lvl>
    <w:lvl w:ilvl="1">
      <w:start w:val="1"/>
      <w:numFmt w:val="decimal"/>
      <w:lvlText w:val="%1.%2."/>
      <w:lvlJc w:val="left"/>
      <w:pPr>
        <w:ind w:left="1540" w:hanging="1080"/>
      </w:pPr>
      <w:rPr>
        <w:rFonts w:ascii="Arial Narrow" w:eastAsia="Calibri" w:hAnsi="Arial Narrow" w:cs="Calibri" w:hint="default"/>
        <w:b/>
        <w:bCs/>
        <w:i w:val="0"/>
        <w:iCs w:val="0"/>
        <w:color w:val="002060"/>
        <w:spacing w:val="-1"/>
        <w:w w:val="100"/>
        <w:sz w:val="24"/>
        <w:szCs w:val="24"/>
        <w:lang w:val="fr-FR" w:eastAsia="en-US" w:bidi="ar-SA"/>
      </w:rPr>
    </w:lvl>
    <w:lvl w:ilvl="2">
      <w:numFmt w:val="bullet"/>
      <w:lvlText w:val="•"/>
      <w:lvlJc w:val="left"/>
      <w:pPr>
        <w:ind w:left="2416" w:hanging="1080"/>
      </w:pPr>
      <w:rPr>
        <w:rFonts w:hint="default"/>
        <w:lang w:val="fr-FR" w:eastAsia="en-US" w:bidi="ar-SA"/>
      </w:rPr>
    </w:lvl>
    <w:lvl w:ilvl="3">
      <w:numFmt w:val="bullet"/>
      <w:lvlText w:val="•"/>
      <w:lvlJc w:val="left"/>
      <w:pPr>
        <w:ind w:left="3292" w:hanging="1080"/>
      </w:pPr>
      <w:rPr>
        <w:rFonts w:hint="default"/>
        <w:lang w:val="fr-FR" w:eastAsia="en-US" w:bidi="ar-SA"/>
      </w:rPr>
    </w:lvl>
    <w:lvl w:ilvl="4">
      <w:numFmt w:val="bullet"/>
      <w:lvlText w:val="•"/>
      <w:lvlJc w:val="left"/>
      <w:pPr>
        <w:ind w:left="4168" w:hanging="1080"/>
      </w:pPr>
      <w:rPr>
        <w:rFonts w:hint="default"/>
        <w:lang w:val="fr-FR" w:eastAsia="en-US" w:bidi="ar-SA"/>
      </w:rPr>
    </w:lvl>
    <w:lvl w:ilvl="5">
      <w:numFmt w:val="bullet"/>
      <w:lvlText w:val="•"/>
      <w:lvlJc w:val="left"/>
      <w:pPr>
        <w:ind w:left="5045" w:hanging="1080"/>
      </w:pPr>
      <w:rPr>
        <w:rFonts w:hint="default"/>
        <w:lang w:val="fr-FR" w:eastAsia="en-US" w:bidi="ar-SA"/>
      </w:rPr>
    </w:lvl>
    <w:lvl w:ilvl="6">
      <w:numFmt w:val="bullet"/>
      <w:lvlText w:val="•"/>
      <w:lvlJc w:val="left"/>
      <w:pPr>
        <w:ind w:left="5921" w:hanging="1080"/>
      </w:pPr>
      <w:rPr>
        <w:rFonts w:hint="default"/>
        <w:lang w:val="fr-FR" w:eastAsia="en-US" w:bidi="ar-SA"/>
      </w:rPr>
    </w:lvl>
    <w:lvl w:ilvl="7">
      <w:numFmt w:val="bullet"/>
      <w:lvlText w:val="•"/>
      <w:lvlJc w:val="left"/>
      <w:pPr>
        <w:ind w:left="6797" w:hanging="1080"/>
      </w:pPr>
      <w:rPr>
        <w:rFonts w:hint="default"/>
        <w:lang w:val="fr-FR" w:eastAsia="en-US" w:bidi="ar-SA"/>
      </w:rPr>
    </w:lvl>
    <w:lvl w:ilvl="8">
      <w:numFmt w:val="bullet"/>
      <w:lvlText w:val="•"/>
      <w:lvlJc w:val="left"/>
      <w:pPr>
        <w:ind w:left="7673" w:hanging="1080"/>
      </w:pPr>
      <w:rPr>
        <w:rFonts w:hint="default"/>
        <w:lang w:val="fr-FR" w:eastAsia="en-US" w:bidi="ar-SA"/>
      </w:rPr>
    </w:lvl>
  </w:abstractNum>
  <w:abstractNum w:abstractNumId="4" w15:restartNumberingAfterBreak="0">
    <w:nsid w:val="512F3FA6"/>
    <w:multiLevelType w:val="hybridMultilevel"/>
    <w:tmpl w:val="FC6EB3CC"/>
    <w:lvl w:ilvl="0" w:tplc="4B9ADAC8">
      <w:numFmt w:val="bullet"/>
      <w:lvlText w:val=""/>
      <w:lvlJc w:val="left"/>
      <w:pPr>
        <w:ind w:left="1060" w:hanging="360"/>
      </w:pPr>
      <w:rPr>
        <w:rFonts w:ascii="Symbol" w:eastAsia="Symbol" w:hAnsi="Symbol" w:cs="Symbol" w:hint="default"/>
        <w:b w:val="0"/>
        <w:bCs w:val="0"/>
        <w:i w:val="0"/>
        <w:iCs w:val="0"/>
        <w:spacing w:val="0"/>
        <w:w w:val="100"/>
        <w:sz w:val="24"/>
        <w:szCs w:val="24"/>
        <w:lang w:val="fr-FR" w:eastAsia="en-US" w:bidi="ar-SA"/>
      </w:rPr>
    </w:lvl>
    <w:lvl w:ilvl="1" w:tplc="ABB0E9E8">
      <w:numFmt w:val="bullet"/>
      <w:lvlText w:val="•"/>
      <w:lvlJc w:val="left"/>
      <w:pPr>
        <w:ind w:left="1896" w:hanging="360"/>
      </w:pPr>
      <w:rPr>
        <w:rFonts w:hint="default"/>
        <w:lang w:val="fr-FR" w:eastAsia="en-US" w:bidi="ar-SA"/>
      </w:rPr>
    </w:lvl>
    <w:lvl w:ilvl="2" w:tplc="1E2CE9CE">
      <w:numFmt w:val="bullet"/>
      <w:lvlText w:val="•"/>
      <w:lvlJc w:val="left"/>
      <w:pPr>
        <w:ind w:left="2733" w:hanging="360"/>
      </w:pPr>
      <w:rPr>
        <w:rFonts w:hint="default"/>
        <w:lang w:val="fr-FR" w:eastAsia="en-US" w:bidi="ar-SA"/>
      </w:rPr>
    </w:lvl>
    <w:lvl w:ilvl="3" w:tplc="34CA7E96">
      <w:numFmt w:val="bullet"/>
      <w:lvlText w:val="•"/>
      <w:lvlJc w:val="left"/>
      <w:pPr>
        <w:ind w:left="3569" w:hanging="360"/>
      </w:pPr>
      <w:rPr>
        <w:rFonts w:hint="default"/>
        <w:lang w:val="fr-FR" w:eastAsia="en-US" w:bidi="ar-SA"/>
      </w:rPr>
    </w:lvl>
    <w:lvl w:ilvl="4" w:tplc="B114D780">
      <w:numFmt w:val="bullet"/>
      <w:lvlText w:val="•"/>
      <w:lvlJc w:val="left"/>
      <w:pPr>
        <w:ind w:left="4406" w:hanging="360"/>
      </w:pPr>
      <w:rPr>
        <w:rFonts w:hint="default"/>
        <w:lang w:val="fr-FR" w:eastAsia="en-US" w:bidi="ar-SA"/>
      </w:rPr>
    </w:lvl>
    <w:lvl w:ilvl="5" w:tplc="F4563578">
      <w:numFmt w:val="bullet"/>
      <w:lvlText w:val="•"/>
      <w:lvlJc w:val="left"/>
      <w:pPr>
        <w:ind w:left="5243" w:hanging="360"/>
      </w:pPr>
      <w:rPr>
        <w:rFonts w:hint="default"/>
        <w:lang w:val="fr-FR" w:eastAsia="en-US" w:bidi="ar-SA"/>
      </w:rPr>
    </w:lvl>
    <w:lvl w:ilvl="6" w:tplc="9640B776">
      <w:numFmt w:val="bullet"/>
      <w:lvlText w:val="•"/>
      <w:lvlJc w:val="left"/>
      <w:pPr>
        <w:ind w:left="6079" w:hanging="360"/>
      </w:pPr>
      <w:rPr>
        <w:rFonts w:hint="default"/>
        <w:lang w:val="fr-FR" w:eastAsia="en-US" w:bidi="ar-SA"/>
      </w:rPr>
    </w:lvl>
    <w:lvl w:ilvl="7" w:tplc="BA328A26">
      <w:numFmt w:val="bullet"/>
      <w:lvlText w:val="•"/>
      <w:lvlJc w:val="left"/>
      <w:pPr>
        <w:ind w:left="6916" w:hanging="360"/>
      </w:pPr>
      <w:rPr>
        <w:rFonts w:hint="default"/>
        <w:lang w:val="fr-FR" w:eastAsia="en-US" w:bidi="ar-SA"/>
      </w:rPr>
    </w:lvl>
    <w:lvl w:ilvl="8" w:tplc="6EDA0102">
      <w:numFmt w:val="bullet"/>
      <w:lvlText w:val="•"/>
      <w:lvlJc w:val="left"/>
      <w:pPr>
        <w:ind w:left="7753" w:hanging="360"/>
      </w:pPr>
      <w:rPr>
        <w:rFonts w:hint="default"/>
        <w:lang w:val="fr-FR" w:eastAsia="en-US" w:bidi="ar-SA"/>
      </w:rPr>
    </w:lvl>
  </w:abstractNum>
  <w:abstractNum w:abstractNumId="5" w15:restartNumberingAfterBreak="0">
    <w:nsid w:val="63D5304D"/>
    <w:multiLevelType w:val="multilevel"/>
    <w:tmpl w:val="A3F6AC90"/>
    <w:lvl w:ilvl="0">
      <w:start w:val="1"/>
      <w:numFmt w:val="decimal"/>
      <w:lvlText w:val="%1."/>
      <w:lvlJc w:val="left"/>
      <w:pPr>
        <w:ind w:left="360" w:hanging="360"/>
      </w:pPr>
      <w:rPr>
        <w:rFonts w:ascii="Arial Narrow" w:eastAsia="Calibri" w:hAnsi="Arial Narrow" w:cs="Calibri" w:hint="default"/>
        <w:b/>
        <w:bCs/>
        <w:i w:val="0"/>
        <w:iCs w:val="0"/>
        <w:color w:val="FFFFFF"/>
        <w:spacing w:val="-1"/>
        <w:w w:val="100"/>
        <w:sz w:val="28"/>
        <w:szCs w:val="28"/>
        <w:shd w:val="clear" w:color="auto" w:fill="0892AE"/>
        <w:lang w:val="fr-FR" w:eastAsia="en-US" w:bidi="ar-SA"/>
      </w:rPr>
    </w:lvl>
    <w:lvl w:ilvl="1">
      <w:start w:val="1"/>
      <w:numFmt w:val="decimal"/>
      <w:lvlText w:val="%1.%2."/>
      <w:lvlJc w:val="left"/>
      <w:pPr>
        <w:ind w:left="1540" w:hanging="1080"/>
      </w:pPr>
      <w:rPr>
        <w:rFonts w:ascii="Arial Narrow" w:eastAsia="Calibri" w:hAnsi="Arial Narrow" w:cs="Calibri" w:hint="default"/>
        <w:b/>
        <w:bCs/>
        <w:i w:val="0"/>
        <w:iCs w:val="0"/>
        <w:color w:val="0892AE"/>
        <w:spacing w:val="-1"/>
        <w:w w:val="100"/>
        <w:sz w:val="24"/>
        <w:szCs w:val="24"/>
        <w:lang w:val="fr-FR" w:eastAsia="en-US" w:bidi="ar-SA"/>
      </w:rPr>
    </w:lvl>
    <w:lvl w:ilvl="2">
      <w:numFmt w:val="bullet"/>
      <w:lvlText w:val="•"/>
      <w:lvlJc w:val="left"/>
      <w:pPr>
        <w:ind w:left="2416" w:hanging="1080"/>
      </w:pPr>
      <w:rPr>
        <w:rFonts w:hint="default"/>
        <w:lang w:val="fr-FR" w:eastAsia="en-US" w:bidi="ar-SA"/>
      </w:rPr>
    </w:lvl>
    <w:lvl w:ilvl="3">
      <w:numFmt w:val="bullet"/>
      <w:lvlText w:val="•"/>
      <w:lvlJc w:val="left"/>
      <w:pPr>
        <w:ind w:left="3292" w:hanging="1080"/>
      </w:pPr>
      <w:rPr>
        <w:rFonts w:hint="default"/>
        <w:lang w:val="fr-FR" w:eastAsia="en-US" w:bidi="ar-SA"/>
      </w:rPr>
    </w:lvl>
    <w:lvl w:ilvl="4">
      <w:numFmt w:val="bullet"/>
      <w:lvlText w:val="•"/>
      <w:lvlJc w:val="left"/>
      <w:pPr>
        <w:ind w:left="4168" w:hanging="1080"/>
      </w:pPr>
      <w:rPr>
        <w:rFonts w:hint="default"/>
        <w:lang w:val="fr-FR" w:eastAsia="en-US" w:bidi="ar-SA"/>
      </w:rPr>
    </w:lvl>
    <w:lvl w:ilvl="5">
      <w:numFmt w:val="bullet"/>
      <w:lvlText w:val="•"/>
      <w:lvlJc w:val="left"/>
      <w:pPr>
        <w:ind w:left="5045" w:hanging="1080"/>
      </w:pPr>
      <w:rPr>
        <w:rFonts w:hint="default"/>
        <w:lang w:val="fr-FR" w:eastAsia="en-US" w:bidi="ar-SA"/>
      </w:rPr>
    </w:lvl>
    <w:lvl w:ilvl="6">
      <w:numFmt w:val="bullet"/>
      <w:lvlText w:val="•"/>
      <w:lvlJc w:val="left"/>
      <w:pPr>
        <w:ind w:left="5921" w:hanging="1080"/>
      </w:pPr>
      <w:rPr>
        <w:rFonts w:hint="default"/>
        <w:lang w:val="fr-FR" w:eastAsia="en-US" w:bidi="ar-SA"/>
      </w:rPr>
    </w:lvl>
    <w:lvl w:ilvl="7">
      <w:numFmt w:val="bullet"/>
      <w:lvlText w:val="•"/>
      <w:lvlJc w:val="left"/>
      <w:pPr>
        <w:ind w:left="6797" w:hanging="1080"/>
      </w:pPr>
      <w:rPr>
        <w:rFonts w:hint="default"/>
        <w:lang w:val="fr-FR" w:eastAsia="en-US" w:bidi="ar-SA"/>
      </w:rPr>
    </w:lvl>
    <w:lvl w:ilvl="8">
      <w:numFmt w:val="bullet"/>
      <w:lvlText w:val="•"/>
      <w:lvlJc w:val="left"/>
      <w:pPr>
        <w:ind w:left="7673" w:hanging="1080"/>
      </w:pPr>
      <w:rPr>
        <w:rFonts w:hint="default"/>
        <w:lang w:val="fr-FR" w:eastAsia="en-US" w:bidi="ar-SA"/>
      </w:rPr>
    </w:lvl>
  </w:abstractNum>
  <w:abstractNum w:abstractNumId="6" w15:restartNumberingAfterBreak="0">
    <w:nsid w:val="69342A88"/>
    <w:multiLevelType w:val="multilevel"/>
    <w:tmpl w:val="ADDA24C4"/>
    <w:lvl w:ilvl="0">
      <w:start w:val="1"/>
      <w:numFmt w:val="decimal"/>
      <w:lvlText w:val="%1."/>
      <w:lvlJc w:val="left"/>
      <w:pPr>
        <w:ind w:left="539" w:hanging="440"/>
      </w:pPr>
      <w:rPr>
        <w:rFonts w:ascii="Calibri" w:eastAsia="Calibri" w:hAnsi="Calibri" w:cs="Calibri" w:hint="default"/>
        <w:b w:val="0"/>
        <w:bCs w:val="0"/>
        <w:i w:val="0"/>
        <w:iCs w:val="0"/>
        <w:spacing w:val="0"/>
        <w:w w:val="100"/>
        <w:sz w:val="24"/>
        <w:szCs w:val="24"/>
        <w:lang w:val="fr-FR" w:eastAsia="en-US" w:bidi="ar-SA"/>
      </w:rPr>
    </w:lvl>
    <w:lvl w:ilvl="1">
      <w:start w:val="1"/>
      <w:numFmt w:val="decimal"/>
      <w:lvlText w:val="%1.%2."/>
      <w:lvlJc w:val="left"/>
      <w:pPr>
        <w:ind w:left="981" w:hanging="660"/>
      </w:pPr>
      <w:rPr>
        <w:rFonts w:ascii="Calibri" w:eastAsia="Calibri" w:hAnsi="Calibri" w:cs="Calibri" w:hint="default"/>
        <w:b w:val="0"/>
        <w:bCs w:val="0"/>
        <w:i w:val="0"/>
        <w:iCs w:val="0"/>
        <w:spacing w:val="0"/>
        <w:w w:val="100"/>
        <w:sz w:val="24"/>
        <w:szCs w:val="24"/>
        <w:lang w:val="fr-FR" w:eastAsia="en-US" w:bidi="ar-SA"/>
      </w:rPr>
    </w:lvl>
    <w:lvl w:ilvl="2">
      <w:numFmt w:val="bullet"/>
      <w:lvlText w:val="•"/>
      <w:lvlJc w:val="left"/>
      <w:pPr>
        <w:ind w:left="1918" w:hanging="660"/>
      </w:pPr>
      <w:rPr>
        <w:rFonts w:hint="default"/>
        <w:lang w:val="fr-FR" w:eastAsia="en-US" w:bidi="ar-SA"/>
      </w:rPr>
    </w:lvl>
    <w:lvl w:ilvl="3">
      <w:numFmt w:val="bullet"/>
      <w:lvlText w:val="•"/>
      <w:lvlJc w:val="left"/>
      <w:pPr>
        <w:ind w:left="2856" w:hanging="660"/>
      </w:pPr>
      <w:rPr>
        <w:rFonts w:hint="default"/>
        <w:lang w:val="fr-FR" w:eastAsia="en-US" w:bidi="ar-SA"/>
      </w:rPr>
    </w:lvl>
    <w:lvl w:ilvl="4">
      <w:numFmt w:val="bullet"/>
      <w:lvlText w:val="•"/>
      <w:lvlJc w:val="left"/>
      <w:pPr>
        <w:ind w:left="3795" w:hanging="660"/>
      </w:pPr>
      <w:rPr>
        <w:rFonts w:hint="default"/>
        <w:lang w:val="fr-FR" w:eastAsia="en-US" w:bidi="ar-SA"/>
      </w:rPr>
    </w:lvl>
    <w:lvl w:ilvl="5">
      <w:numFmt w:val="bullet"/>
      <w:lvlText w:val="•"/>
      <w:lvlJc w:val="left"/>
      <w:pPr>
        <w:ind w:left="4733" w:hanging="660"/>
      </w:pPr>
      <w:rPr>
        <w:rFonts w:hint="default"/>
        <w:lang w:val="fr-FR" w:eastAsia="en-US" w:bidi="ar-SA"/>
      </w:rPr>
    </w:lvl>
    <w:lvl w:ilvl="6">
      <w:numFmt w:val="bullet"/>
      <w:lvlText w:val="•"/>
      <w:lvlJc w:val="left"/>
      <w:pPr>
        <w:ind w:left="5672" w:hanging="660"/>
      </w:pPr>
      <w:rPr>
        <w:rFonts w:hint="default"/>
        <w:lang w:val="fr-FR" w:eastAsia="en-US" w:bidi="ar-SA"/>
      </w:rPr>
    </w:lvl>
    <w:lvl w:ilvl="7">
      <w:numFmt w:val="bullet"/>
      <w:lvlText w:val="•"/>
      <w:lvlJc w:val="left"/>
      <w:pPr>
        <w:ind w:left="6610" w:hanging="660"/>
      </w:pPr>
      <w:rPr>
        <w:rFonts w:hint="default"/>
        <w:lang w:val="fr-FR" w:eastAsia="en-US" w:bidi="ar-SA"/>
      </w:rPr>
    </w:lvl>
    <w:lvl w:ilvl="8">
      <w:numFmt w:val="bullet"/>
      <w:lvlText w:val="•"/>
      <w:lvlJc w:val="left"/>
      <w:pPr>
        <w:ind w:left="7549" w:hanging="660"/>
      </w:pPr>
      <w:rPr>
        <w:rFonts w:hint="default"/>
        <w:lang w:val="fr-FR" w:eastAsia="en-US" w:bidi="ar-SA"/>
      </w:rPr>
    </w:lvl>
  </w:abstractNum>
  <w:abstractNum w:abstractNumId="7" w15:restartNumberingAfterBreak="0">
    <w:nsid w:val="6EF465E8"/>
    <w:multiLevelType w:val="multilevel"/>
    <w:tmpl w:val="A4FC021A"/>
    <w:lvl w:ilvl="0">
      <w:start w:val="1"/>
      <w:numFmt w:val="decimal"/>
      <w:lvlText w:val="%1."/>
      <w:lvlJc w:val="left"/>
      <w:pPr>
        <w:ind w:left="460" w:hanging="360"/>
      </w:pPr>
      <w:rPr>
        <w:rFonts w:ascii="Calibri" w:eastAsia="Calibri" w:hAnsi="Calibri" w:cs="Calibri" w:hint="default"/>
        <w:b/>
        <w:bCs/>
        <w:i w:val="0"/>
        <w:iCs w:val="0"/>
        <w:color w:val="FFFFFF"/>
        <w:spacing w:val="-1"/>
        <w:w w:val="100"/>
        <w:sz w:val="28"/>
        <w:szCs w:val="28"/>
        <w:shd w:val="clear" w:color="auto" w:fill="0892AE"/>
        <w:lang w:val="fr-FR" w:eastAsia="en-US" w:bidi="ar-SA"/>
      </w:rPr>
    </w:lvl>
    <w:lvl w:ilvl="1">
      <w:start w:val="1"/>
      <w:numFmt w:val="decimal"/>
      <w:lvlText w:val="%1.%2."/>
      <w:lvlJc w:val="left"/>
      <w:pPr>
        <w:ind w:left="1540" w:hanging="1080"/>
      </w:pPr>
      <w:rPr>
        <w:rFonts w:ascii="Arial Narrow" w:eastAsia="Calibri" w:hAnsi="Arial Narrow" w:cs="Calibri" w:hint="default"/>
        <w:b/>
        <w:bCs/>
        <w:i w:val="0"/>
        <w:iCs w:val="0"/>
        <w:color w:val="002060"/>
        <w:spacing w:val="-1"/>
        <w:w w:val="100"/>
        <w:sz w:val="24"/>
        <w:szCs w:val="24"/>
        <w:lang w:val="fr-FR" w:eastAsia="en-US" w:bidi="ar-SA"/>
      </w:rPr>
    </w:lvl>
    <w:lvl w:ilvl="2">
      <w:numFmt w:val="bullet"/>
      <w:lvlText w:val="•"/>
      <w:lvlJc w:val="left"/>
      <w:pPr>
        <w:ind w:left="2416" w:hanging="1080"/>
      </w:pPr>
      <w:rPr>
        <w:rFonts w:hint="default"/>
        <w:lang w:val="fr-FR" w:eastAsia="en-US" w:bidi="ar-SA"/>
      </w:rPr>
    </w:lvl>
    <w:lvl w:ilvl="3">
      <w:numFmt w:val="bullet"/>
      <w:lvlText w:val="•"/>
      <w:lvlJc w:val="left"/>
      <w:pPr>
        <w:ind w:left="3292" w:hanging="1080"/>
      </w:pPr>
      <w:rPr>
        <w:rFonts w:hint="default"/>
        <w:lang w:val="fr-FR" w:eastAsia="en-US" w:bidi="ar-SA"/>
      </w:rPr>
    </w:lvl>
    <w:lvl w:ilvl="4">
      <w:numFmt w:val="bullet"/>
      <w:lvlText w:val="•"/>
      <w:lvlJc w:val="left"/>
      <w:pPr>
        <w:ind w:left="4168" w:hanging="1080"/>
      </w:pPr>
      <w:rPr>
        <w:rFonts w:hint="default"/>
        <w:lang w:val="fr-FR" w:eastAsia="en-US" w:bidi="ar-SA"/>
      </w:rPr>
    </w:lvl>
    <w:lvl w:ilvl="5">
      <w:numFmt w:val="bullet"/>
      <w:lvlText w:val="•"/>
      <w:lvlJc w:val="left"/>
      <w:pPr>
        <w:ind w:left="5045" w:hanging="1080"/>
      </w:pPr>
      <w:rPr>
        <w:rFonts w:hint="default"/>
        <w:lang w:val="fr-FR" w:eastAsia="en-US" w:bidi="ar-SA"/>
      </w:rPr>
    </w:lvl>
    <w:lvl w:ilvl="6">
      <w:numFmt w:val="bullet"/>
      <w:lvlText w:val="•"/>
      <w:lvlJc w:val="left"/>
      <w:pPr>
        <w:ind w:left="5921" w:hanging="1080"/>
      </w:pPr>
      <w:rPr>
        <w:rFonts w:hint="default"/>
        <w:lang w:val="fr-FR" w:eastAsia="en-US" w:bidi="ar-SA"/>
      </w:rPr>
    </w:lvl>
    <w:lvl w:ilvl="7">
      <w:numFmt w:val="bullet"/>
      <w:lvlText w:val="•"/>
      <w:lvlJc w:val="left"/>
      <w:pPr>
        <w:ind w:left="6797" w:hanging="1080"/>
      </w:pPr>
      <w:rPr>
        <w:rFonts w:hint="default"/>
        <w:lang w:val="fr-FR" w:eastAsia="en-US" w:bidi="ar-SA"/>
      </w:rPr>
    </w:lvl>
    <w:lvl w:ilvl="8">
      <w:numFmt w:val="bullet"/>
      <w:lvlText w:val="•"/>
      <w:lvlJc w:val="left"/>
      <w:pPr>
        <w:ind w:left="7673" w:hanging="1080"/>
      </w:pPr>
      <w:rPr>
        <w:rFonts w:hint="default"/>
        <w:lang w:val="fr-FR" w:eastAsia="en-US" w:bidi="ar-SA"/>
      </w:rPr>
    </w:lvl>
  </w:abstractNum>
  <w:num w:numId="1" w16cid:durableId="612979879">
    <w:abstractNumId w:val="4"/>
  </w:num>
  <w:num w:numId="2" w16cid:durableId="1648437989">
    <w:abstractNumId w:val="0"/>
  </w:num>
  <w:num w:numId="3" w16cid:durableId="1920014026">
    <w:abstractNumId w:val="1"/>
  </w:num>
  <w:num w:numId="4" w16cid:durableId="1130973548">
    <w:abstractNumId w:val="6"/>
  </w:num>
  <w:num w:numId="5" w16cid:durableId="852648656">
    <w:abstractNumId w:val="2"/>
  </w:num>
  <w:num w:numId="6" w16cid:durableId="1154830407">
    <w:abstractNumId w:val="7"/>
  </w:num>
  <w:num w:numId="7" w16cid:durableId="1571573306">
    <w:abstractNumId w:val="3"/>
  </w:num>
  <w:num w:numId="8" w16cid:durableId="99891893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lkacem HAICHEUR">
    <w15:presenceInfo w15:providerId="AD" w15:userId="S::Belkacem.HAICHEUR@grandparisamenagement.fr::303deb5c-a1cc-4d56-b92d-51e8b664c1b6"/>
  </w15:person>
  <w15:person w15:author="Laurent Bonnard">
    <w15:presenceInfo w15:providerId="None" w15:userId="Laurent Bon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816"/>
    <w:rsid w:val="00020FF9"/>
    <w:rsid w:val="000355DB"/>
    <w:rsid w:val="000565B7"/>
    <w:rsid w:val="00061364"/>
    <w:rsid w:val="00083542"/>
    <w:rsid w:val="00085CD8"/>
    <w:rsid w:val="00096DD6"/>
    <w:rsid w:val="000C6ED1"/>
    <w:rsid w:val="000F11A1"/>
    <w:rsid w:val="00117FC0"/>
    <w:rsid w:val="00141E09"/>
    <w:rsid w:val="0019234A"/>
    <w:rsid w:val="001A17F8"/>
    <w:rsid w:val="001A1BBF"/>
    <w:rsid w:val="001A5FD0"/>
    <w:rsid w:val="001C398A"/>
    <w:rsid w:val="001C7019"/>
    <w:rsid w:val="001D4669"/>
    <w:rsid w:val="001E4078"/>
    <w:rsid w:val="001F707B"/>
    <w:rsid w:val="002040C3"/>
    <w:rsid w:val="002251C9"/>
    <w:rsid w:val="0023524D"/>
    <w:rsid w:val="00237212"/>
    <w:rsid w:val="0027564E"/>
    <w:rsid w:val="00280C39"/>
    <w:rsid w:val="00295C8D"/>
    <w:rsid w:val="00297280"/>
    <w:rsid w:val="002A467B"/>
    <w:rsid w:val="002B72B3"/>
    <w:rsid w:val="00305C7D"/>
    <w:rsid w:val="00307816"/>
    <w:rsid w:val="00371953"/>
    <w:rsid w:val="00395762"/>
    <w:rsid w:val="003B0837"/>
    <w:rsid w:val="003B3EC4"/>
    <w:rsid w:val="003C216F"/>
    <w:rsid w:val="003D6E85"/>
    <w:rsid w:val="003E7E1F"/>
    <w:rsid w:val="003F72F3"/>
    <w:rsid w:val="0040486F"/>
    <w:rsid w:val="00420387"/>
    <w:rsid w:val="00434E06"/>
    <w:rsid w:val="004A089E"/>
    <w:rsid w:val="004B3420"/>
    <w:rsid w:val="004D21A7"/>
    <w:rsid w:val="004D3EDA"/>
    <w:rsid w:val="004E3F75"/>
    <w:rsid w:val="004F770D"/>
    <w:rsid w:val="00565003"/>
    <w:rsid w:val="005721B9"/>
    <w:rsid w:val="00581C1A"/>
    <w:rsid w:val="00587FC3"/>
    <w:rsid w:val="005C404B"/>
    <w:rsid w:val="005C5415"/>
    <w:rsid w:val="005C67B3"/>
    <w:rsid w:val="005E2696"/>
    <w:rsid w:val="005F20B9"/>
    <w:rsid w:val="00614123"/>
    <w:rsid w:val="00627C65"/>
    <w:rsid w:val="00654206"/>
    <w:rsid w:val="0066748E"/>
    <w:rsid w:val="006A0BDD"/>
    <w:rsid w:val="006D3F2F"/>
    <w:rsid w:val="006D79E5"/>
    <w:rsid w:val="006E068A"/>
    <w:rsid w:val="007042E6"/>
    <w:rsid w:val="0070557D"/>
    <w:rsid w:val="0071344F"/>
    <w:rsid w:val="00725EF4"/>
    <w:rsid w:val="007331F9"/>
    <w:rsid w:val="00785291"/>
    <w:rsid w:val="0079309C"/>
    <w:rsid w:val="007B7A36"/>
    <w:rsid w:val="007E23C8"/>
    <w:rsid w:val="007E5EBB"/>
    <w:rsid w:val="007F3700"/>
    <w:rsid w:val="00861724"/>
    <w:rsid w:val="00874438"/>
    <w:rsid w:val="008935D1"/>
    <w:rsid w:val="008F4855"/>
    <w:rsid w:val="00907CA2"/>
    <w:rsid w:val="00913397"/>
    <w:rsid w:val="009133A9"/>
    <w:rsid w:val="00955ECB"/>
    <w:rsid w:val="00956F2A"/>
    <w:rsid w:val="00981BC3"/>
    <w:rsid w:val="009F4345"/>
    <w:rsid w:val="009F64C0"/>
    <w:rsid w:val="00A16001"/>
    <w:rsid w:val="00A34EF1"/>
    <w:rsid w:val="00A50D31"/>
    <w:rsid w:val="00A74A20"/>
    <w:rsid w:val="00A93DC6"/>
    <w:rsid w:val="00A95811"/>
    <w:rsid w:val="00AA01AC"/>
    <w:rsid w:val="00AB7590"/>
    <w:rsid w:val="00AD1955"/>
    <w:rsid w:val="00AD78CC"/>
    <w:rsid w:val="00AF3CB5"/>
    <w:rsid w:val="00B0660F"/>
    <w:rsid w:val="00B16FF6"/>
    <w:rsid w:val="00B2478F"/>
    <w:rsid w:val="00B271FF"/>
    <w:rsid w:val="00B72104"/>
    <w:rsid w:val="00B8057C"/>
    <w:rsid w:val="00B92D88"/>
    <w:rsid w:val="00B92ED2"/>
    <w:rsid w:val="00B93418"/>
    <w:rsid w:val="00B96560"/>
    <w:rsid w:val="00BE11D8"/>
    <w:rsid w:val="00BE3A8A"/>
    <w:rsid w:val="00BF37D6"/>
    <w:rsid w:val="00C96F54"/>
    <w:rsid w:val="00CA704F"/>
    <w:rsid w:val="00CC6595"/>
    <w:rsid w:val="00D044A4"/>
    <w:rsid w:val="00D1032C"/>
    <w:rsid w:val="00D138F8"/>
    <w:rsid w:val="00D27B3F"/>
    <w:rsid w:val="00D33032"/>
    <w:rsid w:val="00D37309"/>
    <w:rsid w:val="00D619EC"/>
    <w:rsid w:val="00DC4ED6"/>
    <w:rsid w:val="00E1636C"/>
    <w:rsid w:val="00E37201"/>
    <w:rsid w:val="00E46FCC"/>
    <w:rsid w:val="00E67304"/>
    <w:rsid w:val="00E71B67"/>
    <w:rsid w:val="00E74BE5"/>
    <w:rsid w:val="00EA6A6A"/>
    <w:rsid w:val="00EB3F02"/>
    <w:rsid w:val="00EC77CB"/>
    <w:rsid w:val="00ED0EEA"/>
    <w:rsid w:val="00EE7657"/>
    <w:rsid w:val="00EF0934"/>
    <w:rsid w:val="00F04188"/>
    <w:rsid w:val="00F05347"/>
    <w:rsid w:val="00FC01F2"/>
    <w:rsid w:val="00FD062A"/>
    <w:rsid w:val="00FD4610"/>
    <w:rsid w:val="00FF2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B65A6"/>
  <w15:docId w15:val="{AC99EABC-88DC-4E95-90C9-B9B3423B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458" w:hanging="358"/>
      <w:outlineLvl w:val="0"/>
    </w:pPr>
    <w:rPr>
      <w:b/>
      <w:bCs/>
      <w:sz w:val="28"/>
      <w:szCs w:val="28"/>
    </w:rPr>
  </w:style>
  <w:style w:type="paragraph" w:styleId="Titre2">
    <w:name w:val="heading 2"/>
    <w:basedOn w:val="Normal"/>
    <w:uiPriority w:val="9"/>
    <w:unhideWhenUsed/>
    <w:qFormat/>
    <w:pPr>
      <w:ind w:left="100"/>
      <w:outlineLvl w:val="1"/>
    </w:pPr>
    <w:rPr>
      <w:b/>
      <w:bCs/>
    </w:rPr>
  </w:style>
  <w:style w:type="paragraph" w:styleId="Titre3">
    <w:name w:val="heading 3"/>
    <w:basedOn w:val="Normal"/>
    <w:uiPriority w:val="9"/>
    <w:unhideWhenUsed/>
    <w:qFormat/>
    <w:pPr>
      <w:ind w:left="100"/>
      <w:outlineLvl w:val="2"/>
    </w:pPr>
    <w:rPr>
      <w:b/>
      <w:bCs/>
    </w:rPr>
  </w:style>
  <w:style w:type="paragraph" w:styleId="Titre4">
    <w:name w:val="heading 4"/>
    <w:basedOn w:val="Normal"/>
    <w:uiPriority w:val="9"/>
    <w:unhideWhenUsed/>
    <w:qFormat/>
    <w:pPr>
      <w:spacing w:before="1"/>
      <w:ind w:left="100"/>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00"/>
      <w:ind w:left="539" w:hanging="439"/>
    </w:pPr>
    <w:rPr>
      <w:sz w:val="24"/>
      <w:szCs w:val="24"/>
    </w:rPr>
  </w:style>
  <w:style w:type="paragraph" w:styleId="TM2">
    <w:name w:val="toc 2"/>
    <w:basedOn w:val="Normal"/>
    <w:uiPriority w:val="1"/>
    <w:qFormat/>
    <w:pPr>
      <w:spacing w:before="101"/>
      <w:ind w:left="981" w:hanging="660"/>
    </w:pPr>
    <w:rPr>
      <w:sz w:val="24"/>
      <w:szCs w:val="24"/>
    </w:rPr>
  </w:style>
  <w:style w:type="paragraph" w:styleId="Corpsdetexte">
    <w:name w:val="Body Text"/>
    <w:basedOn w:val="Normal"/>
    <w:uiPriority w:val="1"/>
    <w:qFormat/>
  </w:style>
  <w:style w:type="paragraph" w:styleId="Paragraphedeliste">
    <w:name w:val="List Paragraph"/>
    <w:basedOn w:val="Normal"/>
    <w:uiPriority w:val="1"/>
    <w:qFormat/>
    <w:pPr>
      <w:ind w:left="458" w:hanging="439"/>
    </w:pPr>
  </w:style>
  <w:style w:type="paragraph" w:customStyle="1" w:styleId="TableParagraph">
    <w:name w:val="Table Paragraph"/>
    <w:basedOn w:val="Normal"/>
    <w:uiPriority w:val="1"/>
    <w:qFormat/>
  </w:style>
  <w:style w:type="table" w:styleId="Grilledutableau">
    <w:name w:val="Table Grid"/>
    <w:basedOn w:val="TableauNormal"/>
    <w:uiPriority w:val="39"/>
    <w:rsid w:val="00B72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D21A7"/>
    <w:pPr>
      <w:tabs>
        <w:tab w:val="center" w:pos="4536"/>
        <w:tab w:val="right" w:pos="9072"/>
      </w:tabs>
    </w:pPr>
  </w:style>
  <w:style w:type="character" w:customStyle="1" w:styleId="En-tteCar">
    <w:name w:val="En-tête Car"/>
    <w:basedOn w:val="Policepardfaut"/>
    <w:link w:val="En-tte"/>
    <w:uiPriority w:val="99"/>
    <w:rsid w:val="004D21A7"/>
    <w:rPr>
      <w:rFonts w:ascii="Calibri" w:eastAsia="Calibri" w:hAnsi="Calibri" w:cs="Calibri"/>
      <w:lang w:val="fr-FR"/>
    </w:rPr>
  </w:style>
  <w:style w:type="paragraph" w:styleId="Pieddepage">
    <w:name w:val="footer"/>
    <w:basedOn w:val="Normal"/>
    <w:link w:val="PieddepageCar"/>
    <w:uiPriority w:val="99"/>
    <w:unhideWhenUsed/>
    <w:rsid w:val="004D21A7"/>
    <w:pPr>
      <w:tabs>
        <w:tab w:val="center" w:pos="4536"/>
        <w:tab w:val="right" w:pos="9072"/>
      </w:tabs>
    </w:pPr>
  </w:style>
  <w:style w:type="character" w:customStyle="1" w:styleId="PieddepageCar">
    <w:name w:val="Pied de page Car"/>
    <w:basedOn w:val="Policepardfaut"/>
    <w:link w:val="Pieddepage"/>
    <w:uiPriority w:val="99"/>
    <w:rsid w:val="004D21A7"/>
    <w:rPr>
      <w:rFonts w:ascii="Calibri" w:eastAsia="Calibri" w:hAnsi="Calibri" w:cs="Calibri"/>
      <w:lang w:val="fr-FR"/>
    </w:rPr>
  </w:style>
  <w:style w:type="character" w:styleId="Marquedecommentaire">
    <w:name w:val="annotation reference"/>
    <w:basedOn w:val="Policepardfaut"/>
    <w:uiPriority w:val="99"/>
    <w:unhideWhenUsed/>
    <w:qFormat/>
    <w:rsid w:val="00085CD8"/>
    <w:rPr>
      <w:sz w:val="16"/>
      <w:szCs w:val="16"/>
    </w:rPr>
  </w:style>
  <w:style w:type="paragraph" w:styleId="Commentaire">
    <w:name w:val="annotation text"/>
    <w:basedOn w:val="Normal"/>
    <w:link w:val="CommentaireCar"/>
    <w:unhideWhenUsed/>
    <w:qFormat/>
    <w:rsid w:val="00085CD8"/>
    <w:rPr>
      <w:sz w:val="20"/>
      <w:szCs w:val="20"/>
    </w:rPr>
  </w:style>
  <w:style w:type="character" w:customStyle="1" w:styleId="CommentaireCar">
    <w:name w:val="Commentaire Car"/>
    <w:basedOn w:val="Policepardfaut"/>
    <w:link w:val="Commentaire"/>
    <w:qFormat/>
    <w:rsid w:val="00085CD8"/>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085CD8"/>
    <w:rPr>
      <w:b/>
      <w:bCs/>
    </w:rPr>
  </w:style>
  <w:style w:type="character" w:customStyle="1" w:styleId="ObjetducommentaireCar">
    <w:name w:val="Objet du commentaire Car"/>
    <w:basedOn w:val="CommentaireCar"/>
    <w:link w:val="Objetducommentaire"/>
    <w:uiPriority w:val="99"/>
    <w:semiHidden/>
    <w:rsid w:val="00085CD8"/>
    <w:rPr>
      <w:rFonts w:ascii="Calibri" w:eastAsia="Calibri" w:hAnsi="Calibri" w:cs="Calibri"/>
      <w:b/>
      <w:bCs/>
      <w:sz w:val="20"/>
      <w:szCs w:val="20"/>
      <w:lang w:val="fr-FR"/>
    </w:rPr>
  </w:style>
  <w:style w:type="paragraph" w:styleId="Rvision">
    <w:name w:val="Revision"/>
    <w:hidden/>
    <w:uiPriority w:val="99"/>
    <w:semiHidden/>
    <w:rsid w:val="00085CD8"/>
    <w:pPr>
      <w:widowControl/>
      <w:autoSpaceDE/>
      <w:autoSpaceDN/>
    </w:pPr>
    <w:rPr>
      <w:rFonts w:ascii="Calibri" w:eastAsia="Calibri" w:hAnsi="Calibri" w:cs="Calibri"/>
      <w:lang w:val="fr-FR"/>
    </w:rPr>
  </w:style>
  <w:style w:type="paragraph" w:styleId="Notedebasdepage">
    <w:name w:val="footnote text"/>
    <w:basedOn w:val="Normal"/>
    <w:link w:val="NotedebasdepageCar"/>
    <w:rsid w:val="00E67304"/>
    <w:pPr>
      <w:widowControl/>
      <w:autoSpaceDE/>
      <w:autoSpaceDN/>
      <w:spacing w:after="80"/>
      <w:jc w:val="both"/>
    </w:pPr>
    <w:rPr>
      <w:rFonts w:ascii="Arial" w:eastAsiaTheme="minorHAnsi" w:hAnsi="Arial" w:cstheme="minorBidi"/>
      <w:bCs/>
      <w:sz w:val="18"/>
      <w:szCs w:val="18"/>
    </w:rPr>
  </w:style>
  <w:style w:type="character" w:customStyle="1" w:styleId="NotedebasdepageCar">
    <w:name w:val="Note de bas de page Car"/>
    <w:basedOn w:val="Policepardfaut"/>
    <w:link w:val="Notedebasdepage"/>
    <w:uiPriority w:val="99"/>
    <w:rsid w:val="00E67304"/>
    <w:rPr>
      <w:rFonts w:ascii="Arial" w:hAnsi="Arial"/>
      <w:bCs/>
      <w:sz w:val="18"/>
      <w:szCs w:val="18"/>
      <w:lang w:val="fr-FR"/>
    </w:rPr>
  </w:style>
  <w:style w:type="character" w:styleId="Appelnotedebasdep">
    <w:name w:val="footnote reference"/>
    <w:basedOn w:val="Policepardfaut"/>
    <w:uiPriority w:val="99"/>
    <w:semiHidden/>
    <w:unhideWhenUsed/>
    <w:rsid w:val="00E67304"/>
    <w:rPr>
      <w:b/>
      <w:color w:val="1F497D" w:themeColor="text2"/>
      <w:vertAlign w:val="superscript"/>
    </w:rPr>
  </w:style>
  <w:style w:type="paragraph" w:customStyle="1" w:styleId="fcasegauche">
    <w:name w:val="f_case_gauche"/>
    <w:basedOn w:val="Normal"/>
    <w:rsid w:val="00E67304"/>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E67304"/>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B6D91-122F-4587-B3FE-4E90157F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2168</Words>
  <Characters>11926</Characters>
  <Application>Microsoft Office Word</Application>
  <DocSecurity>0</DocSecurity>
  <Lines>99</Lines>
  <Paragraphs>28</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
      <vt:lpstr>Identification du Pouvoir adjudicateur	</vt:lpstr>
      <vt:lpstr>Identification du co-contractant	</vt:lpstr>
      <vt:lpstr>    1er co-traitant		2ème co-traitant			3ème co-traitant</vt:lpstr>
      <vt:lpstr>Dispositions générales	</vt:lpstr>
      <vt:lpstr>Objet du marché</vt:lpstr>
      <vt:lpstr>Mode de passation</vt:lpstr>
      <vt:lpstr>Décomposition de la consultation</vt:lpstr>
      <vt:lpstr>Forme du prix et montant de l'offre	</vt:lpstr>
      <vt:lpstr/>
      <vt:lpstr/>
      <vt:lpstr>Forme du prix</vt:lpstr>
      <vt:lpstr>Montant de l'offre</vt:lpstr>
      <vt:lpstr>Durée et délais d'exécution	</vt:lpstr>
      <vt:lpstr>Délai d’études de conception</vt:lpstr>
      <vt:lpstr/>
      <vt:lpstr/>
      <vt:lpstr/>
      <vt:lpstr/>
      <vt:lpstr/>
      <vt:lpstr/>
      <vt:lpstr>Délai de réalisation des travaux</vt:lpstr>
      <vt:lpstr/>
      <vt:lpstr/>
      <vt:lpstr/>
      <vt:lpstr/>
      <vt:lpstr/>
      <vt:lpstr/>
      <vt:lpstr/>
      <vt:lpstr>Délai d’acceptation des documents d’études par le maître d’ouvrage</vt:lpstr>
      <vt:lpstr>Sous-traitance	</vt:lpstr>
      <vt:lpstr>Avance et règlement des comptes	</vt:lpstr>
      <vt:lpstr>Avance</vt:lpstr>
      <vt:lpstr>Règlement des comptes</vt:lpstr>
      <vt:lpstr>Acceptation de l'offre	</vt:lpstr>
      <vt:lpstr>    ENGAGEMENT DU CANDIDAT</vt:lpstr>
      <vt:lpstr>    ACCEPTATION DE L’OFFRE PAR LE POUVOIR ADJUDICATEUR</vt:lpstr>
      <vt:lpstr>        La présente offre est acceptée pour le marché :</vt:lpstr>
      <vt:lpstr>        NOTIFICATION DU CONTRAT AU TITULAIRE (Date d'effet du contrat)</vt:lpstr>
      <vt:lpstr>        Liste des pièces en annexe :</vt:lpstr>
    </vt:vector>
  </TitlesOfParts>
  <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Belkacem HAICHEUR</cp:lastModifiedBy>
  <cp:revision>2</cp:revision>
  <cp:lastPrinted>2025-06-17T07:02:00Z</cp:lastPrinted>
  <dcterms:created xsi:type="dcterms:W3CDTF">2025-07-14T16:55:00Z</dcterms:created>
  <dcterms:modified xsi:type="dcterms:W3CDTF">2025-07-14T16:55:00Z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2022-09-02T00:00:00Z</vt:filetime>
  </property>
  <property fmtid="{D5CDD505-2E9C-101B-9397-08002B2CF9AE}" pid="3" name="Creator">
    <vt:lpwstr>Microsoft® Word 2019</vt:lpwstr>
  </property>
  <property fmtid="{D5CDD505-2E9C-101B-9397-08002B2CF9AE}" pid="4" name="LastSaved">
    <vt:filetime>2024-12-27T00:00:00Z</vt:filetime>
  </property>
  <property fmtid="{D5CDD505-2E9C-101B-9397-08002B2CF9AE}" pid="5" name="Producer">
    <vt:lpwstr>Microsoft® Word 2019</vt:lpwstr>
  </property>
</Properties>
</file>